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BDBA1F">
      <w:pPr>
        <w:pStyle w:val="125"/>
      </w:pPr>
      <w:bookmarkStart w:id="0" w:name="_Toc111818454"/>
      <w:bookmarkStart w:id="1" w:name="_Toc111818626"/>
      <w:bookmarkStart w:id="2" w:name="_Toc111728962"/>
      <w:bookmarkStart w:id="3" w:name="_Toc111818434"/>
      <w:bookmarkStart w:id="4" w:name="_Toc111818505"/>
      <w:bookmarkStart w:id="5" w:name="_Toc111728858"/>
      <w:bookmarkStart w:id="6" w:name="_Toc111818645"/>
      <w:bookmarkStart w:id="7" w:name="_Toc111818618"/>
      <w:bookmarkStart w:id="8" w:name="_Toc111728976"/>
      <w:bookmarkStart w:id="9" w:name="_Toc111818563"/>
      <w:bookmarkStart w:id="10" w:name="_Toc111818466"/>
      <w:bookmarkStart w:id="11" w:name="SectionMark0"/>
      <w:bookmarkStart w:id="12" w:name="_Toc4846_WPSOffice_Level1"/>
      <w:r>
        <w:pict>
          <v:line id="直线 11" o:spid="_x0000_s2050" o:spt="20" style="position:absolute;left:0pt;margin-left:0pt;margin-top:700pt;height:0pt;width:482pt;z-index:251668480;mso-width-relative:page;mso-height-relative:page;" filled="f" stroked="t" coordsize="21600,21600" o:gfxdata="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bDfv7VAAAACgEAAA8AAAAAAAAAAQAgAAAAIgAAAGRycy9k&#10;b3ducmV2LnhtbFBLAQIUABQAAAAIAIdO4kDep4oZzAEAAJADAAAOAAAAAAAAAAEAIAAAACQBAABk&#10;cnMvZTJvRG9jLnhtbFBLBQYAAAAABgAGAFkBAABiBQAAAAA=&#10;">
            <v:path arrowok="t"/>
            <v:fill on="f" focussize="0,0"/>
            <v:stroke weight="1pt" joinstyle="round"/>
            <v:imagedata o:title=""/>
            <o:lock v:ext="edit" aspectratio="f"/>
          </v:line>
        </w:pict>
      </w:r>
      <w:r>
        <w:pict>
          <v:line id="直线 10" o:spid="_x0000_s2051" o:spt="20" style="position:absolute;left:0pt;margin-left:0pt;margin-top:179pt;height:0pt;width:482pt;z-index:251667456;mso-width-relative:page;mso-height-relative:page;" filled="f" stroked="t" coordsize="21600,21600" o:gfxdata="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G+pqFbWAAAACAEAAA8AAAAAAAAAAQAgAAAAIgAAAGRycy9k&#10;b3ducmV2LnhtbFBLAQIUABQAAAAIAIdO4kAlMl92ywEAAI8DAAAOAAAAAAAAAAEAIAAAACUBAABk&#10;cnMvZTJvRG9jLnhtbFBLBQYAAAAABgAGAFkBAABiBQAAAAA=&#10;">
            <v:path arrowok="t"/>
            <v:fill on="f" focussize="0,0"/>
            <v:stroke weight="1pt" joinstyle="round"/>
            <v:imagedata o:title=""/>
            <o:lock v:ext="edit" aspectratio="f"/>
          </v:line>
        </w:pict>
      </w:r>
      <w:r>
        <w:pict>
          <v:shape id="fmFrame7" o:spid="_x0000_s2052" o:spt="202" type="#_x0000_t202" style="position:absolute;left:0pt;margin-left:0pt;margin-top:717.2pt;height:28.6pt;width:481.9pt;mso-position-horizontal-relative:margin;mso-position-vertical-relative:margin;z-index:251666432;mso-width-relative:page;mso-height-relative:page;" fillcolor="#FFFFFF" filled="t" stroked="f" coordsize="21600,21600" o:gfxdata="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IlWBuvYAAAACgEAAA8AAAAA&#10;AAAAAQAgAAAAIgAAAGRycy9kb3ducmV2LnhtbFBLAQIUABQAAAAIAIdO4kBm1k8DogEAAEoDAAAO&#10;AAAAAAAAAAEAIAAAACcBAABkcnMvZTJvRG9jLnhtbFBLBQYAAAAABgAGAFkBAAA7BQAAAAA=&#10;">
            <v:path/>
            <v:fill on="t" color2="#FFFFFF" focussize="0,0"/>
            <v:stroke on="f"/>
            <v:imagedata o:title=""/>
            <o:lock v:ext="edit" aspectratio="f"/>
            <v:textbox inset="0mm,0mm,0mm,0mm">
              <w:txbxContent>
                <w:p w14:paraId="358CAF62">
                  <w:pPr>
                    <w:pStyle w:val="128"/>
                  </w:pPr>
                  <w:r>
                    <w:rPr>
                      <w:rFonts w:hint="eastAsia"/>
                    </w:rPr>
                    <w:t>陕西省市场监督管理局</w:t>
                  </w:r>
                  <w:r>
                    <w:rPr>
                      <w:rStyle w:val="61"/>
                      <w:rFonts w:hint="eastAsia"/>
                    </w:rPr>
                    <w:t xml:space="preserve"> 发布</w:t>
                  </w:r>
                </w:p>
              </w:txbxContent>
            </v:textbox>
            <w10:anchorlock/>
          </v:shape>
        </w:pict>
      </w:r>
      <w:r>
        <w:pict>
          <v:shape id="fmFrame6" o:spid="_x0000_s2053" o:spt="202" type="#_x0000_t202" style="position:absolute;left:0pt;margin-left:322.9pt;margin-top:674.3pt;height:24.6pt;width:159pt;mso-position-horizontal-relative:margin;mso-position-vertical-relative:margin;z-index:251665408;mso-width-relative:page;mso-height-relative:page;" fillcolor="#FFFFFF" filled="t" stroked="f" coordsize="21600,21600" o:gfxdata="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C/arX2gAAAA0BAAAP&#10;AAAAAAAAAAEAIAAAACIAAABkcnMvZG93bnJldi54bWxQSwECFAAUAAAACACHTuJAastwMKQBAABK&#10;AwAADgAAAAAAAAABACAAAAApAQAAZHJzL2Uyb0RvYy54bWxQSwUGAAAAAAYABgBZAQAAPwUAAAAA&#10;">
            <v:path/>
            <v:fill on="t" color2="#FFFFFF" focussize="0,0"/>
            <v:stroke on="f"/>
            <v:imagedata o:title=""/>
            <o:lock v:ext="edit" aspectratio="f"/>
            <v:textbox inset="0mm,0mm,0mm,0mm">
              <w:txbxContent>
                <w:p w14:paraId="3B6D0E26">
                  <w:pPr>
                    <w:pStyle w:val="96"/>
                  </w:pPr>
                  <w:r>
                    <w:rPr>
                      <w:rFonts w:hint="eastAsia"/>
                    </w:rPr>
                    <w:t>202×-××-××实施</w:t>
                  </w:r>
                </w:p>
              </w:txbxContent>
            </v:textbox>
            <w10:anchorlock/>
          </v:shape>
        </w:pict>
      </w:r>
      <w:r>
        <w:pict>
          <v:shape id="fmFrame5" o:spid="_x0000_s2054" o:spt="202" type="#_x0000_t202" style="position:absolute;left:0pt;margin-left:0pt;margin-top:674.3pt;height:24.6pt;width:159pt;mso-position-horizontal-relative:margin;mso-position-vertical-relative:margin;z-index:251664384;mso-width-relative:page;mso-height-relative:page;" fillcolor="#FFFFFF" filled="t" stroked="f" coordsize="21600,21600" o:gfxdata="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XzbKiNgAAAAKAQAADwAA&#10;AAAAAAABACAAAAAiAAAAZHJzL2Rvd25yZXYueG1sUEsBAhQAFAAAAAgAh07iQMMQOy2kAQAASgMA&#10;AA4AAAAAAAAAAQAgAAAAJwEAAGRycy9lMm9Eb2MueG1sUEsFBgAAAAAGAAYAWQEAAD0FAAAAAA==&#10;">
            <v:path/>
            <v:fill on="t" color2="#FFFFFF" focussize="0,0"/>
            <v:stroke on="f"/>
            <v:imagedata o:title=""/>
            <o:lock v:ext="edit" aspectratio="f"/>
            <v:textbox inset="0mm,0mm,0mm,0mm">
              <w:txbxContent>
                <w:p w14:paraId="0E8A5BA0">
                  <w:pPr>
                    <w:pStyle w:val="90"/>
                  </w:pPr>
                  <w:r>
                    <w:rPr>
                      <w:rFonts w:hint="eastAsia"/>
                    </w:rPr>
                    <w:t>202×-××-××发布</w:t>
                  </w:r>
                </w:p>
              </w:txbxContent>
            </v:textbox>
            <w10:anchorlock/>
          </v:shape>
        </w:pict>
      </w:r>
      <w:r>
        <w:pict>
          <v:shape id="fmFrame4" o:spid="_x0000_s2055" o:spt="202" type="#_x0000_t202" style="position:absolute;left:0pt;margin-left:0pt;margin-top:286.25pt;height:368.6pt;width:470pt;mso-position-horizontal-relative:margin;mso-position-vertical-relative:margin;z-index:251663360;mso-width-relative:page;mso-height-relative:page;" fillcolor="#FFFFFF" filled="t" stroked="f" coordsize="21600,21600" o:gfxdata="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UV59x2AAAAAkBAAAP&#10;AAAAAAAAAAEAIAAAACIAAABkcnMvZG93bnJldi54bWxQSwECFAAUAAAACACHTuJAdLKN6qYBAABL&#10;AwAADgAAAAAAAAABACAAAAAnAQAAZHJzL2Uyb0RvYy54bWxQSwUGAAAAAAYABgBZAQAAPwUAAAAA&#10;">
            <v:path/>
            <v:fill on="t" color2="#FFFFFF" focussize="0,0"/>
            <v:stroke on="f"/>
            <v:imagedata o:title=""/>
            <o:lock v:ext="edit" aspectratio="f"/>
            <v:textbox inset="0mm,0mm,0mm,0mm">
              <w:txbxContent>
                <w:p w14:paraId="21505C89">
                  <w:pPr>
                    <w:pStyle w:val="67"/>
                    <w:bidi w:val="0"/>
                    <w:rPr>
                      <w:rFonts w:hint="eastAsia" w:ascii="Times New Roman" w:hAnsi="Times New Roman" w:cs="Times New Roman"/>
                      <w:lang w:val="en-US" w:eastAsia="zh-CN"/>
                    </w:rPr>
                  </w:pPr>
                  <w:r>
                    <w:rPr>
                      <w:rFonts w:hint="eastAsia" w:ascii="Times New Roman" w:hAnsi="Times New Roman" w:cs="Times New Roman"/>
                      <w:lang w:val="en-US" w:eastAsia="zh-CN"/>
                    </w:rPr>
                    <w:t>中压、次高压蒸汽锅炉安装施工技术规范</w:t>
                  </w:r>
                </w:p>
                <w:p w14:paraId="2ECB1721">
                  <w:pPr>
                    <w:pStyle w:val="75"/>
                    <w:rPr>
                      <w:rFonts w:hint="eastAsia" w:ascii="黑体" w:hAnsi="黑体" w:eastAsia="黑体" w:cs="黑体"/>
                      <w:sz w:val="28"/>
                      <w:szCs w:val="28"/>
                    </w:rPr>
                  </w:pPr>
                  <w:r>
                    <w:rPr>
                      <w:rFonts w:hint="eastAsia" w:ascii="黑体" w:hAnsi="黑体" w:eastAsia="黑体" w:cs="黑体"/>
                      <w:sz w:val="28"/>
                      <w:szCs w:val="28"/>
                    </w:rPr>
                    <w:t>Technical Specification for the Installation and Construction of Medium-pressure and Sub-high-pressure Steam Boilers</w:t>
                  </w:r>
                </w:p>
                <w:p w14:paraId="4C0DC6A1">
                  <w:pPr>
                    <w:pStyle w:val="75"/>
                    <w:rPr>
                      <w:rFonts w:hint="eastAsia" w:ascii="黑体" w:hAnsi="黑体" w:eastAsia="黑体" w:cs="黑体"/>
                      <w:sz w:val="28"/>
                      <w:szCs w:val="32"/>
                    </w:rPr>
                  </w:pPr>
                  <w:r>
                    <w:rPr>
                      <w:rFonts w:hint="eastAsia" w:ascii="黑体" w:hAnsi="黑体" w:eastAsia="黑体" w:cs="黑体"/>
                      <w:sz w:val="28"/>
                      <w:szCs w:val="32"/>
                    </w:rPr>
                    <w:t>（</w:t>
                  </w:r>
                  <w:r>
                    <w:rPr>
                      <w:rFonts w:hint="eastAsia" w:ascii="黑体" w:hAnsi="黑体" w:eastAsia="黑体" w:cs="黑体"/>
                      <w:sz w:val="28"/>
                      <w:szCs w:val="32"/>
                      <w:lang w:val="en-US" w:eastAsia="zh-CN"/>
                    </w:rPr>
                    <w:t>征求意见稿</w:t>
                  </w:r>
                  <w:r>
                    <w:rPr>
                      <w:rFonts w:hint="eastAsia" w:ascii="黑体" w:hAnsi="黑体" w:eastAsia="黑体" w:cs="黑体"/>
                      <w:sz w:val="28"/>
                      <w:szCs w:val="32"/>
                    </w:rPr>
                    <w:t>）</w:t>
                  </w:r>
                </w:p>
                <w:p w14:paraId="596A90DF">
                  <w:pPr>
                    <w:pStyle w:val="99"/>
                  </w:pPr>
                </w:p>
              </w:txbxContent>
            </v:textbox>
            <w10:anchorlock/>
          </v:shape>
        </w:pict>
      </w:r>
      <w:r>
        <w:pict>
          <v:shape id="fmFrame3" o:spid="_x0000_s2056" o:spt="202" type="#_x0000_t202" style="position:absolute;left:0pt;margin-left:0pt;margin-top:110.35pt;height:67.75pt;width:456.9pt;mso-position-horizontal-relative:margin;mso-position-vertical-relative:margin;z-index:251662336;mso-width-relative:page;mso-height-relative:page;" fillcolor="#FFFFFF" filled="t" stroked="f" coordsize="21600,21600" o:gfxdata="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FAaT72AAAAAgBAAAPAAAA&#10;AAAAAAEAIAAAACIAAABkcnMvZG93bnJldi54bWxQSwECFAAUAAAACACHTuJAVxtD4aMBAABKAwAA&#10;DgAAAAAAAAABACAAAAAnAQAAZHJzL2Uyb0RvYy54bWxQSwUGAAAAAAYABgBZAQAAPAUAAAAA&#10;">
            <v:path/>
            <v:fill on="t" color2="#FFFFFF" focussize="0,0"/>
            <v:stroke on="f"/>
            <v:imagedata o:title=""/>
            <o:lock v:ext="edit" aspectratio="f"/>
            <v:textbox inset="0mm,0mm,0mm,0mm">
              <w:txbxContent>
                <w:p w14:paraId="42D98249">
                  <w:pPr>
                    <w:pStyle w:val="146"/>
                    <w:rPr>
                      <w:rFonts w:hAnsi="黑体"/>
                    </w:rPr>
                  </w:pPr>
                  <w:r>
                    <w:rPr>
                      <w:rFonts w:ascii="Times New Roman"/>
                    </w:rPr>
                    <w:t xml:space="preserve">DB </w:t>
                  </w:r>
                  <w:r>
                    <w:rPr>
                      <w:rFonts w:hint="eastAsia" w:hAnsi="黑体"/>
                    </w:rPr>
                    <w:t>61</w:t>
                  </w:r>
                  <w:r>
                    <w:rPr>
                      <w:rFonts w:hAnsi="黑体"/>
                    </w:rPr>
                    <w:t>/</w:t>
                  </w:r>
                  <w:r>
                    <w:rPr>
                      <w:rFonts w:hint="eastAsia" w:hAnsi="黑体"/>
                    </w:rPr>
                    <w:t>T</w:t>
                  </w:r>
                  <w:r>
                    <w:rPr>
                      <w:rFonts w:hAnsi="黑体"/>
                    </w:rPr>
                    <w:t xml:space="preserve"> </w:t>
                  </w:r>
                  <w:bookmarkStart w:id="65" w:name="StdNo1"/>
                  <w:r>
                    <w:rPr>
                      <w:rFonts w:hAnsi="黑体"/>
                    </w:rPr>
                    <w:fldChar w:fldCharType="begin"/>
                  </w:r>
                  <w:r>
                    <w:rPr>
                      <w:rFonts w:hAnsi="黑体"/>
                    </w:rPr>
                    <w:instrText xml:space="preserve"> FORMTEXT </w:instrText>
                  </w:r>
                  <w:r>
                    <w:rPr>
                      <w:rFonts w:hAnsi="黑体"/>
                    </w:rPr>
                    <w:fldChar w:fldCharType="separate"/>
                  </w:r>
                  <w:r>
                    <w:rPr>
                      <w:rFonts w:hAnsi="黑体"/>
                    </w:rPr>
                    <w:t>XXXXX</w:t>
                  </w:r>
                  <w:r>
                    <w:rPr>
                      <w:rFonts w:hAnsi="黑体"/>
                    </w:rPr>
                    <w:fldChar w:fldCharType="end"/>
                  </w:r>
                  <w:bookmarkEnd w:id="65"/>
                  <w:r>
                    <w:rPr>
                      <w:rFonts w:hAnsi="黑体"/>
                    </w:rPr>
                    <w:t>—</w:t>
                  </w:r>
                  <w:bookmarkStart w:id="66" w:name="StdNo2"/>
                  <w:r>
                    <w:rPr>
                      <w:rFonts w:hAnsi="黑体"/>
                    </w:rPr>
                    <w:fldChar w:fldCharType="begin"/>
                  </w:r>
                  <w:r>
                    <w:rPr>
                      <w:rFonts w:hAnsi="黑体"/>
                    </w:rPr>
                    <w:instrText xml:space="preserve"> FORMTEXT </w:instrText>
                  </w:r>
                  <w:r>
                    <w:rPr>
                      <w:rFonts w:hAnsi="黑体"/>
                    </w:rPr>
                    <w:fldChar w:fldCharType="separate"/>
                  </w:r>
                  <w:r>
                    <w:rPr>
                      <w:rFonts w:hAnsi="黑体"/>
                    </w:rPr>
                    <w:t>XXXX</w:t>
                  </w:r>
                  <w:r>
                    <w:rPr>
                      <w:rFonts w:hAnsi="黑体"/>
                    </w:rPr>
                    <w:fldChar w:fldCharType="end"/>
                  </w:r>
                  <w:bookmarkEnd w:id="66"/>
                </w:p>
                <w:tbl>
                  <w:tblPr>
                    <w:tblStyle w:val="3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090AFF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14:paraId="10ACF10A">
                        <w:pPr>
                          <w:pStyle w:val="71"/>
                        </w:pPr>
                        <w:bookmarkStart w:id="67" w:name="DT"/>
                        <w:r>
                          <w:fldChar w:fldCharType="begin"/>
                        </w:r>
                        <w:r>
                          <w:instrText xml:space="preserve"> FORMTEXT </w:instrText>
                        </w:r>
                        <w:r>
                          <w:fldChar w:fldCharType="separate"/>
                        </w:r>
                        <w:r>
                          <w:t>     </w:t>
                        </w:r>
                        <w:r>
                          <w:fldChar w:fldCharType="end"/>
                        </w:r>
                        <w:bookmarkEnd w:id="67"/>
                      </w:p>
                    </w:tc>
                  </w:tr>
                </w:tbl>
                <w:p w14:paraId="2BCFE97B">
                  <w:pPr>
                    <w:pStyle w:val="146"/>
                    <w:rPr>
                      <w:rFonts w:hAnsi="黑体"/>
                    </w:rPr>
                  </w:pPr>
                </w:p>
                <w:p w14:paraId="25FB7AF4">
                  <w:pPr>
                    <w:pStyle w:val="146"/>
                    <w:rPr>
                      <w:rFonts w:hAnsi="黑体"/>
                    </w:rPr>
                  </w:pPr>
                </w:p>
                <w:p w14:paraId="4E3024C4">
                  <w:pPr>
                    <w:pStyle w:val="64"/>
                  </w:pPr>
                  <w:r>
                    <w:t>DB</w:t>
                  </w:r>
                  <w:r>
                    <w:rPr>
                      <w:rFonts w:hint="eastAsia"/>
                      <w:lang w:val="en-US" w:eastAsia="zh-CN"/>
                    </w:rPr>
                    <w:t xml:space="preserve"> </w:t>
                  </w:r>
                  <w:r>
                    <w:rPr>
                      <w:rFonts w:hint="eastAsia" w:ascii="黑体" w:hAnsi="黑体" w:eastAsia="黑体" w:cs="黑体"/>
                    </w:rPr>
                    <w:t>61/</w:t>
                  </w:r>
                  <w:r>
                    <w:rPr>
                      <w:rFonts w:hint="eastAsia" w:ascii="黑体" w:hAnsi="黑体" w:eastAsia="黑体" w:cs="黑体"/>
                      <w:lang w:val="en-US" w:eastAsia="zh-CN"/>
                    </w:rPr>
                    <w:t>T</w:t>
                  </w:r>
                  <w:r>
                    <w:rPr>
                      <w:rFonts w:hint="eastAsia" w:ascii="黑体" w:hAnsi="黑体" w:eastAsia="黑体" w:cs="黑体"/>
                    </w:rPr>
                    <w:t xml:space="preserve"> ×××××</w:t>
                  </w:r>
                  <w:r>
                    <w:t>—20</w:t>
                  </w:r>
                  <w:r>
                    <w:rPr>
                      <w:rFonts w:hint="eastAsia"/>
                    </w:rPr>
                    <w:t>2</w:t>
                  </w:r>
                  <w:r>
                    <w:t>×</w:t>
                  </w:r>
                </w:p>
              </w:txbxContent>
            </v:textbox>
            <w10:anchorlock/>
          </v:shape>
        </w:pict>
      </w:r>
      <w:r>
        <w:pict>
          <v:shape id="fmFrame8" o:spid="_x0000_s2057" o:spt="202" type="#_x0000_t202" style="position:absolute;left:0pt;margin-left:200.75pt;margin-top:8.45pt;height:56.7pt;width:250pt;mso-position-horizontal-relative:margin;mso-position-vertical-relative:margin;z-index:251661312;mso-width-relative:page;mso-height-relative:page;" fillcolor="#FFFFFF" filled="t" stroked="f" coordsize="21600,21600" o:gfxdata="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SVk7PNgAAAAKAQAADwAA&#10;AAAAAAABACAAAAAiAAAAZHJzL2Rvd25yZXYueG1sUEsBAhQAFAAAAAgAh07iQE0NQcykAQAASgMA&#10;AA4AAAAAAAAAAQAgAAAAJwEAAGRycy9lMm9Eb2MueG1sUEsFBgAAAAAGAAYAWQEAAD0FAAAAAA==&#10;">
            <v:path/>
            <v:fill on="t" color2="#FFFFFF" focussize="0,0"/>
            <v:stroke on="f"/>
            <v:imagedata o:title=""/>
            <o:lock v:ext="edit" aspectratio="f"/>
            <v:textbox inset="0mm,0mm,0mm,0mm">
              <w:txbxContent>
                <w:p w14:paraId="5C003D93">
                  <w:pPr>
                    <w:pStyle w:val="95"/>
                  </w:pPr>
                  <w:r>
                    <w:t>DB61</w:t>
                  </w:r>
                </w:p>
              </w:txbxContent>
            </v:textbox>
            <w10:anchorlock/>
          </v:shape>
        </w:pict>
      </w:r>
      <w:r>
        <w:pict>
          <v:shape id="fmFrame2" o:spid="_x0000_s2058" o:spt="202" type="#_x0000_t202" style="position:absolute;left:0pt;margin-left:0pt;margin-top:79.6pt;height:30.8pt;width:481.9pt;mso-position-horizontal-relative:margin;mso-position-vertical-relative:margin;z-index:251660288;mso-width-relative:page;mso-height-relative:page;" fillcolor="#FFFFFF" filled="t" stroked="f" coordsize="21600,21600" o:gfxdata="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GDkcF1wAAAAgBAAAPAAAA&#10;AAAAAAEAIAAAACIAAABkcnMvZG93bnJldi54bWxQSwECFAAUAAAACACHTuJAN/DNhqQBAABKAwAA&#10;DgAAAAAAAAABACAAAAAmAQAAZHJzL2Uyb0RvYy54bWxQSwUGAAAAAAYABgBZAQAAPAUAAAAA&#10;">
            <v:path/>
            <v:fill on="t" color2="#FFFFFF" focussize="0,0"/>
            <v:stroke on="f"/>
            <v:imagedata o:title=""/>
            <o:lock v:ext="edit" aspectratio="f"/>
            <v:textbox inset="0mm,0mm,0mm,0mm">
              <w:txbxContent>
                <w:p w14:paraId="228B9ACF">
                  <w:pPr>
                    <w:jc w:val="distribute"/>
                    <w:rPr>
                      <w:rFonts w:hint="eastAsia" w:ascii="黑体" w:hAnsi="黑体" w:eastAsia="黑体" w:cs="黑体"/>
                      <w:sz w:val="48"/>
                      <w:szCs w:val="48"/>
                    </w:rPr>
                  </w:pPr>
                  <w:r>
                    <w:rPr>
                      <w:rFonts w:hint="eastAsia" w:ascii="黑体" w:hAnsi="黑体" w:eastAsia="黑体" w:cs="黑体"/>
                      <w:sz w:val="48"/>
                      <w:szCs w:val="48"/>
                    </w:rPr>
                    <w:t>陕西省地方标准</w:t>
                  </w:r>
                </w:p>
              </w:txbxContent>
            </v:textbox>
            <w10:anchorlock/>
          </v:shape>
        </w:pict>
      </w:r>
      <w:r>
        <w:pict>
          <v:shape id="fmFrame1" o:spid="_x0000_s2059" o:spt="202" type="#_x0000_t202" style="position:absolute;left:0pt;margin-left:0pt;margin-top:0pt;height:51.8pt;width:200pt;mso-position-horizontal-relative:margin;mso-position-vertical-relative:margin;z-index:251659264;mso-width-relative:page;mso-height-relative:page;" fillcolor="#FFFFFF" filled="t" stroked="f" coordsize="21600,21600" o:gfxdata="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xezL4NMAAAAFAQAADwAAAAAAAAAB&#10;ACAAAAAiAAAAZHJzL2Rvd25yZXYueG1sUEsBAhQAFAAAAAgAh07iQLU0bSajAQAASgMAAA4AAAAA&#10;AAAAAQAgAAAAIgEAAGRycy9lMm9Eb2MueG1sUEsFBgAAAAAGAAYAWQEAADcFAAAAAA==&#10;">
            <v:path/>
            <v:fill on="t" color2="#FFFFFF" focussize="0,0"/>
            <v:stroke on="f"/>
            <v:imagedata o:title=""/>
            <o:lock v:ext="edit" aspectratio="f"/>
            <v:textbox inset="0mm,0mm,0mm,0mm">
              <w:txbxContent>
                <w:p w14:paraId="2295FC0F">
                  <w:pPr>
                    <w:pStyle w:val="145"/>
                    <w:rPr>
                      <w:rFonts w:hint="eastAsia" w:ascii="黑体" w:hAnsi="黑体" w:eastAsia="黑体" w:cs="黑体"/>
                    </w:rPr>
                  </w:pPr>
                  <w:r>
                    <w:rPr>
                      <w:rFonts w:hint="default" w:ascii="Times New Roman" w:hAnsi="Times New Roman" w:eastAsia="黑体" w:cs="Times New Roman"/>
                    </w:rPr>
                    <w:t>ICS</w:t>
                  </w:r>
                  <w:r>
                    <w:rPr>
                      <w:rFonts w:hint="eastAsia" w:ascii="黑体" w:hAnsi="黑体" w:eastAsia="黑体" w:cs="黑体"/>
                      <w:lang w:val="en-US" w:eastAsia="zh-CN"/>
                    </w:rPr>
                    <w:t xml:space="preserve">  53.060</w:t>
                  </w:r>
                </w:p>
                <w:p w14:paraId="6F601CFC">
                  <w:pPr>
                    <w:pStyle w:val="145"/>
                    <w:rPr>
                      <w:rFonts w:hint="eastAsia" w:ascii="黑体" w:hAnsi="黑体" w:eastAsia="黑体" w:cs="黑体"/>
                      <w:lang w:val="en-US" w:eastAsia="zh-CN"/>
                    </w:rPr>
                  </w:pPr>
                  <w:r>
                    <w:rPr>
                      <w:rFonts w:hint="default" w:ascii="Times New Roman" w:hAnsi="Times New Roman" w:eastAsia="黑体" w:cs="Times New Roman"/>
                      <w:lang w:val="en-US" w:eastAsia="zh-CN"/>
                    </w:rPr>
                    <w:t>CCS J</w:t>
                  </w:r>
                  <w:r>
                    <w:rPr>
                      <w:rFonts w:hint="eastAsia" w:ascii="黑体" w:hAnsi="黑体" w:eastAsia="黑体" w:cs="黑体"/>
                      <w:lang w:val="en-US" w:eastAsia="zh-CN"/>
                    </w:rPr>
                    <w:t xml:space="preserve"> 83</w:t>
                  </w:r>
                </w:p>
                <w:p w14:paraId="22DE86AF">
                  <w:pPr>
                    <w:pStyle w:val="145"/>
                    <w:rPr>
                      <w:color w:val="FF0000"/>
                    </w:rPr>
                  </w:pPr>
                </w:p>
              </w:txbxContent>
            </v:textbox>
            <w10:anchorlock/>
          </v:shape>
        </w:pict>
      </w:r>
      <w:bookmarkEnd w:id="0"/>
      <w:bookmarkEnd w:id="1"/>
      <w:bookmarkEnd w:id="2"/>
      <w:bookmarkEnd w:id="3"/>
      <w:bookmarkEnd w:id="4"/>
      <w:bookmarkEnd w:id="5"/>
      <w:bookmarkEnd w:id="6"/>
      <w:bookmarkEnd w:id="7"/>
      <w:bookmarkEnd w:id="8"/>
      <w:bookmarkEnd w:id="9"/>
      <w:bookmarkEnd w:id="10"/>
    </w:p>
    <w:p w14:paraId="1E37B38A">
      <w:pPr>
        <w:bidi w:val="0"/>
      </w:pPr>
    </w:p>
    <w:p w14:paraId="5AE9ACD5">
      <w:pPr>
        <w:bidi w:val="0"/>
      </w:pPr>
    </w:p>
    <w:p w14:paraId="097877B8">
      <w:pPr>
        <w:bidi w:val="0"/>
      </w:pPr>
    </w:p>
    <w:p w14:paraId="6D255B9D">
      <w:pPr>
        <w:bidi w:val="0"/>
      </w:pPr>
    </w:p>
    <w:p w14:paraId="538DFBB8">
      <w:pPr>
        <w:bidi w:val="0"/>
      </w:pPr>
    </w:p>
    <w:p w14:paraId="3F0F597A">
      <w:pPr>
        <w:bidi w:val="0"/>
      </w:pPr>
    </w:p>
    <w:p w14:paraId="32A4F67A">
      <w:pPr>
        <w:bidi w:val="0"/>
      </w:pPr>
    </w:p>
    <w:p w14:paraId="7CF0A892">
      <w:pPr>
        <w:bidi w:val="0"/>
      </w:pPr>
    </w:p>
    <w:p w14:paraId="736E3A63">
      <w:pPr>
        <w:bidi w:val="0"/>
      </w:pPr>
    </w:p>
    <w:p w14:paraId="1B66AC26">
      <w:pPr>
        <w:bidi w:val="0"/>
      </w:pPr>
    </w:p>
    <w:p w14:paraId="0D055D18">
      <w:pPr>
        <w:bidi w:val="0"/>
      </w:pPr>
    </w:p>
    <w:p w14:paraId="1CF0C42E">
      <w:pPr>
        <w:bidi w:val="0"/>
      </w:pPr>
    </w:p>
    <w:p w14:paraId="5EC91D28">
      <w:pPr>
        <w:bidi w:val="0"/>
      </w:pPr>
    </w:p>
    <w:p w14:paraId="58215ACF">
      <w:pPr>
        <w:bidi w:val="0"/>
      </w:pPr>
    </w:p>
    <w:p w14:paraId="41485129">
      <w:pPr>
        <w:bidi w:val="0"/>
      </w:pPr>
    </w:p>
    <w:p w14:paraId="519EEB77">
      <w:pPr>
        <w:tabs>
          <w:tab w:val="left" w:pos="3218"/>
        </w:tabs>
        <w:bidi w:val="0"/>
        <w:jc w:val="left"/>
        <w:rPr>
          <w:rFonts w:hint="eastAsia" w:eastAsia="宋体"/>
          <w:lang w:eastAsia="zh-CN"/>
        </w:rPr>
        <w:sectPr>
          <w:footerReference r:id="rId9" w:type="first"/>
          <w:headerReference r:id="rId5" w:type="default"/>
          <w:footerReference r:id="rId7" w:type="default"/>
          <w:headerReference r:id="rId6" w:type="even"/>
          <w:footerReference r:id="rId8" w:type="even"/>
          <w:pgSz w:w="11906" w:h="16838"/>
          <w:pgMar w:top="1417" w:right="1134" w:bottom="1134" w:left="1417" w:header="851" w:footer="992" w:gutter="0"/>
          <w:pgBorders>
            <w:top w:val="none" w:sz="0" w:space="0"/>
            <w:left w:val="none" w:sz="0" w:space="0"/>
            <w:bottom w:val="none" w:sz="0" w:space="0"/>
            <w:right w:val="none" w:sz="0" w:space="0"/>
          </w:pgBorders>
          <w:pgNumType w:fmt="decimal" w:start="6"/>
          <w:cols w:space="0" w:num="1"/>
          <w:titlePg/>
          <w:rtlGutter w:val="0"/>
          <w:docGrid w:type="lines" w:linePitch="312" w:charSpace="0"/>
        </w:sectPr>
      </w:pPr>
      <w:r>
        <w:rPr>
          <w:rFonts w:hint="eastAsia" w:eastAsia="宋体"/>
          <w:lang w:eastAsia="zh-CN"/>
        </w:rPr>
        <w:tab/>
      </w:r>
    </w:p>
    <w:bookmarkEnd w:id="11"/>
    <w:bookmarkEnd w:id="12"/>
    <w:p w14:paraId="7F5E487F">
      <w:pPr>
        <w:pStyle w:val="22"/>
        <w:keepNext w:val="0"/>
        <w:keepLines w:val="0"/>
        <w:pageBreakBefore w:val="0"/>
        <w:widowControl w:val="0"/>
        <w:tabs>
          <w:tab w:val="right" w:leader="dot" w:pos="9638"/>
          <w:tab w:val="clear" w:pos="9242"/>
        </w:tabs>
        <w:kinsoku/>
        <w:wordWrap/>
        <w:overflowPunct/>
        <w:topLinePunct w:val="0"/>
        <w:autoSpaceDE/>
        <w:autoSpaceDN/>
        <w:bidi w:val="0"/>
        <w:adjustRightInd/>
        <w:snapToGrid/>
        <w:spacing w:before="0" w:beforeLines="0" w:after="0" w:afterLines="0" w:line="360" w:lineRule="auto"/>
        <w:jc w:val="center"/>
        <w:textAlignment w:val="auto"/>
        <w:rPr>
          <w:rFonts w:hint="eastAsia" w:ascii="黑体" w:hAnsi="黑体" w:eastAsia="黑体" w:cs="黑体"/>
          <w:b w:val="0"/>
          <w:bCs w:val="0"/>
          <w:spacing w:val="-22"/>
          <w:sz w:val="32"/>
          <w:szCs w:val="32"/>
          <w:lang w:val="en-US" w:eastAsia="zh-CN"/>
        </w:rPr>
      </w:pPr>
      <w:r>
        <w:rPr>
          <w:rFonts w:hint="eastAsia" w:ascii="黑体" w:hAnsi="黑体" w:eastAsia="黑体" w:cs="黑体"/>
          <w:b w:val="0"/>
          <w:bCs w:val="0"/>
          <w:spacing w:val="-22"/>
          <w:sz w:val="32"/>
          <w:szCs w:val="32"/>
          <w:lang w:val="en-US" w:eastAsia="zh-CN"/>
        </w:rPr>
        <w:t>目</w:t>
      </w:r>
      <w:r>
        <w:rPr>
          <w:rFonts w:hint="eastAsia" w:ascii="黑体" w:hAnsi="黑体" w:eastAsia="黑体" w:cs="黑体"/>
          <w:sz w:val="32"/>
          <w:szCs w:val="32"/>
        </w:rPr>
        <w:t xml:space="preserve">   </w:t>
      </w:r>
      <w:r>
        <w:rPr>
          <w:rFonts w:hint="eastAsia" w:ascii="黑体" w:hAnsi="黑体" w:eastAsia="黑体" w:cs="黑体"/>
          <w:b w:val="0"/>
          <w:bCs w:val="0"/>
          <w:spacing w:val="-22"/>
          <w:sz w:val="32"/>
          <w:szCs w:val="32"/>
          <w:lang w:val="en-US" w:eastAsia="zh-CN"/>
        </w:rPr>
        <w:t>录</w:t>
      </w:r>
    </w:p>
    <w:p w14:paraId="5DAF4ED5">
      <w:pPr>
        <w:pStyle w:val="22"/>
        <w:keepNext w:val="0"/>
        <w:keepLines w:val="0"/>
        <w:pageBreakBefore w:val="0"/>
        <w:tabs>
          <w:tab w:val="right" w:leader="dot" w:pos="8400"/>
          <w:tab w:val="right" w:leader="dot" w:pos="9638"/>
          <w:tab w:val="clear" w:pos="9242"/>
        </w:tabs>
        <w:kinsoku/>
        <w:wordWrap/>
        <w:overflowPunct/>
        <w:topLinePunct w:val="0"/>
        <w:autoSpaceDE/>
        <w:autoSpaceDN/>
        <w:bidi w:val="0"/>
        <w:adjustRightInd/>
        <w:snapToGrid/>
        <w:spacing w:before="0" w:beforeLines="0" w:after="0" w:afterLines="0" w:line="360" w:lineRule="auto"/>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pacing w:val="0"/>
          <w:sz w:val="21"/>
          <w:szCs w:val="21"/>
        </w:rPr>
        <w:t>前言</w:t>
      </w:r>
      <w:r>
        <w:rPr>
          <w:rFonts w:hint="eastAsia" w:ascii="宋体" w:hAnsi="宋体" w:eastAsia="宋体" w:cs="宋体"/>
          <w:b w:val="0"/>
          <w:bCs/>
          <w:sz w:val="21"/>
          <w:szCs w:val="21"/>
        </w:rPr>
        <w:tab/>
      </w:r>
      <w:r>
        <w:rPr>
          <w:rFonts w:hint="eastAsia" w:ascii="宋体" w:hAnsi="宋体" w:eastAsia="宋体" w:cs="宋体"/>
          <w:b w:val="0"/>
          <w:bCs/>
          <w:sz w:val="21"/>
          <w:szCs w:val="21"/>
        </w:rPr>
        <w:t>Ⅱ</w:t>
      </w:r>
    </w:p>
    <w:p w14:paraId="3E0E0B42">
      <w:pPr>
        <w:pStyle w:val="22"/>
        <w:keepNext w:val="0"/>
        <w:keepLines w:val="0"/>
        <w:pageBreakBefore w:val="0"/>
        <w:tabs>
          <w:tab w:val="right" w:leader="dot" w:pos="8400"/>
          <w:tab w:val="right" w:leader="dot" w:pos="9638"/>
          <w:tab w:val="clear" w:pos="9242"/>
        </w:tabs>
        <w:kinsoku/>
        <w:wordWrap/>
        <w:overflowPunct/>
        <w:topLinePunct w:val="0"/>
        <w:autoSpaceDE/>
        <w:autoSpaceDN/>
        <w:bidi w:val="0"/>
        <w:adjustRightInd/>
        <w:snapToGrid/>
        <w:spacing w:before="0" w:beforeLines="0" w:after="0" w:afterLines="0" w:line="360" w:lineRule="auto"/>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1 总则</w:t>
      </w:r>
      <w:r>
        <w:rPr>
          <w:rFonts w:hint="eastAsia" w:ascii="宋体" w:hAnsi="宋体" w:eastAsia="宋体" w:cs="宋体"/>
          <w:b w:val="0"/>
          <w:bCs/>
          <w:sz w:val="21"/>
          <w:szCs w:val="21"/>
        </w:rPr>
        <w:tab/>
      </w:r>
      <w:r>
        <w:rPr>
          <w:rFonts w:hint="eastAsia" w:ascii="宋体" w:hAnsi="宋体" w:eastAsia="宋体" w:cs="宋体"/>
          <w:b w:val="0"/>
          <w:bCs/>
          <w:sz w:val="21"/>
          <w:szCs w:val="21"/>
          <w:lang w:val="en-US" w:eastAsia="zh-CN"/>
        </w:rPr>
        <w:t>1</w:t>
      </w:r>
    </w:p>
    <w:p w14:paraId="69DA6272">
      <w:pPr>
        <w:pStyle w:val="22"/>
        <w:keepNext w:val="0"/>
        <w:keepLines w:val="0"/>
        <w:pageBreakBefore w:val="0"/>
        <w:tabs>
          <w:tab w:val="right" w:leader="dot" w:pos="8400"/>
          <w:tab w:val="right" w:leader="dot" w:pos="9638"/>
          <w:tab w:val="clear" w:pos="9242"/>
        </w:tabs>
        <w:kinsoku/>
        <w:wordWrap/>
        <w:overflowPunct/>
        <w:topLinePunct w:val="0"/>
        <w:autoSpaceDE/>
        <w:autoSpaceDN/>
        <w:bidi w:val="0"/>
        <w:adjustRightInd/>
        <w:snapToGrid/>
        <w:spacing w:before="0" w:beforeLines="0" w:after="0" w:afterLines="0" w:line="360" w:lineRule="auto"/>
        <w:ind w:firstLine="420" w:firstLineChars="200"/>
        <w:textAlignment w:val="auto"/>
        <w:rPr>
          <w:rFonts w:hint="eastAsia" w:ascii="宋体" w:hAnsi="宋体" w:eastAsia="宋体" w:cs="宋体"/>
          <w:b w:val="0"/>
          <w:bCs/>
          <w:sz w:val="21"/>
          <w:szCs w:val="21"/>
          <w:lang w:eastAsia="zh-CN"/>
        </w:rPr>
      </w:pPr>
      <w:r>
        <w:rPr>
          <w:rFonts w:hint="eastAsia" w:ascii="宋体" w:hAnsi="宋体" w:eastAsia="宋体" w:cs="宋体"/>
          <w:b w:val="0"/>
          <w:bCs/>
          <w:sz w:val="21"/>
          <w:szCs w:val="21"/>
        </w:rPr>
        <w:t>2 术语</w:t>
      </w:r>
      <w:r>
        <w:rPr>
          <w:rFonts w:hint="eastAsia" w:ascii="宋体" w:hAnsi="宋体" w:eastAsia="宋体" w:cs="宋体"/>
          <w:b w:val="0"/>
          <w:bCs/>
          <w:sz w:val="21"/>
          <w:szCs w:val="21"/>
        </w:rPr>
        <w:tab/>
      </w:r>
      <w:r>
        <w:rPr>
          <w:rFonts w:hint="eastAsia" w:ascii="宋体" w:hAnsi="宋体" w:eastAsia="宋体" w:cs="宋体"/>
          <w:b w:val="0"/>
          <w:bCs/>
          <w:sz w:val="21"/>
          <w:szCs w:val="21"/>
          <w:lang w:val="en-US" w:eastAsia="zh-CN"/>
        </w:rPr>
        <w:t>1</w:t>
      </w:r>
    </w:p>
    <w:p w14:paraId="72C33297">
      <w:pPr>
        <w:pStyle w:val="22"/>
        <w:keepNext w:val="0"/>
        <w:keepLines w:val="0"/>
        <w:pageBreakBefore w:val="0"/>
        <w:tabs>
          <w:tab w:val="right" w:leader="dot" w:pos="8400"/>
          <w:tab w:val="right" w:leader="dot" w:pos="9638"/>
          <w:tab w:val="clear" w:pos="9242"/>
        </w:tabs>
        <w:kinsoku/>
        <w:wordWrap/>
        <w:overflowPunct/>
        <w:topLinePunct w:val="0"/>
        <w:autoSpaceDE/>
        <w:autoSpaceDN/>
        <w:bidi w:val="0"/>
        <w:adjustRightInd/>
        <w:snapToGrid/>
        <w:spacing w:before="0" w:beforeLines="0" w:after="0" w:afterLines="0" w:line="360" w:lineRule="auto"/>
        <w:ind w:firstLine="420" w:firstLineChars="200"/>
        <w:textAlignment w:val="auto"/>
        <w:rPr>
          <w:rFonts w:hint="eastAsia" w:ascii="宋体" w:hAnsi="宋体" w:eastAsia="宋体" w:cs="宋体"/>
          <w:b w:val="0"/>
          <w:bCs/>
          <w:sz w:val="21"/>
          <w:szCs w:val="21"/>
          <w:lang w:eastAsia="zh-CN"/>
        </w:rPr>
      </w:pPr>
      <w:r>
        <w:rPr>
          <w:rFonts w:hint="eastAsia" w:ascii="宋体" w:hAnsi="宋体" w:eastAsia="宋体" w:cs="宋体"/>
          <w:b w:val="0"/>
          <w:bCs/>
          <w:sz w:val="21"/>
          <w:szCs w:val="21"/>
          <w:lang w:val="en-US" w:eastAsia="zh-CN"/>
        </w:rPr>
        <w:t>3</w:t>
      </w:r>
      <w:r>
        <w:rPr>
          <w:rFonts w:hint="eastAsia" w:ascii="宋体" w:hAnsi="宋体" w:eastAsia="宋体" w:cs="宋体"/>
          <w:b w:val="0"/>
          <w:bCs/>
          <w:sz w:val="21"/>
          <w:szCs w:val="21"/>
        </w:rPr>
        <w:t xml:space="preserve"> </w:t>
      </w:r>
      <w:r>
        <w:rPr>
          <w:rFonts w:hint="eastAsia" w:ascii="宋体" w:hAnsi="宋体" w:eastAsia="宋体" w:cs="宋体"/>
          <w:b w:val="0"/>
          <w:bCs/>
          <w:sz w:val="21"/>
          <w:szCs w:val="21"/>
          <w:lang w:val="en-US" w:eastAsia="zh-CN"/>
        </w:rPr>
        <w:t>锅炉基础</w:t>
      </w:r>
      <w:r>
        <w:rPr>
          <w:rFonts w:hint="eastAsia" w:ascii="宋体" w:hAnsi="宋体" w:eastAsia="宋体" w:cs="宋体"/>
          <w:b w:val="0"/>
          <w:bCs/>
          <w:sz w:val="21"/>
          <w:szCs w:val="21"/>
        </w:rPr>
        <w:tab/>
      </w:r>
      <w:r>
        <w:rPr>
          <w:rFonts w:hint="eastAsia" w:ascii="宋体" w:hAnsi="宋体" w:eastAsia="宋体" w:cs="宋体"/>
          <w:b w:val="0"/>
          <w:bCs/>
          <w:sz w:val="21"/>
          <w:szCs w:val="21"/>
          <w:lang w:val="en-US" w:eastAsia="zh-CN"/>
        </w:rPr>
        <w:t>3</w:t>
      </w:r>
    </w:p>
    <w:p w14:paraId="11AEEE35">
      <w:pPr>
        <w:pStyle w:val="22"/>
        <w:keepNext w:val="0"/>
        <w:keepLines w:val="0"/>
        <w:pageBreakBefore w:val="0"/>
        <w:tabs>
          <w:tab w:val="right" w:leader="dot" w:pos="8400"/>
          <w:tab w:val="right" w:leader="dot" w:pos="9638"/>
          <w:tab w:val="clear" w:pos="9242"/>
        </w:tabs>
        <w:kinsoku/>
        <w:wordWrap/>
        <w:overflowPunct/>
        <w:topLinePunct w:val="0"/>
        <w:autoSpaceDE/>
        <w:autoSpaceDN/>
        <w:bidi w:val="0"/>
        <w:adjustRightInd/>
        <w:snapToGrid/>
        <w:spacing w:before="0" w:beforeLines="0" w:after="0" w:afterLines="0" w:line="360" w:lineRule="auto"/>
        <w:ind w:firstLine="420" w:firstLineChars="200"/>
        <w:textAlignment w:val="auto"/>
        <w:rPr>
          <w:rFonts w:hint="eastAsia" w:ascii="宋体" w:hAnsi="宋体" w:eastAsia="宋体" w:cs="宋体"/>
          <w:b w:val="0"/>
          <w:bCs/>
          <w:sz w:val="21"/>
          <w:szCs w:val="21"/>
          <w:lang w:eastAsia="zh-CN"/>
        </w:rPr>
      </w:pPr>
      <w:r>
        <w:rPr>
          <w:rFonts w:hint="eastAsia" w:ascii="宋体" w:hAnsi="宋体" w:eastAsia="宋体" w:cs="宋体"/>
          <w:b w:val="0"/>
          <w:bCs/>
          <w:sz w:val="21"/>
          <w:szCs w:val="21"/>
          <w:lang w:val="en-US" w:eastAsia="zh-CN"/>
        </w:rPr>
        <w:t>4 锅炉钢结构</w:t>
      </w:r>
      <w:r>
        <w:rPr>
          <w:rFonts w:hint="eastAsia" w:ascii="宋体" w:hAnsi="宋体" w:eastAsia="宋体" w:cs="宋体"/>
          <w:b w:val="0"/>
          <w:bCs/>
          <w:sz w:val="21"/>
          <w:szCs w:val="21"/>
        </w:rPr>
        <w:tab/>
      </w:r>
      <w:r>
        <w:rPr>
          <w:rFonts w:hint="eastAsia" w:ascii="宋体" w:hAnsi="宋体" w:eastAsia="宋体" w:cs="宋体"/>
          <w:b w:val="0"/>
          <w:bCs/>
          <w:sz w:val="21"/>
          <w:szCs w:val="21"/>
          <w:lang w:val="en-US" w:eastAsia="zh-CN"/>
        </w:rPr>
        <w:t>4</w:t>
      </w:r>
    </w:p>
    <w:p w14:paraId="131F51B2">
      <w:pPr>
        <w:pStyle w:val="22"/>
        <w:keepNext w:val="0"/>
        <w:keepLines w:val="0"/>
        <w:pageBreakBefore w:val="0"/>
        <w:tabs>
          <w:tab w:val="right" w:leader="dot" w:pos="8400"/>
          <w:tab w:val="right" w:leader="dot" w:pos="9638"/>
          <w:tab w:val="clear" w:pos="9242"/>
        </w:tabs>
        <w:kinsoku/>
        <w:wordWrap/>
        <w:overflowPunct/>
        <w:topLinePunct w:val="0"/>
        <w:autoSpaceDE/>
        <w:autoSpaceDN/>
        <w:bidi w:val="0"/>
        <w:adjustRightInd/>
        <w:snapToGrid/>
        <w:spacing w:before="0" w:beforeLines="0" w:after="0" w:afterLines="0" w:line="360" w:lineRule="auto"/>
        <w:ind w:firstLine="420" w:firstLineChars="200"/>
        <w:textAlignment w:val="auto"/>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5 锅炉受压部件</w:t>
      </w:r>
      <w:r>
        <w:rPr>
          <w:rFonts w:hint="eastAsia" w:ascii="宋体" w:hAnsi="宋体" w:eastAsia="宋体" w:cs="宋体"/>
          <w:b w:val="0"/>
          <w:bCs/>
          <w:sz w:val="21"/>
          <w:szCs w:val="21"/>
        </w:rPr>
        <w:tab/>
      </w:r>
      <w:r>
        <w:rPr>
          <w:rFonts w:hint="eastAsia" w:ascii="宋体" w:hAnsi="宋体" w:eastAsia="宋体" w:cs="宋体"/>
          <w:b w:val="0"/>
          <w:bCs/>
          <w:sz w:val="21"/>
          <w:szCs w:val="21"/>
          <w:lang w:val="en-US" w:eastAsia="zh-CN"/>
        </w:rPr>
        <w:t>10</w:t>
      </w:r>
    </w:p>
    <w:p w14:paraId="17011191">
      <w:pPr>
        <w:pStyle w:val="22"/>
        <w:keepNext w:val="0"/>
        <w:keepLines w:val="0"/>
        <w:pageBreakBefore w:val="0"/>
        <w:tabs>
          <w:tab w:val="right" w:leader="dot" w:pos="8400"/>
          <w:tab w:val="right" w:leader="dot" w:pos="9638"/>
          <w:tab w:val="clear" w:pos="9242"/>
        </w:tabs>
        <w:kinsoku/>
        <w:wordWrap/>
        <w:overflowPunct/>
        <w:topLinePunct w:val="0"/>
        <w:autoSpaceDE/>
        <w:autoSpaceDN/>
        <w:bidi w:val="0"/>
        <w:adjustRightInd/>
        <w:snapToGrid/>
        <w:spacing w:before="0" w:beforeLines="0" w:after="0" w:afterLines="0" w:line="360" w:lineRule="auto"/>
        <w:ind w:firstLine="420" w:firstLineChars="200"/>
        <w:textAlignment w:val="auto"/>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6 锅炉门孔、密封部件及炉顶吊挂装置</w:t>
      </w:r>
      <w:r>
        <w:rPr>
          <w:rFonts w:hint="eastAsia" w:ascii="宋体" w:hAnsi="宋体" w:eastAsia="宋体" w:cs="宋体"/>
          <w:b w:val="0"/>
          <w:bCs/>
          <w:sz w:val="21"/>
          <w:szCs w:val="21"/>
        </w:rPr>
        <w:tab/>
      </w:r>
      <w:r>
        <w:rPr>
          <w:rFonts w:hint="eastAsia" w:ascii="宋体" w:hAnsi="宋体" w:eastAsia="宋体" w:cs="宋体"/>
          <w:b w:val="0"/>
          <w:bCs/>
          <w:sz w:val="21"/>
          <w:szCs w:val="21"/>
          <w:lang w:val="en-US" w:eastAsia="zh-CN"/>
        </w:rPr>
        <w:t>16</w:t>
      </w:r>
    </w:p>
    <w:p w14:paraId="7B15C436">
      <w:pPr>
        <w:pStyle w:val="22"/>
        <w:keepNext w:val="0"/>
        <w:keepLines w:val="0"/>
        <w:pageBreakBefore w:val="0"/>
        <w:tabs>
          <w:tab w:val="right" w:leader="dot" w:pos="8400"/>
          <w:tab w:val="right" w:leader="dot" w:pos="9638"/>
          <w:tab w:val="clear" w:pos="9242"/>
        </w:tabs>
        <w:kinsoku/>
        <w:wordWrap/>
        <w:overflowPunct/>
        <w:topLinePunct w:val="0"/>
        <w:autoSpaceDE/>
        <w:autoSpaceDN/>
        <w:bidi w:val="0"/>
        <w:adjustRightInd/>
        <w:snapToGrid/>
        <w:spacing w:before="0" w:beforeLines="0" w:after="0" w:afterLines="0" w:line="360" w:lineRule="auto"/>
        <w:ind w:firstLine="420" w:firstLineChars="200"/>
        <w:textAlignment w:val="auto"/>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7 耐压试验</w:t>
      </w:r>
      <w:r>
        <w:rPr>
          <w:rFonts w:hint="eastAsia" w:ascii="宋体" w:hAnsi="宋体" w:eastAsia="宋体" w:cs="宋体"/>
          <w:b w:val="0"/>
          <w:bCs/>
          <w:sz w:val="21"/>
          <w:szCs w:val="21"/>
        </w:rPr>
        <w:tab/>
      </w:r>
      <w:r>
        <w:rPr>
          <w:rFonts w:hint="eastAsia" w:ascii="宋体" w:hAnsi="宋体" w:eastAsia="宋体" w:cs="宋体"/>
          <w:b w:val="0"/>
          <w:bCs/>
          <w:sz w:val="21"/>
          <w:szCs w:val="21"/>
          <w:lang w:val="en-US" w:eastAsia="zh-CN"/>
        </w:rPr>
        <w:t>17</w:t>
      </w:r>
    </w:p>
    <w:p w14:paraId="1EDF7A64">
      <w:pPr>
        <w:pStyle w:val="22"/>
        <w:keepNext w:val="0"/>
        <w:keepLines w:val="0"/>
        <w:pageBreakBefore w:val="0"/>
        <w:tabs>
          <w:tab w:val="right" w:leader="dot" w:pos="8400"/>
          <w:tab w:val="right" w:leader="dot" w:pos="9638"/>
          <w:tab w:val="clear" w:pos="9242"/>
        </w:tabs>
        <w:kinsoku/>
        <w:wordWrap/>
        <w:overflowPunct/>
        <w:topLinePunct w:val="0"/>
        <w:autoSpaceDE/>
        <w:autoSpaceDN/>
        <w:bidi w:val="0"/>
        <w:adjustRightInd/>
        <w:snapToGrid/>
        <w:spacing w:before="0" w:beforeLines="0" w:after="0" w:afterLines="0" w:line="360" w:lineRule="auto"/>
        <w:ind w:firstLine="420" w:firstLineChars="200"/>
        <w:textAlignment w:val="auto"/>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8 锅炉附属设备</w:t>
      </w:r>
      <w:r>
        <w:rPr>
          <w:rFonts w:hint="eastAsia" w:ascii="宋体" w:hAnsi="宋体" w:eastAsia="宋体" w:cs="宋体"/>
          <w:b w:val="0"/>
          <w:bCs/>
          <w:sz w:val="21"/>
          <w:szCs w:val="21"/>
        </w:rPr>
        <w:tab/>
      </w:r>
      <w:r>
        <w:rPr>
          <w:rFonts w:hint="eastAsia" w:ascii="宋体" w:hAnsi="宋体" w:eastAsia="宋体" w:cs="宋体"/>
          <w:b w:val="0"/>
          <w:bCs/>
          <w:sz w:val="21"/>
          <w:szCs w:val="21"/>
          <w:lang w:val="en-US" w:eastAsia="zh-CN"/>
        </w:rPr>
        <w:t>18</w:t>
      </w:r>
    </w:p>
    <w:p w14:paraId="7505C0F5">
      <w:pPr>
        <w:pStyle w:val="22"/>
        <w:keepNext w:val="0"/>
        <w:keepLines w:val="0"/>
        <w:pageBreakBefore w:val="0"/>
        <w:tabs>
          <w:tab w:val="right" w:leader="dot" w:pos="8400"/>
          <w:tab w:val="right" w:leader="dot" w:pos="9638"/>
          <w:tab w:val="clear" w:pos="9242"/>
        </w:tabs>
        <w:kinsoku/>
        <w:wordWrap/>
        <w:overflowPunct/>
        <w:topLinePunct w:val="0"/>
        <w:autoSpaceDE/>
        <w:autoSpaceDN/>
        <w:bidi w:val="0"/>
        <w:adjustRightInd/>
        <w:snapToGrid/>
        <w:spacing w:before="0" w:beforeLines="0" w:after="0" w:afterLines="0" w:line="360" w:lineRule="auto"/>
        <w:ind w:firstLine="420" w:firstLineChars="200"/>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9 锅炉附属管道及附件</w:t>
      </w:r>
      <w:r>
        <w:rPr>
          <w:rFonts w:hint="eastAsia" w:ascii="宋体" w:hAnsi="宋体" w:eastAsia="宋体" w:cs="宋体"/>
          <w:b w:val="0"/>
          <w:bCs/>
          <w:sz w:val="21"/>
          <w:szCs w:val="21"/>
        </w:rPr>
        <w:tab/>
      </w:r>
      <w:r>
        <w:rPr>
          <w:rFonts w:hint="eastAsia" w:ascii="宋体" w:hAnsi="宋体" w:eastAsia="宋体" w:cs="宋体"/>
          <w:b w:val="0"/>
          <w:bCs/>
          <w:sz w:val="21"/>
          <w:szCs w:val="21"/>
          <w:lang w:val="en-US" w:eastAsia="zh-CN"/>
        </w:rPr>
        <w:t>2</w:t>
      </w:r>
      <w:r>
        <w:rPr>
          <w:rFonts w:hint="eastAsia" w:hAnsi="宋体" w:cs="宋体"/>
          <w:b w:val="0"/>
          <w:bCs/>
          <w:sz w:val="21"/>
          <w:szCs w:val="21"/>
          <w:lang w:val="en-US" w:eastAsia="zh-CN"/>
        </w:rPr>
        <w:t>2</w:t>
      </w:r>
    </w:p>
    <w:p w14:paraId="7E815B13">
      <w:pPr>
        <w:pStyle w:val="22"/>
        <w:keepNext w:val="0"/>
        <w:keepLines w:val="0"/>
        <w:pageBreakBefore w:val="0"/>
        <w:tabs>
          <w:tab w:val="right" w:leader="dot" w:pos="8400"/>
          <w:tab w:val="right" w:leader="dot" w:pos="9638"/>
          <w:tab w:val="clear" w:pos="9242"/>
        </w:tabs>
        <w:kinsoku/>
        <w:wordWrap/>
        <w:overflowPunct/>
        <w:topLinePunct w:val="0"/>
        <w:autoSpaceDE/>
        <w:autoSpaceDN/>
        <w:bidi w:val="0"/>
        <w:adjustRightInd/>
        <w:snapToGrid/>
        <w:spacing w:before="0" w:beforeLines="0" w:after="0" w:afterLines="0" w:line="360" w:lineRule="auto"/>
        <w:ind w:firstLine="420" w:firstLineChars="200"/>
        <w:textAlignment w:val="auto"/>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1</w:t>
      </w:r>
      <w:r>
        <w:rPr>
          <w:rFonts w:hint="eastAsia" w:hAnsi="宋体" w:cs="宋体"/>
          <w:b w:val="0"/>
          <w:bCs/>
          <w:sz w:val="21"/>
          <w:szCs w:val="21"/>
          <w:lang w:val="en-US" w:eastAsia="zh-CN"/>
        </w:rPr>
        <w:t>0</w:t>
      </w:r>
      <w:r>
        <w:rPr>
          <w:rFonts w:hint="eastAsia" w:ascii="宋体" w:hAnsi="宋体" w:eastAsia="宋体" w:cs="宋体"/>
          <w:b w:val="0"/>
          <w:bCs/>
          <w:sz w:val="21"/>
          <w:szCs w:val="21"/>
          <w:lang w:val="en-US" w:eastAsia="zh-CN"/>
        </w:rPr>
        <w:t xml:space="preserve"> 炉墙砌筑</w:t>
      </w:r>
      <w:r>
        <w:rPr>
          <w:rFonts w:hint="eastAsia" w:ascii="宋体" w:hAnsi="宋体" w:eastAsia="宋体" w:cs="宋体"/>
          <w:b w:val="0"/>
          <w:bCs/>
          <w:sz w:val="21"/>
          <w:szCs w:val="21"/>
        </w:rPr>
        <w:tab/>
      </w:r>
      <w:r>
        <w:rPr>
          <w:rFonts w:hint="eastAsia" w:hAnsi="宋体" w:cs="宋体"/>
          <w:b w:val="0"/>
          <w:bCs/>
          <w:sz w:val="21"/>
          <w:szCs w:val="21"/>
          <w:lang w:val="en-US" w:eastAsia="zh-CN"/>
        </w:rPr>
        <w:t>24</w:t>
      </w:r>
    </w:p>
    <w:p w14:paraId="5B49C4C7">
      <w:pPr>
        <w:pStyle w:val="22"/>
        <w:keepNext w:val="0"/>
        <w:keepLines w:val="0"/>
        <w:pageBreakBefore w:val="0"/>
        <w:tabs>
          <w:tab w:val="right" w:leader="dot" w:pos="8400"/>
          <w:tab w:val="right" w:leader="dot" w:pos="9638"/>
          <w:tab w:val="clear" w:pos="9242"/>
        </w:tabs>
        <w:kinsoku/>
        <w:wordWrap/>
        <w:overflowPunct/>
        <w:topLinePunct w:val="0"/>
        <w:autoSpaceDE/>
        <w:autoSpaceDN/>
        <w:bidi w:val="0"/>
        <w:adjustRightInd/>
        <w:snapToGrid/>
        <w:spacing w:before="0" w:beforeLines="0" w:after="0" w:afterLines="0" w:line="360" w:lineRule="auto"/>
        <w:ind w:firstLine="420" w:firstLineChars="200"/>
        <w:textAlignment w:val="auto"/>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1</w:t>
      </w:r>
      <w:r>
        <w:rPr>
          <w:rFonts w:hint="eastAsia" w:hAnsi="宋体" w:cs="宋体"/>
          <w:b w:val="0"/>
          <w:bCs/>
          <w:sz w:val="21"/>
          <w:szCs w:val="21"/>
          <w:lang w:val="en-US" w:eastAsia="zh-CN"/>
        </w:rPr>
        <w:t>1</w:t>
      </w:r>
      <w:r>
        <w:rPr>
          <w:rFonts w:hint="eastAsia" w:ascii="宋体" w:hAnsi="宋体" w:eastAsia="宋体" w:cs="宋体"/>
          <w:b w:val="0"/>
          <w:bCs/>
          <w:sz w:val="21"/>
          <w:szCs w:val="21"/>
          <w:lang w:val="en-US" w:eastAsia="zh-CN"/>
        </w:rPr>
        <w:t xml:space="preserve"> 锅炉启动试运</w:t>
      </w:r>
      <w:r>
        <w:rPr>
          <w:rFonts w:hint="eastAsia" w:ascii="宋体" w:hAnsi="宋体" w:eastAsia="宋体" w:cs="宋体"/>
          <w:b w:val="0"/>
          <w:bCs/>
          <w:sz w:val="21"/>
          <w:szCs w:val="21"/>
        </w:rPr>
        <w:tab/>
      </w:r>
      <w:r>
        <w:rPr>
          <w:rFonts w:hint="eastAsia" w:hAnsi="宋体" w:cs="宋体"/>
          <w:b w:val="0"/>
          <w:bCs/>
          <w:sz w:val="21"/>
          <w:szCs w:val="21"/>
          <w:lang w:val="en-US" w:eastAsia="zh-CN"/>
        </w:rPr>
        <w:t>25</w:t>
      </w:r>
    </w:p>
    <w:p w14:paraId="5F8A28C4">
      <w:pPr>
        <w:pStyle w:val="2"/>
        <w:keepNext w:val="0"/>
        <w:keepLines w:val="0"/>
        <w:pageBreakBefore w:val="0"/>
        <w:widowControl/>
        <w:tabs>
          <w:tab w:val="right" w:leader="dot" w:pos="8400"/>
          <w:tab w:val="right" w:leader="dot" w:pos="9638"/>
        </w:tabs>
        <w:kinsoku/>
        <w:wordWrap/>
        <w:overflowPunct/>
        <w:topLinePunct w:val="0"/>
        <w:autoSpaceDE/>
        <w:autoSpaceDN/>
        <w:bidi w:val="0"/>
        <w:adjustRightInd/>
        <w:snapToGrid/>
        <w:spacing w:after="0" w:line="360" w:lineRule="auto"/>
        <w:ind w:left="0" w:leftChars="0" w:firstLine="420" w:firstLineChars="200"/>
        <w:textAlignment w:val="auto"/>
        <w:rPr>
          <w:rFonts w:hint="default" w:ascii="宋体" w:hAnsi="宋体" w:eastAsia="宋体" w:cs="宋体"/>
          <w:b w:val="0"/>
          <w:bCs/>
          <w:snapToGrid/>
          <w:color w:val="000000"/>
          <w:kern w:val="2"/>
          <w:sz w:val="21"/>
          <w:szCs w:val="21"/>
          <w:lang w:val="en-US" w:eastAsia="zh-CN" w:bidi="ar-SA"/>
        </w:rPr>
      </w:pPr>
      <w:r>
        <w:rPr>
          <w:rFonts w:hint="eastAsia" w:ascii="宋体" w:hAnsi="宋体" w:eastAsia="宋体" w:cs="宋体"/>
          <w:b w:val="0"/>
          <w:bCs/>
          <w:snapToGrid/>
          <w:color w:val="000000"/>
          <w:kern w:val="2"/>
          <w:sz w:val="21"/>
          <w:szCs w:val="21"/>
          <w:lang w:val="en-US" w:eastAsia="zh-CN" w:bidi="ar-SA"/>
        </w:rPr>
        <w:t>附录A</w:t>
      </w:r>
      <w:r>
        <w:rPr>
          <w:rFonts w:hint="eastAsia" w:ascii="宋体" w:hAnsi="宋体" w:eastAsia="宋体" w:cs="宋体"/>
          <w:b w:val="0"/>
          <w:bCs/>
          <w:snapToGrid/>
          <w:color w:val="000000"/>
          <w:kern w:val="2"/>
          <w:sz w:val="21"/>
          <w:szCs w:val="21"/>
          <w:lang w:val="en-US" w:eastAsia="zh-CN" w:bidi="ar-SA"/>
        </w:rPr>
        <w:tab/>
      </w:r>
      <w:r>
        <w:rPr>
          <w:rFonts w:hint="eastAsia" w:ascii="宋体" w:hAnsi="宋体" w:cs="宋体"/>
          <w:b w:val="0"/>
          <w:bCs/>
          <w:snapToGrid/>
          <w:color w:val="000000"/>
          <w:kern w:val="2"/>
          <w:sz w:val="21"/>
          <w:szCs w:val="21"/>
          <w:lang w:val="en-US" w:eastAsia="zh-CN" w:bidi="ar-SA"/>
        </w:rPr>
        <w:t>31</w:t>
      </w:r>
    </w:p>
    <w:p w14:paraId="3412F593">
      <w:pPr>
        <w:pStyle w:val="2"/>
        <w:keepNext w:val="0"/>
        <w:keepLines w:val="0"/>
        <w:pageBreakBefore w:val="0"/>
        <w:widowControl/>
        <w:tabs>
          <w:tab w:val="right" w:leader="dot" w:pos="8400"/>
          <w:tab w:val="right" w:leader="dot" w:pos="9638"/>
        </w:tabs>
        <w:kinsoku/>
        <w:wordWrap/>
        <w:overflowPunct/>
        <w:topLinePunct w:val="0"/>
        <w:autoSpaceDE/>
        <w:autoSpaceDN/>
        <w:bidi w:val="0"/>
        <w:adjustRightInd/>
        <w:snapToGrid/>
        <w:spacing w:after="0" w:line="360" w:lineRule="auto"/>
        <w:ind w:left="0" w:leftChars="0" w:firstLine="420" w:firstLineChars="200"/>
        <w:textAlignment w:val="auto"/>
        <w:rPr>
          <w:rFonts w:hint="default" w:ascii="宋体" w:hAnsi="宋体" w:eastAsia="宋体" w:cs="宋体"/>
          <w:b w:val="0"/>
          <w:bCs/>
          <w:snapToGrid/>
          <w:color w:val="000000"/>
          <w:kern w:val="2"/>
          <w:sz w:val="21"/>
          <w:szCs w:val="21"/>
          <w:lang w:val="en-US" w:eastAsia="zh-CN" w:bidi="ar-SA"/>
        </w:rPr>
      </w:pPr>
      <w:r>
        <w:rPr>
          <w:rFonts w:hint="eastAsia" w:ascii="宋体" w:hAnsi="宋体" w:eastAsia="宋体" w:cs="宋体"/>
          <w:b w:val="0"/>
          <w:bCs/>
          <w:snapToGrid/>
          <w:color w:val="000000"/>
          <w:kern w:val="2"/>
          <w:sz w:val="21"/>
          <w:szCs w:val="21"/>
          <w:lang w:val="en-US" w:eastAsia="zh-CN" w:bidi="ar-SA"/>
        </w:rPr>
        <w:t>附录B</w:t>
      </w:r>
      <w:r>
        <w:rPr>
          <w:rFonts w:hint="eastAsia" w:ascii="宋体" w:hAnsi="宋体" w:eastAsia="宋体" w:cs="宋体"/>
          <w:b w:val="0"/>
          <w:bCs/>
          <w:snapToGrid/>
          <w:color w:val="000000"/>
          <w:kern w:val="2"/>
          <w:sz w:val="21"/>
          <w:szCs w:val="21"/>
          <w:lang w:val="en-US" w:eastAsia="zh-CN" w:bidi="ar-SA"/>
        </w:rPr>
        <w:tab/>
      </w:r>
      <w:r>
        <w:rPr>
          <w:rFonts w:hint="eastAsia" w:ascii="宋体" w:hAnsi="宋体" w:cs="宋体"/>
          <w:b w:val="0"/>
          <w:bCs/>
          <w:snapToGrid/>
          <w:color w:val="000000"/>
          <w:kern w:val="2"/>
          <w:sz w:val="21"/>
          <w:szCs w:val="21"/>
          <w:lang w:val="en-US" w:eastAsia="zh-CN" w:bidi="ar-SA"/>
        </w:rPr>
        <w:t>34</w:t>
      </w:r>
    </w:p>
    <w:p w14:paraId="28378E9D">
      <w:pPr>
        <w:pStyle w:val="2"/>
        <w:keepNext w:val="0"/>
        <w:keepLines w:val="0"/>
        <w:pageBreakBefore w:val="0"/>
        <w:widowControl/>
        <w:tabs>
          <w:tab w:val="right" w:leader="dot" w:pos="8400"/>
          <w:tab w:val="right" w:leader="dot" w:pos="9638"/>
        </w:tabs>
        <w:kinsoku/>
        <w:wordWrap/>
        <w:overflowPunct/>
        <w:topLinePunct w:val="0"/>
        <w:autoSpaceDE/>
        <w:autoSpaceDN/>
        <w:bidi w:val="0"/>
        <w:adjustRightInd/>
        <w:snapToGrid/>
        <w:spacing w:after="0" w:line="360" w:lineRule="auto"/>
        <w:ind w:left="0" w:leftChars="0" w:firstLine="420" w:firstLineChars="200"/>
        <w:textAlignment w:val="auto"/>
        <w:rPr>
          <w:rFonts w:hint="default" w:ascii="宋体" w:hAnsi="宋体" w:eastAsia="宋体" w:cs="宋体"/>
          <w:b w:val="0"/>
          <w:bCs/>
          <w:snapToGrid/>
          <w:color w:val="000000"/>
          <w:kern w:val="2"/>
          <w:sz w:val="21"/>
          <w:szCs w:val="21"/>
          <w:lang w:val="en-US" w:eastAsia="zh-CN" w:bidi="ar-SA"/>
        </w:rPr>
      </w:pPr>
      <w:r>
        <w:rPr>
          <w:rFonts w:hint="eastAsia" w:ascii="宋体" w:hAnsi="宋体" w:eastAsia="宋体" w:cs="宋体"/>
          <w:b w:val="0"/>
          <w:bCs/>
          <w:snapToGrid/>
          <w:color w:val="000000"/>
          <w:kern w:val="2"/>
          <w:sz w:val="21"/>
          <w:szCs w:val="21"/>
          <w:lang w:val="en-US" w:eastAsia="zh-CN" w:bidi="ar-SA"/>
        </w:rPr>
        <w:t>附录C</w:t>
      </w:r>
      <w:r>
        <w:rPr>
          <w:rFonts w:hint="eastAsia" w:ascii="宋体" w:hAnsi="宋体" w:eastAsia="宋体" w:cs="宋体"/>
          <w:b w:val="0"/>
          <w:bCs/>
          <w:snapToGrid/>
          <w:color w:val="000000"/>
          <w:kern w:val="2"/>
          <w:sz w:val="21"/>
          <w:szCs w:val="21"/>
          <w:lang w:val="en-US" w:eastAsia="zh-CN" w:bidi="ar-SA"/>
        </w:rPr>
        <w:tab/>
      </w:r>
      <w:r>
        <w:rPr>
          <w:rFonts w:hint="eastAsia" w:ascii="宋体" w:hAnsi="宋体" w:cs="宋体"/>
          <w:b w:val="0"/>
          <w:bCs/>
          <w:snapToGrid/>
          <w:color w:val="000000"/>
          <w:kern w:val="2"/>
          <w:sz w:val="21"/>
          <w:szCs w:val="21"/>
          <w:lang w:val="en-US" w:eastAsia="zh-CN" w:bidi="ar-SA"/>
        </w:rPr>
        <w:t>46</w:t>
      </w:r>
    </w:p>
    <w:p w14:paraId="31D092E2">
      <w:pPr>
        <w:pStyle w:val="2"/>
        <w:rPr>
          <w:rFonts w:ascii="宋体" w:hAnsi="宋体" w:eastAsia="宋体" w:cs="宋体"/>
          <w:bCs/>
          <w:spacing w:val="-22"/>
          <w:szCs w:val="31"/>
        </w:rPr>
      </w:pPr>
    </w:p>
    <w:p w14:paraId="66DAA1D7">
      <w:pPr>
        <w:pStyle w:val="2"/>
        <w:rPr>
          <w:rFonts w:ascii="宋体" w:hAnsi="宋体" w:eastAsia="宋体" w:cs="宋体"/>
          <w:bCs/>
          <w:spacing w:val="-22"/>
          <w:szCs w:val="31"/>
        </w:rPr>
      </w:pPr>
    </w:p>
    <w:p w14:paraId="6E3B174E">
      <w:pPr>
        <w:pStyle w:val="2"/>
        <w:rPr>
          <w:rFonts w:ascii="宋体" w:hAnsi="宋体" w:eastAsia="宋体" w:cs="宋体"/>
          <w:bCs/>
          <w:spacing w:val="-22"/>
          <w:szCs w:val="31"/>
        </w:rPr>
      </w:pPr>
    </w:p>
    <w:p w14:paraId="40D11A84">
      <w:pPr>
        <w:pStyle w:val="2"/>
        <w:rPr>
          <w:rFonts w:ascii="宋体" w:hAnsi="宋体" w:eastAsia="宋体" w:cs="宋体"/>
          <w:bCs/>
          <w:spacing w:val="-22"/>
          <w:szCs w:val="31"/>
        </w:rPr>
      </w:pPr>
    </w:p>
    <w:p w14:paraId="1025317C">
      <w:pPr>
        <w:pStyle w:val="2"/>
        <w:rPr>
          <w:rFonts w:ascii="宋体" w:hAnsi="宋体" w:eastAsia="宋体" w:cs="宋体"/>
          <w:bCs/>
          <w:spacing w:val="-22"/>
          <w:szCs w:val="31"/>
        </w:rPr>
      </w:pPr>
    </w:p>
    <w:p w14:paraId="17D3B5CE">
      <w:pPr>
        <w:pStyle w:val="2"/>
        <w:rPr>
          <w:rFonts w:ascii="宋体" w:hAnsi="宋体" w:eastAsia="宋体" w:cs="宋体"/>
          <w:bCs/>
          <w:spacing w:val="-22"/>
          <w:szCs w:val="31"/>
        </w:rPr>
      </w:pPr>
    </w:p>
    <w:p w14:paraId="78C3F6BC">
      <w:pPr>
        <w:pStyle w:val="2"/>
        <w:rPr>
          <w:rFonts w:ascii="宋体" w:hAnsi="宋体" w:eastAsia="宋体" w:cs="宋体"/>
          <w:bCs/>
          <w:spacing w:val="-22"/>
          <w:szCs w:val="31"/>
        </w:rPr>
      </w:pPr>
    </w:p>
    <w:p w14:paraId="18B70852">
      <w:pPr>
        <w:pStyle w:val="2"/>
        <w:rPr>
          <w:rFonts w:ascii="宋体" w:hAnsi="宋体" w:eastAsia="宋体" w:cs="宋体"/>
          <w:bCs/>
          <w:spacing w:val="-22"/>
          <w:szCs w:val="31"/>
        </w:rPr>
        <w:sectPr>
          <w:footerReference r:id="rId10" w:type="default"/>
          <w:footerReference r:id="rId11" w:type="even"/>
          <w:pgSz w:w="11906" w:h="16838"/>
          <w:pgMar w:top="1417" w:right="1134" w:bottom="1134" w:left="1417" w:header="851" w:footer="992" w:gutter="0"/>
          <w:pgBorders>
            <w:top w:val="none" w:sz="0" w:space="0"/>
            <w:left w:val="none" w:sz="0" w:space="0"/>
            <w:bottom w:val="none" w:sz="0" w:space="0"/>
            <w:right w:val="none" w:sz="0" w:space="0"/>
          </w:pgBorders>
          <w:pgNumType w:fmt="upperRoman" w:start="1"/>
          <w:cols w:space="0" w:num="1"/>
          <w:rtlGutter w:val="0"/>
          <w:docGrid w:type="lines" w:linePitch="312" w:charSpace="0"/>
        </w:sectPr>
      </w:pPr>
    </w:p>
    <w:p w14:paraId="6D29F173">
      <w:pPr>
        <w:pStyle w:val="2"/>
        <w:ind w:left="0" w:leftChars="0" w:firstLine="0" w:firstLineChars="0"/>
        <w:rPr>
          <w:rFonts w:ascii="宋体" w:hAnsi="宋体" w:eastAsia="宋体" w:cs="宋体"/>
          <w:bCs/>
          <w:spacing w:val="-22"/>
          <w:szCs w:val="31"/>
        </w:rPr>
      </w:pPr>
    </w:p>
    <w:p w14:paraId="5339E469">
      <w:pPr>
        <w:pStyle w:val="4"/>
        <w:keepNext/>
        <w:keepLines/>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黑体" w:hAnsi="黑体" w:eastAsia="黑体" w:cs="黑体"/>
          <w:sz w:val="32"/>
          <w:szCs w:val="32"/>
        </w:rPr>
      </w:pPr>
      <w:bookmarkStart w:id="13" w:name="_Toc27832"/>
      <w:r>
        <w:rPr>
          <w:rFonts w:hint="eastAsia" w:ascii="黑体" w:hAnsi="黑体" w:eastAsia="黑体" w:cs="黑体"/>
          <w:sz w:val="32"/>
          <w:szCs w:val="32"/>
        </w:rPr>
        <w:t>前   言</w:t>
      </w:r>
      <w:bookmarkEnd w:id="13"/>
    </w:p>
    <w:p w14:paraId="503D7F11">
      <w:pPr>
        <w:pageBreakBefore w:val="0"/>
        <w:widowControl/>
        <w:kinsoku w:val="0"/>
        <w:wordWrap/>
        <w:overflowPunct/>
        <w:topLinePunct w:val="0"/>
        <w:autoSpaceDE w:val="0"/>
        <w:autoSpaceDN w:val="0"/>
        <w:bidi w:val="0"/>
        <w:adjustRightInd w:val="0"/>
        <w:snapToGrid w:val="0"/>
        <w:textAlignment w:val="baseline"/>
        <w:rPr>
          <w:rFonts w:hint="eastAsia" w:ascii="黑体" w:hAnsi="黑体" w:eastAsia="黑体" w:cs="黑体"/>
          <w:sz w:val="32"/>
          <w:szCs w:val="32"/>
        </w:rPr>
      </w:pPr>
    </w:p>
    <w:p w14:paraId="39B5E4F7">
      <w:pPr>
        <w:keepNext w:val="0"/>
        <w:keepLines w:val="0"/>
        <w:pageBreakBefore w:val="0"/>
        <w:widowControl/>
        <w:shd w:val="clear" w:color="auto" w:fill="FFFFFF"/>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hint="eastAsia" w:ascii="宋体" w:hAnsi="宋体" w:eastAsia="宋体" w:cs="宋体"/>
          <w:color w:val="000000"/>
          <w:spacing w:val="0"/>
          <w:kern w:val="0"/>
          <w:sz w:val="21"/>
          <w:szCs w:val="21"/>
        </w:rPr>
      </w:pPr>
      <w:r>
        <w:rPr>
          <w:rFonts w:hint="eastAsia" w:ascii="宋体" w:hAnsi="宋体" w:eastAsia="宋体" w:cs="宋体"/>
          <w:color w:val="000000"/>
          <w:spacing w:val="0"/>
          <w:kern w:val="0"/>
          <w:sz w:val="21"/>
          <w:szCs w:val="21"/>
        </w:rPr>
        <w:t>本</w:t>
      </w:r>
      <w:r>
        <w:rPr>
          <w:rFonts w:hint="eastAsia" w:ascii="宋体" w:hAnsi="宋体" w:eastAsia="宋体" w:cs="宋体"/>
          <w:color w:val="000000"/>
          <w:spacing w:val="0"/>
          <w:kern w:val="0"/>
          <w:sz w:val="21"/>
          <w:szCs w:val="21"/>
          <w:lang w:val="en-US" w:eastAsia="zh-CN"/>
        </w:rPr>
        <w:t>标准在《锅炉安装工程施工及验收标准》GB 50273-2022及</w:t>
      </w:r>
      <w:r>
        <w:rPr>
          <w:rFonts w:hint="eastAsia" w:ascii="宋体" w:hAnsi="宋体" w:eastAsia="宋体" w:cs="宋体"/>
          <w:color w:val="000000"/>
          <w:spacing w:val="0"/>
          <w:kern w:val="0"/>
          <w:sz w:val="21"/>
          <w:szCs w:val="21"/>
        </w:rPr>
        <w:t>《电力建设施工技术规范第2部分：锅炉机组》DL5190.2</w:t>
      </w:r>
      <w:r>
        <w:rPr>
          <w:rFonts w:hint="eastAsia" w:ascii="宋体" w:hAnsi="宋体" w:eastAsia="宋体" w:cs="宋体"/>
          <w:color w:val="000000"/>
          <w:spacing w:val="0"/>
          <w:kern w:val="0"/>
          <w:sz w:val="21"/>
          <w:szCs w:val="21"/>
          <w:lang w:eastAsia="zh-CN"/>
        </w:rPr>
        <w:t>—</w:t>
      </w:r>
      <w:r>
        <w:rPr>
          <w:rFonts w:hint="eastAsia" w:ascii="宋体" w:hAnsi="宋体" w:eastAsia="宋体" w:cs="宋体"/>
          <w:color w:val="000000"/>
          <w:spacing w:val="0"/>
          <w:kern w:val="0"/>
          <w:sz w:val="21"/>
          <w:szCs w:val="21"/>
        </w:rPr>
        <w:t>201</w:t>
      </w:r>
      <w:r>
        <w:rPr>
          <w:rFonts w:hint="eastAsia" w:ascii="宋体" w:hAnsi="宋体" w:eastAsia="宋体" w:cs="宋体"/>
          <w:color w:val="000000"/>
          <w:spacing w:val="0"/>
          <w:kern w:val="0"/>
          <w:sz w:val="21"/>
          <w:szCs w:val="21"/>
          <w:lang w:val="en-US" w:eastAsia="zh-CN"/>
        </w:rPr>
        <w:t>9</w:t>
      </w:r>
      <w:r>
        <w:rPr>
          <w:rFonts w:hint="eastAsia" w:ascii="宋体" w:hAnsi="宋体" w:eastAsia="宋体" w:cs="宋体"/>
          <w:color w:val="000000"/>
          <w:spacing w:val="0"/>
          <w:kern w:val="0"/>
          <w:sz w:val="21"/>
          <w:szCs w:val="21"/>
        </w:rPr>
        <w:t>的基础上</w:t>
      </w:r>
      <w:r>
        <w:rPr>
          <w:rFonts w:hint="eastAsia" w:ascii="宋体" w:hAnsi="宋体" w:eastAsia="宋体" w:cs="宋体"/>
          <w:color w:val="000000"/>
          <w:spacing w:val="0"/>
          <w:kern w:val="0"/>
          <w:sz w:val="21"/>
          <w:szCs w:val="21"/>
          <w:lang w:val="en-US" w:eastAsia="zh-CN"/>
        </w:rPr>
        <w:t>起草</w:t>
      </w:r>
      <w:r>
        <w:rPr>
          <w:rFonts w:hint="eastAsia" w:ascii="宋体" w:hAnsi="宋体" w:eastAsia="宋体" w:cs="宋体"/>
          <w:color w:val="000000"/>
          <w:spacing w:val="0"/>
          <w:kern w:val="0"/>
          <w:sz w:val="21"/>
          <w:szCs w:val="21"/>
          <w:lang w:eastAsia="zh-CN"/>
        </w:rPr>
        <w:t>，</w:t>
      </w:r>
      <w:r>
        <w:rPr>
          <w:rFonts w:hint="eastAsia" w:ascii="宋体" w:hAnsi="宋体" w:eastAsia="宋体" w:cs="宋体"/>
          <w:color w:val="000000"/>
          <w:spacing w:val="0"/>
          <w:kern w:val="0"/>
          <w:sz w:val="21"/>
          <w:szCs w:val="21"/>
        </w:rPr>
        <w:t>主要</w:t>
      </w:r>
      <w:r>
        <w:rPr>
          <w:rFonts w:hint="eastAsia" w:ascii="宋体" w:hAnsi="宋体" w:eastAsia="宋体" w:cs="宋体"/>
          <w:color w:val="000000"/>
          <w:spacing w:val="0"/>
          <w:kern w:val="0"/>
          <w:sz w:val="21"/>
          <w:szCs w:val="21"/>
          <w:lang w:val="en-US" w:eastAsia="zh-CN"/>
        </w:rPr>
        <w:t>技术</w:t>
      </w:r>
      <w:r>
        <w:rPr>
          <w:rFonts w:hint="eastAsia" w:ascii="宋体" w:hAnsi="宋体" w:eastAsia="宋体" w:cs="宋体"/>
          <w:color w:val="000000"/>
          <w:spacing w:val="0"/>
          <w:kern w:val="0"/>
          <w:sz w:val="21"/>
          <w:szCs w:val="21"/>
        </w:rPr>
        <w:t>内容包括锅炉</w:t>
      </w:r>
      <w:r>
        <w:rPr>
          <w:rFonts w:hint="eastAsia" w:ascii="宋体" w:hAnsi="宋体" w:eastAsia="宋体" w:cs="宋体"/>
          <w:color w:val="000000"/>
          <w:spacing w:val="0"/>
          <w:kern w:val="0"/>
          <w:sz w:val="21"/>
          <w:szCs w:val="21"/>
          <w:lang w:val="en-US" w:eastAsia="zh-CN"/>
        </w:rPr>
        <w:t>基础、</w:t>
      </w:r>
      <w:r>
        <w:rPr>
          <w:rFonts w:hint="eastAsia" w:ascii="宋体" w:hAnsi="宋体" w:eastAsia="宋体" w:cs="宋体"/>
          <w:color w:val="000000"/>
          <w:spacing w:val="0"/>
          <w:kern w:val="0"/>
          <w:sz w:val="21"/>
          <w:szCs w:val="21"/>
        </w:rPr>
        <w:t>钢结构，</w:t>
      </w:r>
      <w:r>
        <w:rPr>
          <w:rFonts w:hint="eastAsia" w:ascii="宋体" w:hAnsi="宋体" w:eastAsia="宋体" w:cs="宋体"/>
          <w:color w:val="000000"/>
          <w:spacing w:val="0"/>
          <w:kern w:val="0"/>
          <w:sz w:val="21"/>
          <w:szCs w:val="21"/>
          <w:lang w:val="en-US" w:eastAsia="zh-CN"/>
        </w:rPr>
        <w:t>受压部件</w:t>
      </w:r>
      <w:r>
        <w:rPr>
          <w:rFonts w:hint="eastAsia" w:ascii="宋体" w:hAnsi="宋体" w:eastAsia="宋体" w:cs="宋体"/>
          <w:color w:val="000000"/>
          <w:spacing w:val="0"/>
          <w:kern w:val="0"/>
          <w:sz w:val="21"/>
          <w:szCs w:val="21"/>
        </w:rPr>
        <w:t>，</w:t>
      </w:r>
      <w:r>
        <w:rPr>
          <w:rFonts w:hint="eastAsia" w:ascii="宋体" w:hAnsi="宋体" w:eastAsia="宋体" w:cs="宋体"/>
        </w:rPr>
        <w:t>锅炉门孔</w:t>
      </w:r>
      <w:r>
        <w:rPr>
          <w:rFonts w:hint="eastAsia" w:ascii="宋体" w:hAnsi="宋体" w:eastAsia="宋体" w:cs="宋体"/>
          <w:lang w:val="en-US" w:eastAsia="zh-CN"/>
        </w:rPr>
        <w:t>、</w:t>
      </w:r>
      <w:r>
        <w:rPr>
          <w:rFonts w:hint="eastAsia" w:ascii="宋体" w:hAnsi="宋体" w:eastAsia="宋体" w:cs="宋体"/>
        </w:rPr>
        <w:t>密封部件</w:t>
      </w:r>
      <w:r>
        <w:rPr>
          <w:rFonts w:hint="eastAsia" w:ascii="宋体" w:hAnsi="宋体" w:eastAsia="宋体" w:cs="宋体"/>
          <w:lang w:val="en-US" w:eastAsia="zh-CN"/>
        </w:rPr>
        <w:t>及</w:t>
      </w:r>
      <w:r>
        <w:rPr>
          <w:rFonts w:hint="eastAsia" w:ascii="宋体" w:hAnsi="宋体" w:eastAsia="宋体" w:cs="宋体"/>
        </w:rPr>
        <w:t>炉</w:t>
      </w:r>
      <w:r>
        <w:rPr>
          <w:rFonts w:hint="eastAsia" w:ascii="宋体" w:hAnsi="宋体" w:eastAsia="宋体" w:cs="宋体"/>
          <w:lang w:eastAsia="zh-CN"/>
        </w:rPr>
        <w:t>、</w:t>
      </w:r>
      <w:r>
        <w:rPr>
          <w:rFonts w:hint="eastAsia" w:ascii="宋体" w:hAnsi="宋体" w:eastAsia="宋体" w:cs="宋体"/>
        </w:rPr>
        <w:t>顶吊挂装置</w:t>
      </w:r>
      <w:r>
        <w:rPr>
          <w:rFonts w:hint="eastAsia" w:ascii="宋体" w:hAnsi="宋体" w:eastAsia="宋体" w:cs="宋体"/>
          <w:lang w:eastAsia="zh-CN"/>
        </w:rPr>
        <w:t>、</w:t>
      </w:r>
      <w:r>
        <w:rPr>
          <w:rFonts w:hint="eastAsia" w:ascii="宋体" w:hAnsi="宋体" w:eastAsia="宋体" w:cs="宋体"/>
          <w:color w:val="000000"/>
          <w:spacing w:val="0"/>
          <w:kern w:val="0"/>
          <w:sz w:val="21"/>
          <w:szCs w:val="21"/>
        </w:rPr>
        <w:t>锅炉附属设备，锅炉附属管道及附件，炉墙砌筑，锅炉机组启动试运和相关附录等安装施工技术规范。</w:t>
      </w:r>
    </w:p>
    <w:p w14:paraId="38EFF9AC">
      <w:pPr>
        <w:keepNext w:val="0"/>
        <w:keepLines w:val="0"/>
        <w:pageBreakBefore w:val="0"/>
        <w:widowControl/>
        <w:shd w:val="clear" w:color="auto" w:fill="FFFFFF"/>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hint="eastAsia" w:ascii="宋体" w:hAnsi="宋体" w:eastAsia="宋体" w:cs="宋体"/>
          <w:color w:val="000000"/>
          <w:spacing w:val="0"/>
          <w:kern w:val="0"/>
          <w:sz w:val="21"/>
          <w:szCs w:val="21"/>
        </w:rPr>
      </w:pPr>
      <w:r>
        <w:rPr>
          <w:rFonts w:hint="eastAsia" w:ascii="宋体" w:hAnsi="宋体" w:eastAsia="宋体" w:cs="宋体"/>
          <w:color w:val="000000"/>
          <w:spacing w:val="0"/>
          <w:kern w:val="0"/>
          <w:sz w:val="21"/>
          <w:szCs w:val="21"/>
        </w:rPr>
        <w:t>本部分适用于</w:t>
      </w:r>
      <w:r>
        <w:rPr>
          <w:rFonts w:hint="eastAsia" w:ascii="宋体" w:hAnsi="宋体" w:eastAsia="宋体" w:cs="宋体"/>
          <w:color w:val="000000"/>
          <w:spacing w:val="0"/>
          <w:kern w:val="0"/>
          <w:sz w:val="21"/>
          <w:szCs w:val="21"/>
          <w:lang w:val="en-US" w:eastAsia="zh-CN"/>
        </w:rPr>
        <w:t>额定蒸汽压力大于等于3.82MPa且小于9.8MPa</w:t>
      </w:r>
      <w:r>
        <w:rPr>
          <w:rFonts w:hint="eastAsia" w:ascii="宋体" w:hAnsi="宋体" w:eastAsia="宋体" w:cs="宋体"/>
          <w:color w:val="000000"/>
          <w:spacing w:val="0"/>
          <w:kern w:val="0"/>
          <w:sz w:val="21"/>
          <w:szCs w:val="21"/>
        </w:rPr>
        <w:t>的</w:t>
      </w:r>
      <w:r>
        <w:rPr>
          <w:rFonts w:hint="eastAsia" w:ascii="宋体" w:hAnsi="宋体" w:eastAsia="宋体" w:cs="宋体"/>
          <w:color w:val="000000"/>
          <w:spacing w:val="0"/>
          <w:kern w:val="0"/>
          <w:sz w:val="21"/>
          <w:szCs w:val="21"/>
          <w:lang w:val="en-US" w:eastAsia="zh-CN"/>
        </w:rPr>
        <w:t>蒸汽</w:t>
      </w:r>
      <w:r>
        <w:rPr>
          <w:rFonts w:hint="eastAsia" w:ascii="宋体" w:hAnsi="宋体" w:eastAsia="宋体" w:cs="宋体"/>
          <w:color w:val="000000"/>
          <w:spacing w:val="0"/>
          <w:kern w:val="0"/>
          <w:sz w:val="21"/>
          <w:szCs w:val="21"/>
        </w:rPr>
        <w:t>锅炉施工。</w:t>
      </w:r>
    </w:p>
    <w:p w14:paraId="1D8AB85B">
      <w:pPr>
        <w:keepNext w:val="0"/>
        <w:keepLines w:val="0"/>
        <w:pageBreakBefore w:val="0"/>
        <w:widowControl/>
        <w:shd w:val="clear" w:color="auto" w:fill="FFFFFF"/>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hint="eastAsia" w:ascii="宋体" w:hAnsi="宋体" w:eastAsia="宋体" w:cs="宋体"/>
          <w:color w:val="000000"/>
          <w:spacing w:val="0"/>
          <w:kern w:val="0"/>
          <w:sz w:val="21"/>
          <w:szCs w:val="21"/>
        </w:rPr>
      </w:pPr>
      <w:r>
        <w:rPr>
          <w:rFonts w:hint="eastAsia" w:ascii="宋体" w:hAnsi="宋体" w:eastAsia="宋体" w:cs="宋体"/>
          <w:color w:val="000000"/>
          <w:spacing w:val="0"/>
          <w:kern w:val="0"/>
          <w:sz w:val="21"/>
          <w:szCs w:val="21"/>
        </w:rPr>
        <w:t>本文件由陕西省市场监督管理局提出、归口管理和负责解释。</w:t>
      </w:r>
    </w:p>
    <w:p w14:paraId="121FB223">
      <w:pPr>
        <w:keepNext w:val="0"/>
        <w:keepLines w:val="0"/>
        <w:pageBreakBefore w:val="0"/>
        <w:widowControl/>
        <w:shd w:val="clear" w:color="auto" w:fill="FFFFFF"/>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hint="eastAsia" w:ascii="宋体" w:hAnsi="宋体" w:eastAsia="宋体" w:cs="宋体"/>
          <w:color w:val="000000"/>
          <w:spacing w:val="0"/>
          <w:kern w:val="0"/>
          <w:sz w:val="21"/>
          <w:szCs w:val="21"/>
          <w:lang w:val="en-US" w:eastAsia="zh-CN"/>
        </w:rPr>
      </w:pPr>
      <w:r>
        <w:rPr>
          <w:rFonts w:hint="eastAsia" w:ascii="宋体" w:hAnsi="宋体" w:eastAsia="宋体" w:cs="宋体"/>
          <w:color w:val="000000"/>
          <w:spacing w:val="0"/>
          <w:kern w:val="0"/>
          <w:sz w:val="21"/>
          <w:szCs w:val="21"/>
          <w:lang w:val="en-US" w:eastAsia="en-US"/>
        </w:rPr>
        <w:t>本文件起草单位：陕西省特种设备检验检测研究院、</w:t>
      </w:r>
      <w:r>
        <w:rPr>
          <w:rFonts w:hint="eastAsia" w:ascii="宋体" w:hAnsi="宋体" w:eastAsia="宋体" w:cs="宋体"/>
          <w:color w:val="000000"/>
          <w:spacing w:val="0"/>
          <w:kern w:val="0"/>
          <w:sz w:val="21"/>
          <w:szCs w:val="21"/>
          <w:lang w:val="en-US" w:eastAsia="zh-CN"/>
        </w:rPr>
        <w:t>榆林市特种设备检验检测研究院、陕西西宇无损检测有限公司、陕西化建工程有限责任公司</w:t>
      </w:r>
    </w:p>
    <w:p w14:paraId="1995BE3A">
      <w:pPr>
        <w:keepNext w:val="0"/>
        <w:keepLines w:val="0"/>
        <w:pageBreakBefore w:val="0"/>
        <w:widowControl/>
        <w:shd w:val="clear" w:color="auto" w:fill="FFFFFF"/>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hint="eastAsia" w:ascii="宋体" w:hAnsi="宋体" w:eastAsia="宋体" w:cs="宋体"/>
          <w:color w:val="000000"/>
          <w:spacing w:val="0"/>
          <w:kern w:val="0"/>
          <w:sz w:val="21"/>
          <w:szCs w:val="21"/>
          <w:lang w:val="en-US" w:eastAsia="zh-CN"/>
        </w:rPr>
      </w:pPr>
      <w:r>
        <w:rPr>
          <w:rFonts w:hint="eastAsia" w:ascii="宋体" w:hAnsi="宋体" w:eastAsia="宋体" w:cs="宋体"/>
          <w:color w:val="000000"/>
          <w:spacing w:val="0"/>
          <w:kern w:val="0"/>
          <w:sz w:val="21"/>
          <w:szCs w:val="21"/>
        </w:rPr>
        <w:t>本</w:t>
      </w:r>
      <w:r>
        <w:rPr>
          <w:rFonts w:hint="eastAsia" w:ascii="宋体" w:hAnsi="宋体" w:eastAsia="宋体" w:cs="宋体"/>
          <w:strike w:val="0"/>
          <w:dstrike w:val="0"/>
          <w:snapToGrid w:val="0"/>
          <w:color w:val="000000"/>
          <w:spacing w:val="0"/>
          <w:kern w:val="0"/>
          <w:sz w:val="21"/>
          <w:szCs w:val="21"/>
          <w:lang w:val="en-US" w:eastAsia="en-US" w:bidi="ar-SA"/>
        </w:rPr>
        <w:t>文件</w:t>
      </w:r>
      <w:r>
        <w:rPr>
          <w:rFonts w:hint="eastAsia" w:ascii="宋体" w:hAnsi="宋体" w:eastAsia="宋体" w:cs="宋体"/>
          <w:color w:val="000000"/>
          <w:spacing w:val="0"/>
          <w:kern w:val="0"/>
          <w:sz w:val="21"/>
          <w:szCs w:val="21"/>
        </w:rPr>
        <w:t>主要起草人</w:t>
      </w:r>
      <w:r>
        <w:rPr>
          <w:rFonts w:hint="eastAsia" w:ascii="宋体" w:hAnsi="宋体" w:eastAsia="宋体" w:cs="宋体"/>
          <w:color w:val="000000"/>
          <w:spacing w:val="0"/>
          <w:kern w:val="0"/>
          <w:sz w:val="21"/>
          <w:szCs w:val="21"/>
          <w:lang w:val="en-US" w:eastAsia="zh-CN"/>
        </w:rPr>
        <w:t>：</w:t>
      </w:r>
      <w:r>
        <w:rPr>
          <w:rFonts w:hint="eastAsia" w:asciiTheme="minorEastAsia" w:hAnsiTheme="minorEastAsia" w:eastAsiaTheme="minorEastAsia" w:cstheme="minorEastAsia"/>
          <w:color w:val="000000"/>
          <w:spacing w:val="0"/>
          <w:kern w:val="0"/>
          <w:sz w:val="21"/>
          <w:szCs w:val="21"/>
          <w:lang w:val="en-US" w:eastAsia="zh-CN"/>
        </w:rPr>
        <w:t>郑朋刚、寇威、净晓春、王占荣、杨波、陈小龙、王强、胡于筠、潘翔、刘亚波、高举、宋博、徐冉、张晓明、刘社社、孟博、谭金峰、赵旋戈。</w:t>
      </w:r>
    </w:p>
    <w:p w14:paraId="22838478">
      <w:pPr>
        <w:pageBreakBefore w:val="0"/>
        <w:tabs>
          <w:tab w:val="left" w:pos="3013"/>
        </w:tabs>
        <w:wordWrap/>
        <w:overflowPunct/>
        <w:topLinePunct w:val="0"/>
        <w:bidi w:val="0"/>
        <w:spacing w:line="360" w:lineRule="auto"/>
        <w:ind w:left="0" w:leftChars="0" w:right="0" w:rightChars="0" w:firstLine="560" w:firstLineChars="200"/>
        <w:jc w:val="left"/>
        <w:outlineLvl w:val="9"/>
        <w:rPr>
          <w:rFonts w:hint="eastAsia" w:asciiTheme="minorEastAsia" w:hAnsiTheme="minorEastAsia" w:eastAsiaTheme="minorEastAsia" w:cstheme="minorEastAsia"/>
          <w:spacing w:val="0"/>
          <w:sz w:val="28"/>
          <w:szCs w:val="28"/>
          <w:lang w:eastAsia="zh-CN"/>
        </w:rPr>
        <w:sectPr>
          <w:footerReference r:id="rId12" w:type="default"/>
          <w:footerReference r:id="rId13" w:type="even"/>
          <w:pgSz w:w="11906" w:h="16838"/>
          <w:pgMar w:top="1417" w:right="1134" w:bottom="1134" w:left="1417" w:header="851" w:footer="992" w:gutter="0"/>
          <w:pgBorders>
            <w:top w:val="none" w:sz="0" w:space="0"/>
            <w:left w:val="none" w:sz="0" w:space="0"/>
            <w:bottom w:val="none" w:sz="0" w:space="0"/>
            <w:right w:val="none" w:sz="0" w:space="0"/>
          </w:pgBorders>
          <w:pgNumType w:fmt="upperRoman" w:start="2"/>
          <w:cols w:space="0" w:num="1"/>
          <w:rtlGutter w:val="0"/>
          <w:docGrid w:type="lines" w:linePitch="312" w:charSpace="0"/>
        </w:sectPr>
      </w:pPr>
    </w:p>
    <w:p w14:paraId="52740ADD">
      <w:pPr>
        <w:pStyle w:val="4"/>
        <w:bidi w:val="0"/>
        <w:rPr>
          <w:rFonts w:hint="eastAsia" w:ascii="黑体" w:hAnsi="黑体" w:eastAsia="黑体" w:cs="黑体"/>
          <w:b w:val="0"/>
          <w:bCs/>
          <w:szCs w:val="16"/>
          <w:lang w:eastAsia="zh-CN"/>
        </w:rPr>
      </w:pPr>
      <w:bookmarkStart w:id="14" w:name="_Toc7430"/>
      <w:r>
        <w:rPr>
          <w:rFonts w:hint="eastAsia"/>
        </w:rPr>
        <w:t>1</w:t>
      </w:r>
      <w:r>
        <w:rPr>
          <w:rFonts w:hint="eastAsia"/>
          <w:lang w:val="en-US" w:eastAsia="zh-CN"/>
        </w:rPr>
        <w:t xml:space="preserve">  </w:t>
      </w:r>
      <w:r>
        <w:rPr>
          <w:rFonts w:hint="eastAsia"/>
        </w:rPr>
        <w:t>总则</w:t>
      </w:r>
      <w:bookmarkEnd w:id="14"/>
    </w:p>
    <w:p w14:paraId="1DC98F30">
      <w:pPr>
        <w:pStyle w:val="5"/>
        <w:bidi w:val="0"/>
        <w:rPr>
          <w:rFonts w:hint="eastAsia"/>
          <w:lang w:val="en-US" w:eastAsia="zh-CN"/>
        </w:rPr>
      </w:pPr>
      <w:r>
        <w:rPr>
          <w:rFonts w:hint="eastAsia"/>
        </w:rPr>
        <w:t>1.1</w:t>
      </w:r>
      <w:r>
        <w:rPr>
          <w:rFonts w:hint="eastAsia"/>
          <w:lang w:val="en-US" w:eastAsia="zh-CN"/>
        </w:rPr>
        <w:t xml:space="preserve">  目的</w:t>
      </w:r>
    </w:p>
    <w:p w14:paraId="68917253">
      <w:pPr>
        <w:keepNext w:val="0"/>
        <w:keepLines w:val="0"/>
        <w:pageBreakBefore w:val="0"/>
        <w:widowControl/>
        <w:wordWrap/>
        <w:overflowPunct/>
        <w:topLinePunct w:val="0"/>
        <w:bidi w:val="0"/>
        <w:spacing w:line="360" w:lineRule="auto"/>
        <w:ind w:left="0" w:leftChars="0" w:right="0" w:rightChars="0" w:firstLine="420" w:firstLineChars="200"/>
        <w:jc w:val="both"/>
        <w:outlineLvl w:val="9"/>
        <w:rPr>
          <w:rFonts w:ascii="宋体" w:hAnsi="宋体" w:eastAsia="宋体" w:cs="宋体"/>
          <w:sz w:val="21"/>
          <w:szCs w:val="21"/>
        </w:rPr>
      </w:pPr>
      <w:r>
        <w:rPr>
          <w:rFonts w:hint="eastAsia" w:ascii="宋体" w:hAnsi="宋体" w:eastAsia="宋体" w:cs="宋体"/>
          <w:sz w:val="21"/>
          <w:szCs w:val="21"/>
          <w:lang w:val="en-US" w:eastAsia="zh-CN"/>
        </w:rPr>
        <w:t>为了提高锅炉安装施工水平，促进技术进步，适应科学发展，确保安全生产和工程质量，提高经济效益，制定本</w:t>
      </w:r>
      <w:r>
        <w:rPr>
          <w:rFonts w:hint="eastAsia" w:ascii="宋体" w:hAnsi="宋体" w:eastAsia="宋体" w:cs="宋体"/>
          <w:spacing w:val="-11"/>
          <w:sz w:val="21"/>
          <w:szCs w:val="21"/>
          <w:lang w:val="en-US" w:eastAsia="zh-CN"/>
        </w:rPr>
        <w:t>标准</w:t>
      </w:r>
      <w:r>
        <w:rPr>
          <w:rFonts w:ascii="宋体" w:hAnsi="宋体" w:eastAsia="宋体" w:cs="宋体"/>
          <w:spacing w:val="-9"/>
          <w:sz w:val="21"/>
          <w:szCs w:val="21"/>
        </w:rPr>
        <w:t>。</w:t>
      </w:r>
    </w:p>
    <w:p w14:paraId="168223E4">
      <w:pPr>
        <w:pStyle w:val="5"/>
        <w:bidi w:val="0"/>
        <w:rPr>
          <w:rFonts w:hint="default" w:ascii="宋体" w:hAnsi="宋体" w:eastAsia="宋体" w:cs="宋体"/>
          <w:b/>
          <w:bCs/>
          <w:spacing w:val="-8"/>
          <w:szCs w:val="18"/>
          <w:lang w:val="en-US" w:eastAsia="zh-CN"/>
        </w:rPr>
      </w:pPr>
      <w:r>
        <w:t>1.2</w:t>
      </w:r>
      <w:r>
        <w:rPr>
          <w:rFonts w:hint="eastAsia"/>
          <w:lang w:val="en-US" w:eastAsia="zh-CN"/>
        </w:rPr>
        <w:t xml:space="preserve">  适用范围</w:t>
      </w:r>
    </w:p>
    <w:p w14:paraId="6AD7BB44">
      <w:pPr>
        <w:keepNext w:val="0"/>
        <w:keepLines w:val="0"/>
        <w:pageBreakBefore w:val="0"/>
        <w:widowControl/>
        <w:wordWrap/>
        <w:overflowPunct/>
        <w:topLinePunct w:val="0"/>
        <w:bidi w:val="0"/>
        <w:spacing w:line="360" w:lineRule="auto"/>
        <w:ind w:left="0" w:leftChars="0" w:right="0" w:rightChars="0" w:firstLine="420" w:firstLineChars="200"/>
        <w:jc w:val="both"/>
        <w:outlineLvl w:val="9"/>
        <w:rPr>
          <w:rFonts w:ascii="宋体" w:hAnsi="宋体" w:eastAsia="宋体" w:cs="宋体"/>
          <w:spacing w:val="-4"/>
          <w:sz w:val="21"/>
          <w:szCs w:val="21"/>
        </w:rPr>
      </w:pPr>
      <w:r>
        <w:rPr>
          <w:rFonts w:hint="eastAsia" w:ascii="宋体" w:hAnsi="宋体" w:eastAsia="宋体" w:cs="宋体"/>
          <w:sz w:val="21"/>
          <w:szCs w:val="21"/>
          <w:lang w:val="en-US" w:eastAsia="zh-CN"/>
        </w:rPr>
        <w:t>本</w:t>
      </w:r>
      <w:r>
        <w:rPr>
          <w:rFonts w:hint="eastAsia" w:ascii="宋体" w:hAnsi="宋体" w:eastAsia="宋体" w:cs="宋体"/>
          <w:spacing w:val="-11"/>
          <w:sz w:val="21"/>
          <w:szCs w:val="21"/>
          <w:lang w:val="en-US" w:eastAsia="zh-CN"/>
        </w:rPr>
        <w:t>标准</w:t>
      </w:r>
      <w:r>
        <w:rPr>
          <w:rFonts w:hint="eastAsia" w:ascii="宋体" w:hAnsi="宋体" w:eastAsia="宋体" w:cs="宋体"/>
          <w:sz w:val="21"/>
          <w:szCs w:val="21"/>
          <w:lang w:val="en-US" w:eastAsia="zh-CN"/>
        </w:rPr>
        <w:t>适用于《特种设备目录》范围内的额定蒸汽压力大于等于3.82MPa且小于9.8MPa的蒸汽锅炉安装工程的施工</w:t>
      </w:r>
      <w:r>
        <w:rPr>
          <w:rFonts w:ascii="宋体" w:hAnsi="宋体" w:eastAsia="宋体" w:cs="宋体"/>
          <w:spacing w:val="-4"/>
          <w:sz w:val="21"/>
          <w:szCs w:val="21"/>
        </w:rPr>
        <w:t>。</w:t>
      </w:r>
    </w:p>
    <w:p w14:paraId="35A6B772">
      <w:pPr>
        <w:pStyle w:val="5"/>
        <w:bidi w:val="0"/>
        <w:rPr>
          <w:rFonts w:hint="default"/>
          <w:lang w:val="en-US" w:eastAsia="zh-CN"/>
        </w:rPr>
      </w:pPr>
      <w:r>
        <w:rPr>
          <w:rFonts w:hint="eastAsia"/>
          <w:lang w:val="en-US" w:eastAsia="zh-CN"/>
        </w:rPr>
        <w:t>1.3  其他要求</w:t>
      </w:r>
    </w:p>
    <w:p w14:paraId="3A5805E2">
      <w:pPr>
        <w:pStyle w:val="4"/>
        <w:keepNext/>
        <w:keepLines/>
        <w:pageBreakBefore w:val="0"/>
        <w:widowControl/>
        <w:kinsoku w:val="0"/>
        <w:wordWrap/>
        <w:overflowPunct/>
        <w:topLinePunct w:val="0"/>
        <w:autoSpaceDE w:val="0"/>
        <w:autoSpaceDN w:val="0"/>
        <w:bidi w:val="0"/>
        <w:adjustRightInd w:val="0"/>
        <w:snapToGrid w:val="0"/>
        <w:spacing w:before="0" w:beforeLines="0" w:after="0" w:afterLines="0" w:line="360" w:lineRule="auto"/>
        <w:ind w:firstLine="420" w:firstLineChars="200"/>
        <w:textAlignment w:val="baseline"/>
        <w:rPr>
          <w:rFonts w:hint="eastAsia" w:ascii="黑体" w:hAnsi="黑体" w:eastAsia="黑体" w:cs="黑体"/>
          <w:b w:val="0"/>
          <w:bCs/>
        </w:rPr>
      </w:pPr>
      <w:bookmarkStart w:id="15" w:name="_Toc24685"/>
      <w:r>
        <w:rPr>
          <w:rFonts w:hint="eastAsia" w:ascii="宋体" w:hAnsi="宋体" w:eastAsia="宋体" w:cs="宋体"/>
          <w:b w:val="0"/>
          <w:bCs/>
        </w:rPr>
        <w:t>锅炉安装</w:t>
      </w:r>
      <w:r>
        <w:rPr>
          <w:rFonts w:hint="eastAsia" w:ascii="宋体" w:hAnsi="宋体" w:eastAsia="宋体" w:cs="宋体"/>
          <w:b w:val="0"/>
          <w:bCs/>
          <w:lang w:val="en-US" w:eastAsia="zh-CN"/>
        </w:rPr>
        <w:t>工程施工</w:t>
      </w:r>
      <w:r>
        <w:rPr>
          <w:rFonts w:hint="eastAsia" w:ascii="宋体" w:hAnsi="宋体" w:eastAsia="宋体" w:cs="宋体"/>
          <w:b w:val="0"/>
          <w:bCs/>
        </w:rPr>
        <w:t>除应符合本</w:t>
      </w:r>
      <w:r>
        <w:rPr>
          <w:rFonts w:hint="eastAsia" w:ascii="宋体" w:hAnsi="宋体" w:eastAsia="宋体" w:cs="宋体"/>
          <w:b w:val="0"/>
          <w:bCs/>
          <w:lang w:val="en-US" w:eastAsia="zh-CN"/>
        </w:rPr>
        <w:t>标准</w:t>
      </w:r>
      <w:r>
        <w:rPr>
          <w:rFonts w:hint="eastAsia" w:ascii="宋体" w:hAnsi="宋体" w:eastAsia="宋体" w:cs="宋体"/>
          <w:b w:val="0"/>
          <w:bCs/>
        </w:rPr>
        <w:t>外，</w:t>
      </w:r>
      <w:r>
        <w:rPr>
          <w:rFonts w:hint="eastAsia" w:ascii="宋体" w:hAnsi="宋体" w:eastAsia="宋体" w:cs="宋体"/>
          <w:b w:val="0"/>
          <w:bCs/>
          <w:lang w:val="en-US" w:eastAsia="zh-CN"/>
        </w:rPr>
        <w:t>还</w:t>
      </w:r>
      <w:r>
        <w:rPr>
          <w:rFonts w:hint="eastAsia" w:ascii="宋体" w:hAnsi="宋体" w:eastAsia="宋体" w:cs="宋体"/>
          <w:b w:val="0"/>
          <w:bCs/>
        </w:rPr>
        <w:t>应符合国家、行业现行有关标准的规定。</w:t>
      </w:r>
    </w:p>
    <w:p w14:paraId="01EA5E2D">
      <w:pPr>
        <w:pStyle w:val="4"/>
        <w:bidi w:val="0"/>
        <w:rPr>
          <w:rFonts w:hint="eastAsia"/>
          <w:lang w:eastAsia="zh-CN"/>
        </w:rPr>
      </w:pPr>
      <w:r>
        <w:rPr>
          <w:rFonts w:hint="eastAsia"/>
        </w:rPr>
        <w:t>2</w:t>
      </w:r>
      <w:r>
        <w:rPr>
          <w:rFonts w:hint="eastAsia"/>
          <w:lang w:val="en-US" w:eastAsia="zh-CN"/>
        </w:rPr>
        <w:t xml:space="preserve">  </w:t>
      </w:r>
      <w:r>
        <w:rPr>
          <w:rFonts w:hint="eastAsia"/>
        </w:rPr>
        <w:t>术语</w:t>
      </w:r>
      <w:bookmarkEnd w:id="15"/>
    </w:p>
    <w:p w14:paraId="2C25619D">
      <w:pPr>
        <w:pStyle w:val="5"/>
        <w:bidi w:val="0"/>
        <w:rPr>
          <w:b w:val="0"/>
          <w:bCs w:val="0"/>
        </w:rPr>
      </w:pPr>
      <w:r>
        <w:rPr>
          <w:rFonts w:hint="eastAsia" w:ascii="黑体" w:hAnsi="黑体" w:eastAsia="黑体" w:cs="黑体"/>
          <w:b w:val="0"/>
          <w:bCs w:val="0"/>
        </w:rPr>
        <w:t>2.1</w:t>
      </w:r>
      <w:r>
        <w:rPr>
          <w:b w:val="0"/>
          <w:bCs w:val="0"/>
        </w:rPr>
        <w:t xml:space="preserve">  </w:t>
      </w:r>
    </w:p>
    <w:p w14:paraId="798D6FFC">
      <w:pPr>
        <w:pStyle w:val="5"/>
        <w:keepNext w:val="0"/>
        <w:keepLines w:val="0"/>
        <w:pageBreakBefore w:val="0"/>
        <w:widowControl/>
        <w:kinsoku w:val="0"/>
        <w:wordWrap/>
        <w:overflowPunct/>
        <w:topLinePunct w:val="0"/>
        <w:autoSpaceDE w:val="0"/>
        <w:autoSpaceDN w:val="0"/>
        <w:bidi w:val="0"/>
        <w:adjustRightInd w:val="0"/>
        <w:snapToGrid w:val="0"/>
        <w:spacing w:beforeLines="0" w:afterLines="0"/>
        <w:ind w:firstLine="420" w:firstLineChars="200"/>
        <w:textAlignment w:val="baseline"/>
        <w:rPr>
          <w:rFonts w:ascii="Times New Roman" w:hAnsi="Times New Roman" w:eastAsia="Times New Roman" w:cs="Times New Roman"/>
          <w:b w:val="0"/>
          <w:bCs w:val="0"/>
          <w:spacing w:val="0"/>
          <w:position w:val="0"/>
          <w:szCs w:val="21"/>
        </w:rPr>
      </w:pPr>
      <w:r>
        <w:rPr>
          <w:rFonts w:hint="eastAsia" w:ascii="黑体" w:hAnsi="黑体" w:eastAsia="黑体" w:cs="黑体"/>
          <w:b w:val="0"/>
          <w:bCs w:val="0"/>
          <w:spacing w:val="0"/>
          <w:position w:val="0"/>
        </w:rPr>
        <w:t>间距偏差  distance deviation</w:t>
      </w:r>
    </w:p>
    <w:p w14:paraId="2AC3DCD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position w:val="0"/>
          <w:sz w:val="21"/>
          <w:szCs w:val="21"/>
        </w:rPr>
      </w:pPr>
      <w:r>
        <w:rPr>
          <w:rFonts w:ascii="宋体" w:hAnsi="宋体" w:eastAsia="宋体" w:cs="宋体"/>
          <w:b w:val="0"/>
          <w:bCs w:val="0"/>
          <w:spacing w:val="0"/>
          <w:position w:val="0"/>
          <w:sz w:val="21"/>
          <w:szCs w:val="21"/>
        </w:rPr>
        <w:t>锅炉结构、设备部件(如柱子之间、横梁之间、水冷壁和钢 结构之间等)的实际安装尺寸与设计尺寸之间的偏差。</w:t>
      </w:r>
    </w:p>
    <w:p w14:paraId="271FC70D">
      <w:pPr>
        <w:pStyle w:val="5"/>
        <w:bidi w:val="0"/>
        <w:rPr>
          <w:rFonts w:hint="eastAsia" w:ascii="黑体" w:hAnsi="黑体" w:eastAsia="黑体" w:cs="黑体"/>
          <w:b w:val="0"/>
          <w:bCs w:val="0"/>
          <w:spacing w:val="0"/>
          <w:position w:val="0"/>
        </w:rPr>
      </w:pPr>
      <w:r>
        <w:rPr>
          <w:rFonts w:hint="eastAsia" w:ascii="黑体" w:hAnsi="黑体" w:eastAsia="黑体" w:cs="黑体"/>
          <w:b w:val="0"/>
          <w:bCs w:val="0"/>
          <w:spacing w:val="0"/>
          <w:position w:val="0"/>
        </w:rPr>
        <w:t xml:space="preserve">2.2  </w:t>
      </w:r>
    </w:p>
    <w:p w14:paraId="3F12DDE8">
      <w:pPr>
        <w:pStyle w:val="5"/>
        <w:keepNext w:val="0"/>
        <w:keepLines w:val="0"/>
        <w:pageBreakBefore w:val="0"/>
        <w:widowControl/>
        <w:kinsoku w:val="0"/>
        <w:wordWrap/>
        <w:overflowPunct/>
        <w:topLinePunct w:val="0"/>
        <w:autoSpaceDE w:val="0"/>
        <w:autoSpaceDN w:val="0"/>
        <w:bidi w:val="0"/>
        <w:adjustRightInd w:val="0"/>
        <w:snapToGrid w:val="0"/>
        <w:spacing w:beforeLines="0" w:afterLines="0"/>
        <w:ind w:firstLine="420" w:firstLineChars="200"/>
        <w:textAlignment w:val="baseline"/>
        <w:rPr>
          <w:rFonts w:ascii="Times New Roman" w:hAnsi="Times New Roman" w:eastAsia="Times New Roman" w:cs="Times New Roman"/>
          <w:b/>
          <w:bCs/>
          <w:spacing w:val="0"/>
          <w:position w:val="0"/>
          <w:szCs w:val="21"/>
        </w:rPr>
      </w:pPr>
      <w:r>
        <w:rPr>
          <w:rFonts w:hint="eastAsia" w:ascii="黑体" w:hAnsi="黑体" w:eastAsia="黑体" w:cs="黑体"/>
          <w:b w:val="0"/>
          <w:bCs w:val="0"/>
          <w:spacing w:val="0"/>
          <w:position w:val="0"/>
        </w:rPr>
        <w:t>对角线差  diagonal deviation</w:t>
      </w:r>
    </w:p>
    <w:p w14:paraId="57892B4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position w:val="0"/>
          <w:sz w:val="21"/>
          <w:szCs w:val="21"/>
        </w:rPr>
      </w:pPr>
      <w:r>
        <w:rPr>
          <w:rFonts w:ascii="宋体" w:hAnsi="宋体" w:eastAsia="宋体" w:cs="宋体"/>
          <w:b w:val="0"/>
          <w:bCs w:val="0"/>
          <w:spacing w:val="0"/>
          <w:position w:val="0"/>
          <w:sz w:val="21"/>
          <w:szCs w:val="21"/>
        </w:rPr>
        <w:t>锅炉结构、设备部件两对角连线实测长度的差值。</w:t>
      </w:r>
    </w:p>
    <w:p w14:paraId="4A9E771D">
      <w:pPr>
        <w:pStyle w:val="5"/>
        <w:bidi w:val="0"/>
        <w:rPr>
          <w:rFonts w:hint="eastAsia" w:ascii="黑体" w:hAnsi="黑体" w:eastAsia="黑体" w:cs="黑体"/>
          <w:b w:val="0"/>
          <w:bCs w:val="0"/>
          <w:spacing w:val="0"/>
          <w:position w:val="0"/>
        </w:rPr>
      </w:pPr>
      <w:r>
        <w:rPr>
          <w:rFonts w:hint="eastAsia" w:ascii="黑体" w:hAnsi="黑体" w:eastAsia="黑体" w:cs="黑体"/>
          <w:b w:val="0"/>
          <w:bCs w:val="0"/>
          <w:spacing w:val="0"/>
          <w:position w:val="0"/>
        </w:rPr>
        <w:t xml:space="preserve">2.3  </w:t>
      </w:r>
    </w:p>
    <w:p w14:paraId="6230E8BE">
      <w:pPr>
        <w:pStyle w:val="5"/>
        <w:keepNext w:val="0"/>
        <w:keepLines w:val="0"/>
        <w:pageBreakBefore w:val="0"/>
        <w:widowControl/>
        <w:kinsoku w:val="0"/>
        <w:wordWrap/>
        <w:overflowPunct/>
        <w:topLinePunct w:val="0"/>
        <w:autoSpaceDE w:val="0"/>
        <w:autoSpaceDN w:val="0"/>
        <w:bidi w:val="0"/>
        <w:adjustRightInd w:val="0"/>
        <w:snapToGrid w:val="0"/>
        <w:spacing w:beforeLines="0" w:afterLines="0"/>
        <w:ind w:firstLine="420" w:firstLineChars="200"/>
        <w:textAlignment w:val="baseline"/>
        <w:rPr>
          <w:rFonts w:hint="eastAsia" w:ascii="黑体" w:hAnsi="黑体" w:eastAsia="黑体" w:cs="黑体"/>
          <w:spacing w:val="0"/>
          <w:position w:val="0"/>
        </w:rPr>
      </w:pPr>
      <w:r>
        <w:rPr>
          <w:rFonts w:hint="eastAsia" w:ascii="黑体" w:hAnsi="黑体" w:eastAsia="黑体" w:cs="黑体"/>
          <w:b w:val="0"/>
          <w:bCs w:val="0"/>
          <w:spacing w:val="0"/>
          <w:position w:val="0"/>
        </w:rPr>
        <w:t>标高偏差  elevation deviation</w:t>
      </w:r>
    </w:p>
    <w:p w14:paraId="6E91988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position w:val="0"/>
          <w:sz w:val="21"/>
          <w:szCs w:val="21"/>
        </w:rPr>
      </w:pPr>
      <w:r>
        <w:rPr>
          <w:rFonts w:ascii="宋体" w:hAnsi="宋体" w:eastAsia="宋体" w:cs="宋体"/>
          <w:b w:val="0"/>
          <w:bCs w:val="0"/>
          <w:spacing w:val="0"/>
          <w:position w:val="0"/>
          <w:sz w:val="21"/>
          <w:szCs w:val="21"/>
        </w:rPr>
        <w:t>以钢架1</w:t>
      </w:r>
      <w:r>
        <w:rPr>
          <w:rFonts w:ascii="Times New Roman" w:hAnsi="Times New Roman" w:eastAsia="Times New Roman" w:cs="Times New Roman"/>
          <w:b w:val="0"/>
          <w:bCs w:val="0"/>
          <w:spacing w:val="0"/>
          <w:position w:val="0"/>
          <w:sz w:val="21"/>
          <w:szCs w:val="21"/>
        </w:rPr>
        <w:t>m</w:t>
      </w:r>
      <w:r>
        <w:rPr>
          <w:rFonts w:ascii="宋体" w:hAnsi="宋体" w:eastAsia="宋体" w:cs="宋体"/>
          <w:b w:val="0"/>
          <w:bCs w:val="0"/>
          <w:spacing w:val="0"/>
          <w:position w:val="0"/>
          <w:sz w:val="21"/>
          <w:szCs w:val="21"/>
        </w:rPr>
        <w:t>标高为基准，锅炉结构、设备部件安装标高与设 计标高的差值。</w:t>
      </w:r>
    </w:p>
    <w:p w14:paraId="1558D683">
      <w:pPr>
        <w:pStyle w:val="5"/>
        <w:bidi w:val="0"/>
        <w:rPr>
          <w:rFonts w:hint="eastAsia" w:ascii="黑体" w:hAnsi="黑体" w:eastAsia="黑体" w:cs="黑体"/>
          <w:b w:val="0"/>
          <w:bCs w:val="0"/>
          <w:spacing w:val="0"/>
          <w:position w:val="0"/>
        </w:rPr>
      </w:pPr>
      <w:r>
        <w:rPr>
          <w:rFonts w:hint="eastAsia" w:ascii="黑体" w:hAnsi="黑体" w:eastAsia="黑体" w:cs="黑体"/>
          <w:b w:val="0"/>
          <w:bCs w:val="0"/>
          <w:spacing w:val="0"/>
          <w:position w:val="0"/>
        </w:rPr>
        <w:t xml:space="preserve">2.4  </w:t>
      </w:r>
    </w:p>
    <w:p w14:paraId="602D2C56">
      <w:pPr>
        <w:pStyle w:val="5"/>
        <w:keepNext w:val="0"/>
        <w:keepLines w:val="0"/>
        <w:pageBreakBefore w:val="0"/>
        <w:widowControl/>
        <w:kinsoku w:val="0"/>
        <w:wordWrap/>
        <w:overflowPunct/>
        <w:topLinePunct w:val="0"/>
        <w:autoSpaceDE w:val="0"/>
        <w:autoSpaceDN w:val="0"/>
        <w:bidi w:val="0"/>
        <w:adjustRightInd w:val="0"/>
        <w:snapToGrid w:val="0"/>
        <w:spacing w:beforeLines="0" w:afterLines="0"/>
        <w:ind w:firstLine="420" w:firstLineChars="200"/>
        <w:textAlignment w:val="baseline"/>
        <w:rPr>
          <w:rFonts w:ascii="Times New Roman" w:hAnsi="Times New Roman" w:eastAsia="Times New Roman" w:cs="Times New Roman"/>
          <w:b/>
          <w:bCs/>
          <w:spacing w:val="0"/>
          <w:position w:val="0"/>
          <w:szCs w:val="21"/>
        </w:rPr>
      </w:pPr>
      <w:r>
        <w:rPr>
          <w:rFonts w:hint="eastAsia" w:ascii="黑体" w:hAnsi="黑体" w:eastAsia="黑体" w:cs="黑体"/>
          <w:b w:val="0"/>
          <w:bCs w:val="0"/>
          <w:spacing w:val="0"/>
          <w:position w:val="0"/>
        </w:rPr>
        <w:t>平行度  depth of parallelism</w:t>
      </w:r>
    </w:p>
    <w:p w14:paraId="5F230B8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position w:val="0"/>
          <w:sz w:val="21"/>
          <w:szCs w:val="21"/>
        </w:rPr>
      </w:pPr>
      <w:r>
        <w:rPr>
          <w:rFonts w:ascii="宋体" w:hAnsi="宋体" w:eastAsia="宋体" w:cs="宋体"/>
          <w:b w:val="0"/>
          <w:bCs w:val="0"/>
          <w:spacing w:val="0"/>
          <w:position w:val="0"/>
          <w:sz w:val="21"/>
          <w:szCs w:val="21"/>
        </w:rPr>
        <w:t>两个相互平行的线或面间的垂直距离之差。</w:t>
      </w:r>
    </w:p>
    <w:p w14:paraId="08CA94EC">
      <w:pPr>
        <w:pStyle w:val="5"/>
        <w:bidi w:val="0"/>
        <w:rPr>
          <w:rFonts w:hint="eastAsia" w:ascii="黑体" w:hAnsi="黑体" w:eastAsia="黑体" w:cs="黑体"/>
          <w:b w:val="0"/>
          <w:bCs w:val="0"/>
          <w:spacing w:val="0"/>
          <w:position w:val="0"/>
        </w:rPr>
      </w:pPr>
      <w:r>
        <w:rPr>
          <w:rFonts w:hint="eastAsia" w:ascii="黑体" w:hAnsi="黑体" w:eastAsia="黑体" w:cs="黑体"/>
          <w:b w:val="0"/>
          <w:bCs w:val="0"/>
          <w:spacing w:val="0"/>
          <w:position w:val="0"/>
        </w:rPr>
        <w:t xml:space="preserve">2.5  </w:t>
      </w:r>
    </w:p>
    <w:p w14:paraId="5F04764B">
      <w:pPr>
        <w:pStyle w:val="5"/>
        <w:keepNext w:val="0"/>
        <w:keepLines w:val="0"/>
        <w:pageBreakBefore w:val="0"/>
        <w:widowControl/>
        <w:kinsoku w:val="0"/>
        <w:wordWrap/>
        <w:overflowPunct/>
        <w:topLinePunct w:val="0"/>
        <w:autoSpaceDE w:val="0"/>
        <w:autoSpaceDN w:val="0"/>
        <w:bidi w:val="0"/>
        <w:adjustRightInd w:val="0"/>
        <w:snapToGrid w:val="0"/>
        <w:spacing w:beforeLines="0" w:afterLines="0"/>
        <w:ind w:firstLine="420" w:firstLineChars="200"/>
        <w:textAlignment w:val="baseline"/>
        <w:rPr>
          <w:rFonts w:hint="eastAsia" w:ascii="黑体" w:hAnsi="黑体" w:eastAsia="黑体" w:cs="黑体"/>
          <w:b w:val="0"/>
          <w:bCs w:val="0"/>
          <w:spacing w:val="0"/>
          <w:position w:val="0"/>
          <w:szCs w:val="21"/>
        </w:rPr>
      </w:pPr>
      <w:r>
        <w:rPr>
          <w:rFonts w:hint="eastAsia" w:ascii="黑体" w:hAnsi="黑体" w:eastAsia="黑体" w:cs="黑体"/>
          <w:b w:val="0"/>
          <w:bCs w:val="0"/>
          <w:spacing w:val="0"/>
          <w:position w:val="0"/>
        </w:rPr>
        <w:t>垂直度  perpendicularity</w:t>
      </w:r>
    </w:p>
    <w:p w14:paraId="3EC747A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position w:val="0"/>
          <w:sz w:val="21"/>
          <w:szCs w:val="21"/>
        </w:rPr>
        <w:sectPr>
          <w:footerReference r:id="rId14" w:type="default"/>
          <w:footerReference r:id="rId15" w:type="even"/>
          <w:pgSz w:w="11906" w:h="16838"/>
          <w:pgMar w:top="1417" w:right="1134" w:bottom="1134" w:left="1417" w:header="851" w:footer="992" w:gutter="0"/>
          <w:pgBorders>
            <w:top w:val="none" w:sz="0" w:space="0"/>
            <w:left w:val="none" w:sz="0" w:space="0"/>
            <w:bottom w:val="none" w:sz="0" w:space="0"/>
            <w:right w:val="none" w:sz="0" w:space="0"/>
          </w:pgBorders>
          <w:pgNumType w:fmt="decimal" w:start="1"/>
          <w:cols w:space="0" w:num="1"/>
          <w:docGrid w:type="lines" w:linePitch="312" w:charSpace="0"/>
        </w:sectPr>
      </w:pPr>
    </w:p>
    <w:p w14:paraId="06DA924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position w:val="0"/>
          <w:sz w:val="21"/>
          <w:szCs w:val="21"/>
        </w:rPr>
      </w:pPr>
      <w:r>
        <w:rPr>
          <w:rFonts w:ascii="宋体" w:hAnsi="宋体" w:eastAsia="宋体" w:cs="宋体"/>
          <w:b w:val="0"/>
          <w:bCs w:val="0"/>
          <w:spacing w:val="0"/>
          <w:position w:val="0"/>
          <w:sz w:val="21"/>
          <w:szCs w:val="21"/>
        </w:rPr>
        <w:t>垂直的轴线与平面或两平面之间形成的角度与直角之差。其 偏差以该轴线或平面与理想垂直线的夹角表示，或以基准垂直轴 线单位长度与所测线或面的最小距离之比表示。</w:t>
      </w:r>
    </w:p>
    <w:p w14:paraId="514991EA">
      <w:pPr>
        <w:pStyle w:val="5"/>
        <w:bidi w:val="0"/>
        <w:rPr>
          <w:rFonts w:hint="eastAsia" w:ascii="黑体" w:hAnsi="黑体" w:eastAsia="黑体" w:cs="黑体"/>
          <w:b w:val="0"/>
          <w:bCs w:val="0"/>
          <w:spacing w:val="0"/>
          <w:position w:val="0"/>
        </w:rPr>
      </w:pPr>
      <w:r>
        <w:rPr>
          <w:rFonts w:hint="eastAsia" w:ascii="黑体" w:hAnsi="黑体" w:eastAsia="黑体" w:cs="黑体"/>
          <w:b w:val="0"/>
          <w:bCs w:val="0"/>
          <w:spacing w:val="0"/>
          <w:position w:val="0"/>
        </w:rPr>
        <w:t xml:space="preserve">2.6  </w:t>
      </w:r>
    </w:p>
    <w:p w14:paraId="356562D0">
      <w:pPr>
        <w:pStyle w:val="5"/>
        <w:keepNext w:val="0"/>
        <w:keepLines w:val="0"/>
        <w:pageBreakBefore w:val="0"/>
        <w:widowControl/>
        <w:kinsoku w:val="0"/>
        <w:wordWrap/>
        <w:overflowPunct/>
        <w:topLinePunct w:val="0"/>
        <w:autoSpaceDE w:val="0"/>
        <w:autoSpaceDN w:val="0"/>
        <w:bidi w:val="0"/>
        <w:adjustRightInd w:val="0"/>
        <w:snapToGrid w:val="0"/>
        <w:spacing w:beforeLines="0" w:afterLines="0"/>
        <w:ind w:firstLine="420" w:firstLineChars="200"/>
        <w:textAlignment w:val="baseline"/>
        <w:rPr>
          <w:rFonts w:hint="eastAsia" w:ascii="黑体" w:hAnsi="黑体" w:eastAsia="黑体" w:cs="黑体"/>
          <w:b w:val="0"/>
          <w:bCs w:val="0"/>
          <w:spacing w:val="0"/>
          <w:position w:val="0"/>
          <w:szCs w:val="21"/>
        </w:rPr>
      </w:pPr>
      <w:r>
        <w:rPr>
          <w:rFonts w:hint="eastAsia" w:ascii="黑体" w:hAnsi="黑体" w:eastAsia="黑体" w:cs="黑体"/>
          <w:b w:val="0"/>
          <w:bCs w:val="0"/>
          <w:spacing w:val="0"/>
          <w:position w:val="0"/>
        </w:rPr>
        <w:t>相对错位  disalignment</w:t>
      </w:r>
    </w:p>
    <w:p w14:paraId="4BE15B3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position w:val="0"/>
          <w:sz w:val="21"/>
          <w:szCs w:val="21"/>
        </w:rPr>
      </w:pPr>
      <w:r>
        <w:rPr>
          <w:rFonts w:ascii="宋体" w:hAnsi="宋体" w:eastAsia="宋体" w:cs="宋体"/>
          <w:b w:val="0"/>
          <w:bCs w:val="0"/>
          <w:spacing w:val="0"/>
          <w:position w:val="0"/>
          <w:sz w:val="21"/>
          <w:szCs w:val="21"/>
        </w:rPr>
        <w:t>管道对接时因管口部位变形、偏差等因素造成的错位。</w:t>
      </w:r>
    </w:p>
    <w:p w14:paraId="6EB34FDC">
      <w:pPr>
        <w:pStyle w:val="5"/>
        <w:bidi w:val="0"/>
        <w:rPr>
          <w:rFonts w:hint="eastAsia" w:ascii="黑体" w:hAnsi="黑体" w:eastAsia="黑体" w:cs="黑体"/>
          <w:b w:val="0"/>
          <w:bCs w:val="0"/>
          <w:spacing w:val="0"/>
          <w:position w:val="0"/>
        </w:rPr>
      </w:pPr>
      <w:r>
        <w:rPr>
          <w:rFonts w:hint="eastAsia" w:ascii="黑体" w:hAnsi="黑体" w:eastAsia="黑体" w:cs="黑体"/>
          <w:b w:val="0"/>
          <w:bCs w:val="0"/>
          <w:spacing w:val="0"/>
          <w:position w:val="0"/>
        </w:rPr>
        <w:t xml:space="preserve">2.7  </w:t>
      </w:r>
    </w:p>
    <w:p w14:paraId="4717741C">
      <w:pPr>
        <w:pStyle w:val="5"/>
        <w:keepNext w:val="0"/>
        <w:keepLines w:val="0"/>
        <w:pageBreakBefore w:val="0"/>
        <w:widowControl/>
        <w:kinsoku w:val="0"/>
        <w:wordWrap/>
        <w:overflowPunct/>
        <w:topLinePunct w:val="0"/>
        <w:autoSpaceDE w:val="0"/>
        <w:autoSpaceDN w:val="0"/>
        <w:bidi w:val="0"/>
        <w:adjustRightInd w:val="0"/>
        <w:snapToGrid w:val="0"/>
        <w:spacing w:beforeLines="0" w:afterLines="0"/>
        <w:ind w:firstLine="420" w:firstLineChars="200"/>
        <w:textAlignment w:val="baseline"/>
        <w:rPr>
          <w:rFonts w:hint="eastAsia" w:ascii="黑体" w:hAnsi="黑体" w:eastAsia="黑体" w:cs="黑体"/>
          <w:b w:val="0"/>
          <w:bCs w:val="0"/>
          <w:spacing w:val="0"/>
          <w:position w:val="0"/>
          <w:szCs w:val="21"/>
        </w:rPr>
      </w:pPr>
      <w:r>
        <w:rPr>
          <w:rFonts w:hint="eastAsia" w:ascii="黑体" w:hAnsi="黑体" w:eastAsia="黑体" w:cs="黑体"/>
          <w:b w:val="0"/>
          <w:bCs w:val="0"/>
          <w:spacing w:val="0"/>
          <w:position w:val="0"/>
        </w:rPr>
        <w:t>同心度  coaxiality</w:t>
      </w:r>
    </w:p>
    <w:p w14:paraId="7248235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position w:val="0"/>
          <w:sz w:val="21"/>
          <w:szCs w:val="21"/>
        </w:rPr>
      </w:pPr>
      <w:r>
        <w:rPr>
          <w:rFonts w:ascii="宋体" w:hAnsi="宋体" w:eastAsia="宋体" w:cs="宋体"/>
          <w:b w:val="0"/>
          <w:bCs w:val="0"/>
          <w:spacing w:val="0"/>
          <w:position w:val="0"/>
          <w:sz w:val="21"/>
          <w:szCs w:val="21"/>
        </w:rPr>
        <w:t>要求保持同一回转中心的设备，安装就位时出现的中心偏差。</w:t>
      </w:r>
    </w:p>
    <w:p w14:paraId="26F6181B">
      <w:pPr>
        <w:pStyle w:val="5"/>
        <w:bidi w:val="0"/>
        <w:rPr>
          <w:rFonts w:hint="eastAsia" w:ascii="黑体" w:hAnsi="黑体" w:eastAsia="黑体" w:cs="黑体"/>
          <w:b w:val="0"/>
          <w:bCs w:val="0"/>
          <w:spacing w:val="0"/>
          <w:position w:val="0"/>
        </w:rPr>
      </w:pPr>
      <w:r>
        <w:rPr>
          <w:rFonts w:hint="eastAsia" w:ascii="黑体" w:hAnsi="黑体" w:eastAsia="黑体" w:cs="黑体"/>
          <w:b w:val="0"/>
          <w:bCs w:val="0"/>
          <w:spacing w:val="0"/>
          <w:position w:val="0"/>
        </w:rPr>
        <w:t xml:space="preserve">2.8  </w:t>
      </w:r>
    </w:p>
    <w:p w14:paraId="0A06FF06">
      <w:pPr>
        <w:pStyle w:val="5"/>
        <w:keepNext w:val="0"/>
        <w:keepLines w:val="0"/>
        <w:pageBreakBefore w:val="0"/>
        <w:widowControl/>
        <w:kinsoku w:val="0"/>
        <w:wordWrap/>
        <w:overflowPunct/>
        <w:topLinePunct w:val="0"/>
        <w:autoSpaceDE w:val="0"/>
        <w:autoSpaceDN w:val="0"/>
        <w:bidi w:val="0"/>
        <w:adjustRightInd w:val="0"/>
        <w:snapToGrid w:val="0"/>
        <w:spacing w:beforeLines="0" w:afterLines="0"/>
        <w:ind w:firstLine="420" w:firstLineChars="200"/>
        <w:textAlignment w:val="baseline"/>
        <w:rPr>
          <w:rFonts w:hint="eastAsia" w:ascii="黑体" w:hAnsi="黑体" w:eastAsia="黑体" w:cs="黑体"/>
          <w:b w:val="0"/>
          <w:bCs w:val="0"/>
          <w:spacing w:val="0"/>
          <w:position w:val="0"/>
          <w:szCs w:val="21"/>
        </w:rPr>
      </w:pPr>
      <w:r>
        <w:rPr>
          <w:rFonts w:hint="eastAsia" w:ascii="黑体" w:hAnsi="黑体" w:eastAsia="黑体" w:cs="黑体"/>
          <w:b w:val="0"/>
          <w:bCs w:val="0"/>
          <w:spacing w:val="0"/>
          <w:position w:val="0"/>
        </w:rPr>
        <w:t>圆度  roundness</w:t>
      </w:r>
    </w:p>
    <w:p w14:paraId="000628BC">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420" w:firstLineChars="200"/>
        <w:jc w:val="both"/>
        <w:textAlignment w:val="baseline"/>
        <w:outlineLvl w:val="9"/>
        <w:rPr>
          <w:rFonts w:ascii="宋体" w:hAnsi="宋体" w:eastAsia="宋体" w:cs="宋体"/>
          <w:b w:val="0"/>
          <w:bCs w:val="0"/>
          <w:spacing w:val="0"/>
          <w:position w:val="0"/>
          <w:sz w:val="21"/>
          <w:szCs w:val="21"/>
        </w:rPr>
      </w:pPr>
      <w:r>
        <w:rPr>
          <w:rFonts w:ascii="宋体" w:hAnsi="宋体" w:eastAsia="宋体" w:cs="宋体"/>
          <w:b w:val="0"/>
          <w:bCs w:val="0"/>
          <w:spacing w:val="0"/>
          <w:position w:val="0"/>
          <w:sz w:val="21"/>
          <w:szCs w:val="21"/>
        </w:rPr>
        <w:t>大型圆形物体的周边(部分或局部)与理想圆周边之差。</w:t>
      </w:r>
    </w:p>
    <w:p w14:paraId="4FE753FB">
      <w:pPr>
        <w:pStyle w:val="5"/>
        <w:bidi w:val="0"/>
        <w:rPr>
          <w:rFonts w:hint="eastAsia" w:ascii="黑体" w:hAnsi="黑体" w:eastAsia="黑体" w:cs="黑体"/>
          <w:b w:val="0"/>
          <w:bCs w:val="0"/>
          <w:spacing w:val="0"/>
          <w:position w:val="0"/>
        </w:rPr>
      </w:pPr>
      <w:r>
        <w:rPr>
          <w:rFonts w:hint="eastAsia" w:ascii="黑体" w:hAnsi="黑体" w:eastAsia="黑体" w:cs="黑体"/>
          <w:b w:val="0"/>
          <w:bCs w:val="0"/>
          <w:spacing w:val="0"/>
          <w:position w:val="0"/>
        </w:rPr>
        <w:t xml:space="preserve">2.9  </w:t>
      </w:r>
    </w:p>
    <w:p w14:paraId="7FABDDB4">
      <w:pPr>
        <w:pStyle w:val="5"/>
        <w:keepNext w:val="0"/>
        <w:keepLines w:val="0"/>
        <w:pageBreakBefore w:val="0"/>
        <w:widowControl/>
        <w:kinsoku w:val="0"/>
        <w:wordWrap/>
        <w:overflowPunct/>
        <w:topLinePunct w:val="0"/>
        <w:autoSpaceDE w:val="0"/>
        <w:autoSpaceDN w:val="0"/>
        <w:bidi w:val="0"/>
        <w:adjustRightInd w:val="0"/>
        <w:snapToGrid w:val="0"/>
        <w:spacing w:beforeLines="0" w:afterLines="0"/>
        <w:ind w:firstLine="420" w:firstLineChars="200"/>
        <w:textAlignment w:val="baseline"/>
        <w:rPr>
          <w:rFonts w:hint="eastAsia" w:ascii="黑体" w:hAnsi="黑体" w:eastAsia="黑体" w:cs="黑体"/>
          <w:b w:val="0"/>
          <w:bCs w:val="0"/>
          <w:spacing w:val="0"/>
          <w:position w:val="0"/>
        </w:rPr>
      </w:pPr>
      <w:r>
        <w:rPr>
          <w:rFonts w:hint="eastAsia" w:ascii="黑体" w:hAnsi="黑体" w:eastAsia="黑体" w:cs="黑体"/>
          <w:b w:val="0"/>
          <w:bCs w:val="0"/>
          <w:spacing w:val="0"/>
          <w:position w:val="0"/>
        </w:rPr>
        <w:t>平整度  flatness</w:t>
      </w:r>
    </w:p>
    <w:p w14:paraId="7DDD3D1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position w:val="0"/>
          <w:sz w:val="21"/>
          <w:szCs w:val="21"/>
        </w:rPr>
      </w:pPr>
      <w:r>
        <w:rPr>
          <w:rFonts w:ascii="宋体" w:hAnsi="宋体" w:eastAsia="宋体" w:cs="宋体"/>
          <w:b w:val="0"/>
          <w:bCs w:val="0"/>
          <w:spacing w:val="0"/>
          <w:position w:val="0"/>
          <w:sz w:val="21"/>
          <w:szCs w:val="21"/>
        </w:rPr>
        <w:t>安装部件的某一平面上局部凸起或同一平面上的局部凹陷的 最大差值。</w:t>
      </w:r>
    </w:p>
    <w:p w14:paraId="191FA963">
      <w:pPr>
        <w:pStyle w:val="5"/>
        <w:bidi w:val="0"/>
        <w:rPr>
          <w:rFonts w:hint="eastAsia" w:ascii="黑体" w:hAnsi="黑体" w:eastAsia="黑体" w:cs="黑体"/>
          <w:b w:val="0"/>
          <w:bCs w:val="0"/>
          <w:spacing w:val="0"/>
          <w:position w:val="0"/>
        </w:rPr>
      </w:pPr>
      <w:r>
        <w:rPr>
          <w:rFonts w:hint="eastAsia" w:ascii="黑体" w:hAnsi="黑体" w:eastAsia="黑体" w:cs="黑体"/>
          <w:b w:val="0"/>
          <w:bCs w:val="0"/>
          <w:spacing w:val="0"/>
          <w:position w:val="0"/>
        </w:rPr>
        <w:t xml:space="preserve">2.10  </w:t>
      </w:r>
    </w:p>
    <w:p w14:paraId="5F44D5CD">
      <w:pPr>
        <w:pStyle w:val="5"/>
        <w:keepNext w:val="0"/>
        <w:keepLines w:val="0"/>
        <w:pageBreakBefore w:val="0"/>
        <w:widowControl/>
        <w:kinsoku w:val="0"/>
        <w:wordWrap/>
        <w:overflowPunct/>
        <w:topLinePunct w:val="0"/>
        <w:autoSpaceDE w:val="0"/>
        <w:autoSpaceDN w:val="0"/>
        <w:bidi w:val="0"/>
        <w:adjustRightInd w:val="0"/>
        <w:snapToGrid w:val="0"/>
        <w:spacing w:beforeLines="0" w:afterLines="0"/>
        <w:ind w:firstLine="420" w:firstLineChars="200"/>
        <w:textAlignment w:val="baseline"/>
        <w:rPr>
          <w:rFonts w:hint="eastAsia" w:ascii="黑体" w:hAnsi="黑体" w:eastAsia="黑体" w:cs="黑体"/>
          <w:b w:val="0"/>
          <w:bCs w:val="0"/>
          <w:spacing w:val="0"/>
          <w:position w:val="0"/>
        </w:rPr>
      </w:pPr>
      <w:r>
        <w:rPr>
          <w:rFonts w:hint="eastAsia" w:ascii="黑体" w:hAnsi="黑体" w:eastAsia="黑体" w:cs="黑体"/>
          <w:b w:val="0"/>
          <w:bCs w:val="0"/>
          <w:spacing w:val="0"/>
          <w:position w:val="0"/>
        </w:rPr>
        <w:t>径向跳动  radial run-out</w:t>
      </w:r>
    </w:p>
    <w:p w14:paraId="575BA48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position w:val="0"/>
          <w:sz w:val="21"/>
          <w:szCs w:val="21"/>
        </w:rPr>
      </w:pPr>
      <w:r>
        <w:rPr>
          <w:rFonts w:ascii="宋体" w:hAnsi="宋体" w:eastAsia="宋体" w:cs="宋体"/>
          <w:b w:val="0"/>
          <w:bCs w:val="0"/>
          <w:spacing w:val="0"/>
          <w:position w:val="0"/>
          <w:sz w:val="21"/>
          <w:szCs w:val="21"/>
        </w:rPr>
        <w:t>用百分表垂直指向被测断面的轴心，盘动转子，被测表面上 各点(一般等分8点或16点)读数的最大与最小值之差，为径向 跳动值。</w:t>
      </w:r>
    </w:p>
    <w:p w14:paraId="41C6EE7B">
      <w:pPr>
        <w:pStyle w:val="5"/>
        <w:bidi w:val="0"/>
        <w:rPr>
          <w:rFonts w:hint="eastAsia" w:ascii="黑体" w:hAnsi="黑体" w:eastAsia="黑体" w:cs="黑体"/>
          <w:b w:val="0"/>
          <w:bCs w:val="0"/>
          <w:spacing w:val="0"/>
          <w:position w:val="0"/>
        </w:rPr>
      </w:pPr>
      <w:r>
        <w:rPr>
          <w:rFonts w:hint="eastAsia" w:ascii="黑体" w:hAnsi="黑体" w:eastAsia="黑体" w:cs="黑体"/>
          <w:b w:val="0"/>
          <w:bCs w:val="0"/>
          <w:spacing w:val="0"/>
          <w:position w:val="0"/>
        </w:rPr>
        <w:t xml:space="preserve">2.11  </w:t>
      </w:r>
    </w:p>
    <w:p w14:paraId="3148EF0C">
      <w:pPr>
        <w:pStyle w:val="5"/>
        <w:keepNext w:val="0"/>
        <w:keepLines w:val="0"/>
        <w:pageBreakBefore w:val="0"/>
        <w:widowControl/>
        <w:kinsoku w:val="0"/>
        <w:wordWrap/>
        <w:overflowPunct/>
        <w:topLinePunct w:val="0"/>
        <w:autoSpaceDE w:val="0"/>
        <w:autoSpaceDN w:val="0"/>
        <w:bidi w:val="0"/>
        <w:adjustRightInd w:val="0"/>
        <w:snapToGrid w:val="0"/>
        <w:spacing w:beforeLines="0" w:afterLines="0"/>
        <w:ind w:firstLine="420" w:firstLineChars="200"/>
        <w:textAlignment w:val="baseline"/>
        <w:rPr>
          <w:rFonts w:hint="eastAsia" w:ascii="黑体" w:hAnsi="黑体" w:eastAsia="黑体" w:cs="黑体"/>
          <w:b w:val="0"/>
          <w:bCs w:val="0"/>
          <w:spacing w:val="0"/>
          <w:position w:val="0"/>
        </w:rPr>
      </w:pPr>
      <w:r>
        <w:rPr>
          <w:rFonts w:hint="eastAsia" w:ascii="黑体" w:hAnsi="黑体" w:eastAsia="黑体" w:cs="黑体"/>
          <w:b w:val="0"/>
          <w:bCs w:val="0"/>
          <w:spacing w:val="0"/>
          <w:position w:val="0"/>
        </w:rPr>
        <w:t>轴向跳动  axial run-out</w:t>
      </w:r>
    </w:p>
    <w:p w14:paraId="7C1BC54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position w:val="0"/>
          <w:sz w:val="21"/>
          <w:szCs w:val="21"/>
        </w:rPr>
      </w:pPr>
      <w:r>
        <w:rPr>
          <w:rFonts w:ascii="宋体" w:hAnsi="宋体" w:eastAsia="宋体" w:cs="宋体"/>
          <w:b w:val="0"/>
          <w:bCs w:val="0"/>
          <w:spacing w:val="0"/>
          <w:position w:val="0"/>
          <w:sz w:val="21"/>
          <w:szCs w:val="21"/>
        </w:rPr>
        <w:t>在被测端面给定直径的圆周上，相对180°位置各安放一个垂 直于端面的百分表，盘动转子，两表同时指示的最大差值减去最 小差值，取其半数，即为轴向跳动值(或称瓢偏值)。亦可称“端面瓢偏”。</w:t>
      </w:r>
    </w:p>
    <w:p w14:paraId="4FA45FF7">
      <w:pPr>
        <w:pStyle w:val="5"/>
        <w:bidi w:val="0"/>
        <w:rPr>
          <w:rFonts w:hint="eastAsia" w:ascii="黑体" w:hAnsi="黑体" w:eastAsia="黑体" w:cs="黑体"/>
          <w:b w:val="0"/>
          <w:bCs w:val="0"/>
          <w:spacing w:val="0"/>
          <w:position w:val="0"/>
        </w:rPr>
      </w:pPr>
      <w:r>
        <w:rPr>
          <w:rFonts w:hint="eastAsia" w:ascii="黑体" w:hAnsi="黑体" w:eastAsia="黑体" w:cs="黑体"/>
          <w:b w:val="0"/>
          <w:bCs w:val="0"/>
          <w:spacing w:val="0"/>
          <w:position w:val="0"/>
        </w:rPr>
        <w:t xml:space="preserve">2.12  </w:t>
      </w:r>
    </w:p>
    <w:p w14:paraId="1E3B2F7D">
      <w:pPr>
        <w:pStyle w:val="5"/>
        <w:keepNext w:val="0"/>
        <w:keepLines w:val="0"/>
        <w:pageBreakBefore w:val="0"/>
        <w:widowControl/>
        <w:kinsoku w:val="0"/>
        <w:wordWrap/>
        <w:overflowPunct/>
        <w:topLinePunct w:val="0"/>
        <w:autoSpaceDE w:val="0"/>
        <w:autoSpaceDN w:val="0"/>
        <w:bidi w:val="0"/>
        <w:adjustRightInd w:val="0"/>
        <w:snapToGrid w:val="0"/>
        <w:spacing w:beforeLines="0" w:afterLines="0"/>
        <w:ind w:firstLine="420" w:firstLineChars="200"/>
        <w:textAlignment w:val="baseline"/>
        <w:rPr>
          <w:rFonts w:hint="eastAsia" w:ascii="黑体" w:hAnsi="黑体" w:eastAsia="黑体" w:cs="黑体"/>
          <w:b w:val="0"/>
          <w:bCs w:val="0"/>
          <w:spacing w:val="0"/>
          <w:position w:val="0"/>
        </w:rPr>
      </w:pPr>
      <w:r>
        <w:rPr>
          <w:rFonts w:hint="eastAsia" w:ascii="黑体" w:hAnsi="黑体" w:eastAsia="黑体" w:cs="黑体"/>
          <w:b w:val="0"/>
          <w:bCs w:val="0"/>
          <w:spacing w:val="0"/>
          <w:position w:val="0"/>
        </w:rPr>
        <w:t>挠度  deflection</w:t>
      </w:r>
    </w:p>
    <w:p w14:paraId="1204054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position w:val="0"/>
          <w:sz w:val="21"/>
          <w:szCs w:val="21"/>
        </w:rPr>
      </w:pPr>
      <w:r>
        <w:rPr>
          <w:rFonts w:ascii="宋体" w:hAnsi="宋体" w:eastAsia="宋体" w:cs="宋体"/>
          <w:b w:val="0"/>
          <w:bCs w:val="0"/>
          <w:spacing w:val="0"/>
          <w:position w:val="0"/>
          <w:sz w:val="21"/>
          <w:szCs w:val="21"/>
        </w:rPr>
        <w:t>在受力或非均匀温度变化时，杆件轴线在垂直于轴线方向的 线位移或板壳中面在垂直于中面方向的线位移。</w:t>
      </w:r>
    </w:p>
    <w:p w14:paraId="563F11D3">
      <w:pPr>
        <w:pStyle w:val="5"/>
        <w:bidi w:val="0"/>
        <w:rPr>
          <w:rFonts w:hint="eastAsia" w:ascii="黑体" w:hAnsi="黑体" w:eastAsia="黑体" w:cs="黑体"/>
          <w:b w:val="0"/>
          <w:bCs w:val="0"/>
          <w:spacing w:val="0"/>
          <w:position w:val="0"/>
        </w:rPr>
      </w:pPr>
      <w:r>
        <w:rPr>
          <w:rFonts w:hint="eastAsia" w:ascii="黑体" w:hAnsi="黑体" w:eastAsia="黑体" w:cs="黑体"/>
          <w:b w:val="0"/>
          <w:bCs w:val="0"/>
          <w:spacing w:val="0"/>
          <w:position w:val="0"/>
        </w:rPr>
        <w:t xml:space="preserve">2.13  </w:t>
      </w:r>
    </w:p>
    <w:p w14:paraId="066D36A4">
      <w:pPr>
        <w:pStyle w:val="5"/>
        <w:keepNext w:val="0"/>
        <w:keepLines w:val="0"/>
        <w:pageBreakBefore w:val="0"/>
        <w:widowControl/>
        <w:kinsoku w:val="0"/>
        <w:wordWrap/>
        <w:overflowPunct/>
        <w:topLinePunct w:val="0"/>
        <w:autoSpaceDE w:val="0"/>
        <w:autoSpaceDN w:val="0"/>
        <w:bidi w:val="0"/>
        <w:adjustRightInd w:val="0"/>
        <w:snapToGrid w:val="0"/>
        <w:spacing w:beforeLines="0" w:afterLines="0"/>
        <w:ind w:firstLine="420" w:firstLineChars="200"/>
        <w:textAlignment w:val="baseline"/>
        <w:rPr>
          <w:rFonts w:hint="eastAsia" w:ascii="黑体" w:hAnsi="黑体" w:eastAsia="黑体" w:cs="黑体"/>
          <w:b w:val="0"/>
          <w:bCs w:val="0"/>
          <w:spacing w:val="0"/>
          <w:position w:val="0"/>
        </w:rPr>
        <w:sectPr>
          <w:footerReference r:id="rId16" w:type="default"/>
          <w:footerReference r:id="rId17" w:type="even"/>
          <w:pgSz w:w="11906" w:h="16838"/>
          <w:pgMar w:top="1417" w:right="1134" w:bottom="1134" w:left="1417" w:header="851" w:footer="1134" w:gutter="0"/>
          <w:pgBorders>
            <w:top w:val="none" w:sz="0" w:space="0"/>
            <w:left w:val="none" w:sz="0" w:space="0"/>
            <w:bottom w:val="none" w:sz="0" w:space="0"/>
            <w:right w:val="none" w:sz="0" w:space="0"/>
          </w:pgBorders>
          <w:pgNumType w:fmt="decimal" w:start="2"/>
          <w:cols w:space="0" w:num="1"/>
          <w:docGrid w:type="lines" w:linePitch="312" w:charSpace="0"/>
        </w:sectPr>
      </w:pPr>
    </w:p>
    <w:p w14:paraId="7251A0F0">
      <w:pPr>
        <w:pStyle w:val="5"/>
        <w:keepNext w:val="0"/>
        <w:keepLines w:val="0"/>
        <w:pageBreakBefore w:val="0"/>
        <w:widowControl/>
        <w:kinsoku w:val="0"/>
        <w:wordWrap/>
        <w:overflowPunct/>
        <w:topLinePunct w:val="0"/>
        <w:autoSpaceDE w:val="0"/>
        <w:autoSpaceDN w:val="0"/>
        <w:bidi w:val="0"/>
        <w:adjustRightInd w:val="0"/>
        <w:snapToGrid w:val="0"/>
        <w:spacing w:beforeLines="0" w:afterLines="0"/>
        <w:ind w:firstLine="420" w:firstLineChars="200"/>
        <w:textAlignment w:val="baseline"/>
        <w:rPr>
          <w:rFonts w:hint="eastAsia" w:ascii="黑体" w:hAnsi="黑体" w:eastAsia="黑体" w:cs="黑体"/>
          <w:b w:val="0"/>
          <w:bCs w:val="0"/>
          <w:spacing w:val="0"/>
          <w:position w:val="0"/>
        </w:rPr>
      </w:pPr>
      <w:r>
        <w:rPr>
          <w:rFonts w:hint="eastAsia" w:ascii="黑体" w:hAnsi="黑体" w:eastAsia="黑体" w:cs="黑体"/>
          <w:b w:val="0"/>
          <w:bCs w:val="0"/>
          <w:spacing w:val="0"/>
          <w:position w:val="0"/>
        </w:rPr>
        <w:t>椭圆度  ellipticity</w:t>
      </w:r>
    </w:p>
    <w:p w14:paraId="5E849B7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position w:val="0"/>
          <w:sz w:val="21"/>
          <w:szCs w:val="21"/>
        </w:rPr>
      </w:pPr>
      <w:r>
        <w:rPr>
          <w:rFonts w:ascii="宋体" w:hAnsi="宋体" w:eastAsia="宋体" w:cs="宋体"/>
          <w:b w:val="0"/>
          <w:bCs w:val="0"/>
          <w:spacing w:val="0"/>
          <w:position w:val="0"/>
          <w:sz w:val="21"/>
          <w:szCs w:val="21"/>
        </w:rPr>
        <w:t>圆柱形轴或孔(环)在某一横剖面内最大直径与最小直径之 差，除以公称直径，以百分率表示。椭圆度的圆心不固定，最大 直径与最小直径可在任意方向。</w:t>
      </w:r>
    </w:p>
    <w:p w14:paraId="4EE6B54C">
      <w:pPr>
        <w:pStyle w:val="5"/>
        <w:bidi w:val="0"/>
        <w:rPr>
          <w:rFonts w:hint="eastAsia" w:ascii="黑体" w:hAnsi="黑体" w:eastAsia="黑体" w:cs="黑体"/>
          <w:b w:val="0"/>
          <w:bCs w:val="0"/>
          <w:spacing w:val="0"/>
          <w:position w:val="0"/>
        </w:rPr>
      </w:pPr>
      <w:r>
        <w:rPr>
          <w:rFonts w:hint="eastAsia" w:ascii="黑体" w:hAnsi="黑体" w:eastAsia="黑体" w:cs="黑体"/>
          <w:b w:val="0"/>
          <w:bCs w:val="0"/>
          <w:spacing w:val="0"/>
          <w:position w:val="0"/>
        </w:rPr>
        <w:t xml:space="preserve">2.14  </w:t>
      </w:r>
    </w:p>
    <w:p w14:paraId="672D005C">
      <w:pPr>
        <w:pStyle w:val="5"/>
        <w:keepNext w:val="0"/>
        <w:keepLines w:val="0"/>
        <w:pageBreakBefore w:val="0"/>
        <w:widowControl/>
        <w:kinsoku w:val="0"/>
        <w:wordWrap/>
        <w:overflowPunct/>
        <w:topLinePunct w:val="0"/>
        <w:autoSpaceDE w:val="0"/>
        <w:autoSpaceDN w:val="0"/>
        <w:bidi w:val="0"/>
        <w:adjustRightInd w:val="0"/>
        <w:snapToGrid w:val="0"/>
        <w:spacing w:beforeLines="0" w:afterLines="0"/>
        <w:ind w:firstLine="420" w:firstLineChars="200"/>
        <w:textAlignment w:val="baseline"/>
        <w:rPr>
          <w:rFonts w:hint="eastAsia" w:ascii="黑体" w:hAnsi="黑体" w:eastAsia="黑体" w:cs="黑体"/>
          <w:b w:val="0"/>
          <w:bCs w:val="0"/>
          <w:spacing w:val="0"/>
          <w:position w:val="0"/>
        </w:rPr>
      </w:pPr>
      <w:r>
        <w:rPr>
          <w:rFonts w:hint="eastAsia" w:ascii="黑体" w:hAnsi="黑体" w:eastAsia="黑体" w:cs="黑体"/>
          <w:b w:val="0"/>
          <w:bCs w:val="0"/>
          <w:spacing w:val="0"/>
          <w:position w:val="0"/>
        </w:rPr>
        <w:t>水平度  levelness</w:t>
      </w:r>
    </w:p>
    <w:p w14:paraId="2BC7A5E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position w:val="0"/>
          <w:sz w:val="21"/>
          <w:szCs w:val="21"/>
        </w:rPr>
      </w:pPr>
      <w:r>
        <w:rPr>
          <w:rFonts w:ascii="宋体" w:hAnsi="宋体" w:eastAsia="宋体" w:cs="宋体"/>
          <w:b w:val="0"/>
          <w:bCs w:val="0"/>
          <w:spacing w:val="0"/>
          <w:position w:val="0"/>
          <w:sz w:val="21"/>
          <w:szCs w:val="21"/>
        </w:rPr>
        <w:t>安装在同一水平面的物体，其相互间水平之差的程度。</w:t>
      </w:r>
      <w:bookmarkStart w:id="16" w:name="_Toc31599"/>
    </w:p>
    <w:p w14:paraId="4D90A04A">
      <w:pPr>
        <w:pStyle w:val="5"/>
        <w:bidi w:val="0"/>
        <w:rPr>
          <w:rFonts w:hint="eastAsia"/>
          <w:spacing w:val="0"/>
          <w:position w:val="0"/>
          <w:lang w:val="en-US" w:eastAsia="zh-CN"/>
        </w:rPr>
      </w:pPr>
      <w:r>
        <w:rPr>
          <w:rFonts w:hint="eastAsia"/>
          <w:spacing w:val="0"/>
          <w:position w:val="0"/>
          <w:lang w:val="en-US" w:eastAsia="zh-CN"/>
        </w:rPr>
        <w:t>2.15</w:t>
      </w:r>
    </w:p>
    <w:p w14:paraId="7C54EEFE">
      <w:pPr>
        <w:pStyle w:val="5"/>
        <w:keepNext w:val="0"/>
        <w:keepLines w:val="0"/>
        <w:pageBreakBefore w:val="0"/>
        <w:widowControl/>
        <w:kinsoku w:val="0"/>
        <w:wordWrap/>
        <w:overflowPunct/>
        <w:topLinePunct w:val="0"/>
        <w:autoSpaceDE w:val="0"/>
        <w:autoSpaceDN w:val="0"/>
        <w:bidi w:val="0"/>
        <w:adjustRightInd w:val="0"/>
        <w:snapToGrid w:val="0"/>
        <w:spacing w:beforeLines="0" w:afterLines="0"/>
        <w:ind w:firstLine="420" w:firstLineChars="200"/>
        <w:textAlignment w:val="baseline"/>
        <w:rPr>
          <w:rFonts w:hint="eastAsia"/>
          <w:spacing w:val="0"/>
          <w:position w:val="0"/>
          <w:lang w:val="en-US" w:eastAsia="zh-CN"/>
        </w:rPr>
      </w:pPr>
      <w:bookmarkStart w:id="17" w:name="OLE_LINK1"/>
      <w:r>
        <w:rPr>
          <w:rFonts w:hint="eastAsia"/>
          <w:spacing w:val="0"/>
          <w:position w:val="0"/>
          <w:lang w:val="en-US" w:eastAsia="zh-CN"/>
        </w:rPr>
        <w:t>锅炉连接管道</w:t>
      </w:r>
      <w:r>
        <w:rPr>
          <w:rFonts w:hint="eastAsia" w:ascii="黑体" w:hAnsi="黑体" w:eastAsia="黑体" w:cs="黑体"/>
          <w:b w:val="0"/>
          <w:bCs w:val="0"/>
          <w:spacing w:val="0"/>
          <w:position w:val="0"/>
        </w:rPr>
        <w:t xml:space="preserve">  </w:t>
      </w:r>
      <w:r>
        <w:rPr>
          <w:rFonts w:ascii="微软雅黑" w:hAnsi="微软雅黑" w:eastAsia="微软雅黑" w:cs="微软雅黑"/>
          <w:i w:val="0"/>
          <w:iCs w:val="0"/>
          <w:caps w:val="0"/>
          <w:color w:val="333333"/>
          <w:spacing w:val="0"/>
          <w:position w:val="0"/>
          <w:sz w:val="20"/>
          <w:szCs w:val="20"/>
          <w:shd w:val="clear" w:fill="F5F5F5"/>
        </w:rPr>
        <w:t>boiler</w:t>
      </w:r>
      <w:r>
        <w:rPr>
          <w:rFonts w:hint="eastAsia" w:ascii="黑体" w:hAnsi="黑体" w:eastAsia="黑体" w:cs="黑体"/>
          <w:b w:val="0"/>
          <w:bCs w:val="0"/>
          <w:spacing w:val="0"/>
          <w:position w:val="0"/>
        </w:rPr>
        <w:t xml:space="preserve"> </w:t>
      </w:r>
      <w:r>
        <w:rPr>
          <w:rFonts w:ascii="微软雅黑" w:hAnsi="微软雅黑" w:eastAsia="微软雅黑" w:cs="微软雅黑"/>
          <w:i w:val="0"/>
          <w:iCs w:val="0"/>
          <w:caps w:val="0"/>
          <w:color w:val="333333"/>
          <w:spacing w:val="0"/>
          <w:position w:val="0"/>
          <w:sz w:val="20"/>
          <w:szCs w:val="20"/>
          <w:shd w:val="clear" w:fill="F5F5F5"/>
        </w:rPr>
        <w:t>connecting</w:t>
      </w:r>
      <w:r>
        <w:rPr>
          <w:rFonts w:hint="eastAsia" w:ascii="黑体" w:hAnsi="黑体" w:eastAsia="黑体" w:cs="黑体"/>
          <w:b w:val="0"/>
          <w:bCs w:val="0"/>
          <w:spacing w:val="0"/>
          <w:position w:val="0"/>
        </w:rPr>
        <w:t xml:space="preserve"> </w:t>
      </w:r>
      <w:r>
        <w:rPr>
          <w:rFonts w:ascii="微软雅黑" w:hAnsi="微软雅黑" w:eastAsia="微软雅黑" w:cs="微软雅黑"/>
          <w:i w:val="0"/>
          <w:iCs w:val="0"/>
          <w:caps w:val="0"/>
          <w:color w:val="333333"/>
          <w:spacing w:val="0"/>
          <w:position w:val="0"/>
          <w:sz w:val="20"/>
          <w:szCs w:val="20"/>
          <w:shd w:val="clear" w:fill="F5F5F5"/>
        </w:rPr>
        <w:t>pipe</w:t>
      </w:r>
    </w:p>
    <w:bookmarkEnd w:id="17"/>
    <w:p w14:paraId="3B7A9F7D">
      <w:pPr>
        <w:pStyle w:val="5"/>
        <w:keepNext w:val="0"/>
        <w:keepLines w:val="0"/>
        <w:pageBreakBefore w:val="0"/>
        <w:widowControl/>
        <w:kinsoku w:val="0"/>
        <w:wordWrap/>
        <w:overflowPunct/>
        <w:topLinePunct w:val="0"/>
        <w:autoSpaceDE w:val="0"/>
        <w:autoSpaceDN w:val="0"/>
        <w:bidi w:val="0"/>
        <w:adjustRightInd w:val="0"/>
        <w:snapToGrid w:val="0"/>
        <w:spacing w:beforeLines="0" w:afterLines="0"/>
        <w:ind w:firstLine="420" w:firstLineChars="200"/>
        <w:textAlignment w:val="baseline"/>
        <w:rPr>
          <w:rFonts w:hint="eastAsia" w:ascii="宋体" w:hAnsi="宋体" w:eastAsia="宋体" w:cs="宋体"/>
          <w:spacing w:val="0"/>
          <w:position w:val="0"/>
          <w:lang w:val="en-US" w:eastAsia="zh-CN"/>
        </w:rPr>
      </w:pPr>
      <w:r>
        <w:rPr>
          <w:rFonts w:hint="eastAsia" w:ascii="宋体" w:hAnsi="宋体" w:eastAsia="宋体" w:cs="宋体"/>
          <w:spacing w:val="0"/>
          <w:position w:val="0"/>
          <w:lang w:val="en-US" w:eastAsia="zh-CN"/>
        </w:rPr>
        <w:t>主蒸汽管道、主给水管道、再热蒸汽管道以及锅筒、汽水分离器和集箱之间的连接管道。</w:t>
      </w:r>
    </w:p>
    <w:p w14:paraId="169D2827">
      <w:pPr>
        <w:rPr>
          <w:rFonts w:hint="default"/>
          <w:lang w:val="en-US" w:eastAsia="zh-CN"/>
        </w:rPr>
      </w:pPr>
    </w:p>
    <w:p w14:paraId="3FADEB7B">
      <w:pPr>
        <w:pStyle w:val="4"/>
        <w:keepNext/>
        <w:keepLines/>
        <w:pageBreakBefore w:val="0"/>
        <w:widowControl/>
        <w:kinsoku w:val="0"/>
        <w:wordWrap/>
        <w:overflowPunct/>
        <w:topLinePunct w:val="0"/>
        <w:autoSpaceDE w:val="0"/>
        <w:autoSpaceDN w:val="0"/>
        <w:bidi w:val="0"/>
        <w:adjustRightInd w:val="0"/>
        <w:snapToGrid w:val="0"/>
        <w:spacing w:before="0" w:beforeLines="100" w:after="0" w:afterLines="100" w:line="360" w:lineRule="auto"/>
        <w:textAlignment w:val="baseline"/>
        <w:rPr>
          <w:rFonts w:hint="eastAsia" w:eastAsia="宋体"/>
          <w:lang w:eastAsia="zh-CN"/>
        </w:rPr>
      </w:pPr>
      <w:r>
        <w:rPr>
          <w:rFonts w:hint="eastAsia" w:ascii="黑体" w:hAnsi="黑体" w:eastAsia="黑体" w:cs="黑体"/>
          <w:b w:val="0"/>
          <w:bCs/>
          <w:sz w:val="21"/>
          <w:szCs w:val="16"/>
          <w:lang w:val="en-US" w:eastAsia="zh-CN"/>
        </w:rPr>
        <w:t>3</w:t>
      </w:r>
      <w:bookmarkEnd w:id="16"/>
      <w:r>
        <w:rPr>
          <w:rFonts w:hint="eastAsia"/>
          <w:lang w:val="en-US" w:eastAsia="zh-CN"/>
        </w:rPr>
        <w:t xml:space="preserve">  </w:t>
      </w:r>
      <w:r>
        <w:rPr>
          <w:rFonts w:hint="eastAsia" w:ascii="黑体" w:hAnsi="黑体" w:eastAsia="黑体" w:cs="黑体"/>
          <w:b w:val="0"/>
          <w:bCs/>
          <w:sz w:val="21"/>
          <w:szCs w:val="16"/>
          <w:lang w:val="en-US" w:eastAsia="zh-CN"/>
        </w:rPr>
        <w:t>锅炉基础</w:t>
      </w:r>
    </w:p>
    <w:p w14:paraId="76803B86">
      <w:pPr>
        <w:pStyle w:val="5"/>
        <w:bidi w:val="0"/>
        <w:rPr>
          <w:b/>
          <w:bCs/>
          <w:szCs w:val="40"/>
        </w:rPr>
      </w:pPr>
      <w:r>
        <w:rPr>
          <w:lang w:val="en-US" w:eastAsia="en-US"/>
        </w:rPr>
        <w:t>3.1</w:t>
      </w:r>
      <w:r>
        <w:rPr>
          <w:rFonts w:hint="eastAsia"/>
          <w:lang w:val="en-US" w:eastAsia="zh-CN"/>
        </w:rPr>
        <w:t xml:space="preserve">  基本要求</w:t>
      </w:r>
    </w:p>
    <w:p w14:paraId="32C32F3E">
      <w:pPr>
        <w:keepNext w:val="0"/>
        <w:keepLines w:val="0"/>
        <w:pageBreakBefore w:val="0"/>
        <w:widowControl/>
        <w:tabs>
          <w:tab w:val="left" w:pos="7770"/>
        </w:tabs>
        <w:kinsoku w:val="0"/>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9"/>
        <w:rPr>
          <w:rFonts w:ascii="宋体" w:hAnsi="宋体" w:eastAsia="宋体" w:cs="宋体"/>
          <w:spacing w:val="0"/>
          <w:sz w:val="21"/>
          <w:szCs w:val="21"/>
        </w:rPr>
      </w:pPr>
      <w:r>
        <w:rPr>
          <w:rStyle w:val="45"/>
          <w:rFonts w:hint="eastAsia" w:ascii="宋体" w:hAnsi="宋体" w:eastAsia="宋体" w:cs="宋体"/>
        </w:rPr>
        <w:t>3.1.1</w:t>
      </w:r>
      <w:r>
        <w:rPr>
          <w:rFonts w:hint="eastAsia" w:ascii="宋体" w:hAnsi="宋体" w:eastAsia="宋体" w:cs="宋体"/>
          <w:b w:val="0"/>
          <w:bCs w:val="0"/>
          <w:spacing w:val="-12"/>
          <w:sz w:val="21"/>
          <w:szCs w:val="21"/>
          <w:lang w:val="en-US" w:eastAsia="zh-CN"/>
        </w:rPr>
        <w:t xml:space="preserve"> </w:t>
      </w:r>
      <w:r>
        <w:rPr>
          <w:rFonts w:hint="eastAsia" w:ascii="宋体" w:hAnsi="宋体" w:eastAsia="宋体" w:cs="宋体"/>
          <w:b/>
          <w:bCs/>
          <w:spacing w:val="0"/>
          <w:sz w:val="21"/>
          <w:szCs w:val="21"/>
          <w:lang w:val="en-US" w:eastAsia="zh-CN"/>
        </w:rPr>
        <w:t xml:space="preserve"> </w:t>
      </w:r>
      <w:r>
        <w:rPr>
          <w:rFonts w:ascii="宋体" w:hAnsi="宋体" w:eastAsia="宋体" w:cs="宋体"/>
          <w:spacing w:val="0"/>
          <w:sz w:val="21"/>
          <w:szCs w:val="21"/>
        </w:rPr>
        <w:t>锅炉</w:t>
      </w:r>
      <w:r>
        <w:rPr>
          <w:rFonts w:hint="eastAsia" w:ascii="宋体" w:hAnsi="宋体" w:eastAsia="宋体" w:cs="宋体"/>
          <w:spacing w:val="0"/>
          <w:sz w:val="21"/>
          <w:szCs w:val="21"/>
          <w:lang w:val="en-US" w:eastAsia="zh-CN"/>
        </w:rPr>
        <w:t>及其辅助设备</w:t>
      </w:r>
      <w:r>
        <w:rPr>
          <w:rFonts w:ascii="宋体" w:hAnsi="宋体" w:eastAsia="宋体" w:cs="宋体"/>
          <w:spacing w:val="0"/>
          <w:sz w:val="21"/>
          <w:szCs w:val="21"/>
        </w:rPr>
        <w:t>开始安装前应根据验收记录复查基础，并应符合下列要求：</w:t>
      </w:r>
    </w:p>
    <w:p w14:paraId="2C9D3C1E">
      <w:pPr>
        <w:pageBreakBefore w:val="0"/>
        <w:numPr>
          <w:ilvl w:val="0"/>
          <w:numId w:val="0"/>
        </w:numPr>
        <w:tabs>
          <w:tab w:val="left" w:pos="8190"/>
        </w:tabs>
        <w:wordWrap/>
        <w:overflowPunct/>
        <w:topLinePunct w:val="0"/>
        <w:bidi w:val="0"/>
        <w:spacing w:line="360" w:lineRule="auto"/>
        <w:ind w:leftChars="0" w:right="0" w:rightChars="0" w:firstLine="420" w:firstLineChars="200"/>
        <w:jc w:val="left"/>
        <w:outlineLvl w:val="9"/>
        <w:rPr>
          <w:rFonts w:hint="eastAsia" w:ascii="宋体" w:hAnsi="宋体" w:eastAsia="宋体" w:cs="宋体"/>
          <w:spacing w:val="0"/>
          <w:sz w:val="21"/>
          <w:szCs w:val="21"/>
          <w:highlight w:val="none"/>
          <w:lang w:val="en-US" w:eastAsia="zh-CN"/>
        </w:rPr>
      </w:pPr>
      <w:r>
        <w:rPr>
          <w:rFonts w:hint="eastAsia" w:ascii="宋体" w:hAnsi="宋体" w:eastAsia="宋体"/>
          <w:spacing w:val="0"/>
        </w:rPr>
        <w:t>a</w:t>
      </w:r>
      <w:r>
        <w:rPr>
          <w:rFonts w:ascii="宋体" w:hAnsi="宋体" w:eastAsia="宋体"/>
          <w:spacing w:val="0"/>
        </w:rPr>
        <w:t>）</w:t>
      </w:r>
      <w:r>
        <w:rPr>
          <w:rFonts w:hint="default" w:ascii="宋体" w:hAnsi="宋体" w:eastAsia="宋体" w:cs="宋体"/>
          <w:b w:val="0"/>
          <w:bCs w:val="0"/>
          <w:snapToGrid w:val="0"/>
          <w:color w:val="000000"/>
          <w:spacing w:val="0"/>
          <w:kern w:val="0"/>
          <w:sz w:val="21"/>
          <w:szCs w:val="21"/>
          <w:lang w:val="en-US" w:eastAsia="en-US" w:bidi="ar-SA"/>
        </w:rPr>
        <w:t>.</w:t>
      </w:r>
      <w:r>
        <w:rPr>
          <w:rFonts w:hint="eastAsia" w:ascii="宋体" w:hAnsi="宋体" w:eastAsia="宋体" w:cs="宋体"/>
          <w:spacing w:val="0"/>
          <w:sz w:val="21"/>
          <w:szCs w:val="21"/>
          <w:highlight w:val="none"/>
          <w:lang w:eastAsia="zh-CN"/>
        </w:rPr>
        <w:t>锅炉基础定位轴线与外形尺寸允许偏差应符合《电力建设施工技术规范第2部分：锅炉机组》DL5190.2—201</w:t>
      </w:r>
      <w:r>
        <w:rPr>
          <w:rFonts w:hint="eastAsia" w:ascii="宋体" w:hAnsi="宋体" w:eastAsia="宋体" w:cs="宋体"/>
          <w:spacing w:val="0"/>
          <w:sz w:val="21"/>
          <w:szCs w:val="21"/>
          <w:highlight w:val="none"/>
          <w:lang w:val="en-US" w:eastAsia="zh-CN"/>
        </w:rPr>
        <w:t>9 附录E的规定</w:t>
      </w:r>
      <w:bookmarkStart w:id="18" w:name="_Toc5171"/>
    </w:p>
    <w:p w14:paraId="1671B431">
      <w:pPr>
        <w:pStyle w:val="2"/>
        <w:ind w:left="0" w:leftChars="0" w:firstLine="420" w:firstLineChars="200"/>
        <w:rPr>
          <w:rFonts w:hint="default"/>
          <w:lang w:val="en-US" w:eastAsia="zh-CN"/>
        </w:rPr>
      </w:pPr>
      <w:r>
        <w:rPr>
          <w:rFonts w:hint="eastAsia" w:ascii="宋体" w:hAnsi="宋体" w:cs="宋体"/>
          <w:spacing w:val="0"/>
          <w:sz w:val="21"/>
          <w:szCs w:val="21"/>
          <w:highlight w:val="none"/>
          <w:lang w:val="en-US" w:eastAsia="zh-CN"/>
        </w:rPr>
        <w:t>b）.锅炉安装前，应划定纵向、横向安装基准线和标高基准点，纵向和横向中心线，应相互垂直。</w:t>
      </w:r>
    </w:p>
    <w:p w14:paraId="21171010">
      <w:pPr>
        <w:pStyle w:val="4"/>
        <w:pageBreakBefore w:val="0"/>
        <w:widowControl/>
        <w:numPr>
          <w:ilvl w:val="0"/>
          <w:numId w:val="0"/>
        </w:numPr>
        <w:kinsoku w:val="0"/>
        <w:wordWrap/>
        <w:overflowPunct/>
        <w:topLinePunct w:val="0"/>
        <w:autoSpaceDE w:val="0"/>
        <w:autoSpaceDN w:val="0"/>
        <w:bidi w:val="0"/>
        <w:adjustRightInd w:val="0"/>
        <w:snapToGrid w:val="0"/>
        <w:spacing w:beforeLines="0" w:afterLines="0"/>
        <w:ind w:firstLine="420" w:firstLineChars="200"/>
        <w:jc w:val="both"/>
        <w:textAlignment w:val="baseline"/>
        <w:rPr>
          <w:rFonts w:hint="eastAsia" w:ascii="宋体" w:hAnsi="宋体" w:eastAsia="宋体" w:cs="宋体"/>
          <w:b w:val="0"/>
          <w:bCs/>
          <w:spacing w:val="0"/>
          <w:sz w:val="21"/>
          <w:szCs w:val="21"/>
          <w:lang w:eastAsia="zh-CN"/>
        </w:rPr>
      </w:pPr>
      <w:r>
        <w:rPr>
          <w:rFonts w:hint="eastAsia" w:ascii="宋体" w:hAnsi="宋体" w:eastAsia="宋体"/>
          <w:spacing w:val="0"/>
          <w:lang w:val="en-US" w:eastAsia="zh-CN"/>
        </w:rPr>
        <w:t>c</w:t>
      </w:r>
      <w:r>
        <w:rPr>
          <w:rFonts w:ascii="宋体" w:hAnsi="宋体" w:eastAsia="宋体"/>
          <w:spacing w:val="0"/>
        </w:rPr>
        <w:t>）</w:t>
      </w:r>
      <w:r>
        <w:rPr>
          <w:rFonts w:hint="eastAsia" w:ascii="宋体" w:hAnsi="宋体" w:eastAsia="宋体"/>
          <w:spacing w:val="0"/>
          <w:lang w:val="en-US" w:eastAsia="zh-CN"/>
        </w:rPr>
        <w:t xml:space="preserve"> </w:t>
      </w:r>
      <w:r>
        <w:rPr>
          <w:rFonts w:hint="eastAsia" w:ascii="宋体" w:hAnsi="宋体" w:eastAsia="宋体" w:cs="宋体"/>
          <w:b w:val="0"/>
          <w:bCs/>
          <w:spacing w:val="0"/>
          <w:sz w:val="21"/>
          <w:szCs w:val="21"/>
          <w:lang w:val="en-US" w:eastAsia="zh-CN"/>
        </w:rPr>
        <w:t>钢结构地脚螺栓采用预埋方法时，柱间距离偏差不应大于间距的1/1000且不应大于5mm柱间相应对角线差不应大于8mm</w:t>
      </w:r>
      <w:r>
        <w:rPr>
          <w:rFonts w:hint="eastAsia" w:ascii="宋体" w:hAnsi="宋体" w:eastAsia="宋体" w:cs="宋体"/>
          <w:b w:val="0"/>
          <w:bCs/>
          <w:spacing w:val="0"/>
          <w:sz w:val="21"/>
          <w:szCs w:val="21"/>
          <w:lang w:eastAsia="zh-CN"/>
        </w:rPr>
        <w:t>。</w:t>
      </w:r>
    </w:p>
    <w:p w14:paraId="21417C92">
      <w:pPr>
        <w:pStyle w:val="4"/>
        <w:pageBreakBefore w:val="0"/>
        <w:widowControl/>
        <w:numPr>
          <w:ilvl w:val="0"/>
          <w:numId w:val="0"/>
        </w:numPr>
        <w:kinsoku w:val="0"/>
        <w:wordWrap/>
        <w:overflowPunct/>
        <w:topLinePunct w:val="0"/>
        <w:autoSpaceDE w:val="0"/>
        <w:autoSpaceDN w:val="0"/>
        <w:bidi w:val="0"/>
        <w:adjustRightInd w:val="0"/>
        <w:snapToGrid w:val="0"/>
        <w:spacing w:beforeLines="0" w:afterLines="0"/>
        <w:ind w:left="420" w:leftChars="200" w:firstLine="0" w:firstLineChars="0"/>
        <w:jc w:val="both"/>
        <w:textAlignment w:val="baseline"/>
        <w:rPr>
          <w:rFonts w:ascii="宋体" w:hAnsi="宋体" w:eastAsia="宋体" w:cs="宋体"/>
          <w:b w:val="0"/>
          <w:bCs/>
          <w:spacing w:val="0"/>
          <w:sz w:val="21"/>
          <w:szCs w:val="21"/>
        </w:rPr>
      </w:pPr>
      <w:r>
        <w:rPr>
          <w:rFonts w:hint="eastAsia" w:ascii="宋体" w:hAnsi="宋体" w:eastAsia="宋体"/>
          <w:spacing w:val="0"/>
          <w:lang w:val="en-US" w:eastAsia="zh-CN"/>
        </w:rPr>
        <w:t>d</w:t>
      </w:r>
      <w:r>
        <w:rPr>
          <w:rFonts w:ascii="宋体" w:hAnsi="宋体" w:eastAsia="宋体"/>
          <w:spacing w:val="0"/>
        </w:rPr>
        <w:t>）</w:t>
      </w:r>
      <w:r>
        <w:rPr>
          <w:rFonts w:hint="eastAsia" w:ascii="宋体" w:hAnsi="宋体" w:eastAsia="宋体"/>
          <w:spacing w:val="0"/>
          <w:lang w:val="en-US" w:eastAsia="zh-CN"/>
        </w:rPr>
        <w:t xml:space="preserve"> </w:t>
      </w:r>
      <w:r>
        <w:rPr>
          <w:rFonts w:hint="eastAsia" w:ascii="宋体" w:hAnsi="宋体" w:eastAsia="宋体" w:cs="宋体"/>
          <w:b w:val="0"/>
          <w:bCs/>
          <w:spacing w:val="0"/>
          <w:sz w:val="21"/>
          <w:szCs w:val="21"/>
          <w:lang w:val="en-US" w:eastAsia="zh-CN"/>
        </w:rPr>
        <w:t>基础表面与柱脚底板的二次灌浆间隙不得小于50mm,基础表面应全部打出麻面，放置垫铁处应凿平</w:t>
      </w:r>
      <w:r>
        <w:rPr>
          <w:rFonts w:ascii="宋体" w:hAnsi="宋体" w:eastAsia="宋体" w:cs="宋体"/>
          <w:b w:val="0"/>
          <w:bCs/>
          <w:spacing w:val="0"/>
          <w:sz w:val="21"/>
          <w:szCs w:val="21"/>
        </w:rPr>
        <w:t>。</w:t>
      </w:r>
    </w:p>
    <w:p w14:paraId="5799099E">
      <w:pPr>
        <w:pStyle w:val="4"/>
        <w:keepNext/>
        <w:keepLines/>
        <w:pageBreakBefore w:val="0"/>
        <w:widowControl/>
        <w:kinsoku w:val="0"/>
        <w:wordWrap/>
        <w:overflowPunct/>
        <w:topLinePunct w:val="0"/>
        <w:autoSpaceDE w:val="0"/>
        <w:autoSpaceDN w:val="0"/>
        <w:bidi w:val="0"/>
        <w:adjustRightInd w:val="0"/>
        <w:snapToGrid w:val="0"/>
        <w:textAlignment w:val="baseline"/>
      </w:pPr>
      <w:r>
        <w:rPr>
          <w:rFonts w:hint="eastAsia"/>
          <w:lang w:val="en-US" w:eastAsia="zh-CN"/>
        </w:rPr>
        <w:t>4  锅炉钢结构</w:t>
      </w:r>
      <w:bookmarkEnd w:id="18"/>
    </w:p>
    <w:p w14:paraId="413099C3">
      <w:pPr>
        <w:pStyle w:val="5"/>
        <w:bidi w:val="0"/>
        <w:rPr>
          <w:rFonts w:hint="default"/>
          <w:lang w:val="en-US"/>
        </w:rPr>
      </w:pPr>
      <w:r>
        <w:rPr>
          <w:rFonts w:hint="eastAsia"/>
        </w:rPr>
        <w:t>4.1</w:t>
      </w:r>
      <w:r>
        <w:rPr>
          <w:rFonts w:hint="eastAsia"/>
          <w:lang w:val="en-US" w:eastAsia="zh-CN"/>
        </w:rPr>
        <w:t xml:space="preserve"> </w:t>
      </w:r>
      <w:r>
        <w:rPr>
          <w:rFonts w:hint="eastAsia"/>
        </w:rPr>
        <w:t xml:space="preserve"> </w:t>
      </w:r>
      <w:r>
        <w:rPr>
          <w:rFonts w:hint="eastAsia"/>
          <w:lang w:val="en-US" w:eastAsia="zh-CN"/>
        </w:rPr>
        <w:t>基本要求</w:t>
      </w:r>
    </w:p>
    <w:p w14:paraId="7FF3315C">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9"/>
        <w:rPr>
          <w:rFonts w:hint="eastAsia" w:ascii="宋体" w:hAnsi="宋体" w:eastAsia="宋体" w:cs="宋体"/>
          <w:b w:val="0"/>
          <w:bCs w:val="0"/>
          <w:spacing w:val="0"/>
          <w:sz w:val="21"/>
          <w:szCs w:val="21"/>
        </w:rPr>
      </w:pPr>
      <w:r>
        <w:rPr>
          <w:rStyle w:val="45"/>
          <w:rFonts w:hint="eastAsia" w:ascii="宋体" w:hAnsi="宋体" w:eastAsia="宋体" w:cs="宋体"/>
        </w:rPr>
        <w:t>4.1.1</w:t>
      </w:r>
      <w:r>
        <w:rPr>
          <w:rStyle w:val="45"/>
          <w:rFonts w:hint="eastAsia" w:ascii="宋体" w:hAnsi="宋体" w:eastAsia="宋体" w:cs="宋体"/>
          <w:lang w:val="en-US" w:eastAsia="zh-CN"/>
        </w:rPr>
        <w:t xml:space="preserve"> </w:t>
      </w:r>
      <w:r>
        <w:rPr>
          <w:rFonts w:hint="eastAsia" w:ascii="宋体" w:hAnsi="宋体" w:eastAsia="宋体" w:cs="宋体"/>
          <w:b w:val="0"/>
          <w:bCs w:val="0"/>
          <w:spacing w:val="-14"/>
          <w:sz w:val="21"/>
          <w:szCs w:val="21"/>
          <w:lang w:val="en-US" w:eastAsia="zh-CN"/>
        </w:rPr>
        <w:t xml:space="preserve"> </w:t>
      </w:r>
      <w:r>
        <w:rPr>
          <w:rFonts w:hint="eastAsia" w:ascii="宋体" w:hAnsi="宋体" w:eastAsia="宋体" w:cs="宋体"/>
          <w:b w:val="0"/>
          <w:bCs w:val="0"/>
          <w:spacing w:val="0"/>
          <w:sz w:val="21"/>
          <w:szCs w:val="21"/>
          <w:lang w:val="en-US" w:eastAsia="zh-CN"/>
        </w:rPr>
        <w:t>本章适用于锅炉钢结构、平台扶梯等有关金属结构的施工</w:t>
      </w:r>
      <w:r>
        <w:rPr>
          <w:rFonts w:hint="eastAsia" w:ascii="宋体" w:hAnsi="宋体" w:eastAsia="宋体" w:cs="宋体"/>
          <w:b w:val="0"/>
          <w:bCs w:val="0"/>
          <w:spacing w:val="0"/>
          <w:sz w:val="21"/>
          <w:szCs w:val="21"/>
        </w:rPr>
        <w:t>。</w:t>
      </w:r>
    </w:p>
    <w:p w14:paraId="06AA0AA6">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9"/>
        <w:rPr>
          <w:rFonts w:hint="eastAsia" w:ascii="宋体" w:hAnsi="宋体" w:eastAsia="宋体" w:cs="宋体"/>
          <w:spacing w:val="0"/>
          <w:sz w:val="21"/>
          <w:szCs w:val="21"/>
          <w:highlight w:val="none"/>
        </w:rPr>
      </w:pPr>
      <w:r>
        <w:rPr>
          <w:rStyle w:val="45"/>
          <w:rFonts w:hint="eastAsia" w:ascii="宋体" w:hAnsi="宋体" w:eastAsia="宋体" w:cs="宋体"/>
          <w:spacing w:val="0"/>
          <w:sz w:val="21"/>
        </w:rPr>
        <w:t>4.1.</w:t>
      </w:r>
      <w:r>
        <w:rPr>
          <w:rStyle w:val="45"/>
          <w:rFonts w:hint="eastAsia" w:ascii="宋体" w:hAnsi="宋体" w:eastAsia="宋体" w:cs="宋体"/>
          <w:spacing w:val="0"/>
          <w:sz w:val="21"/>
          <w:lang w:val="en-US" w:eastAsia="zh-CN"/>
        </w:rPr>
        <w:t>2</w:t>
      </w:r>
      <w:r>
        <w:rPr>
          <w:rFonts w:hint="eastAsia" w:ascii="宋体" w:hAnsi="宋体" w:eastAsia="宋体" w:cs="宋体"/>
          <w:b w:val="0"/>
          <w:bCs w:val="0"/>
          <w:spacing w:val="0"/>
          <w:sz w:val="21"/>
          <w:szCs w:val="21"/>
          <w:lang w:val="en-US" w:eastAsia="zh-CN"/>
        </w:rPr>
        <w:t xml:space="preserve">  </w:t>
      </w:r>
      <w:r>
        <w:rPr>
          <w:rFonts w:hint="eastAsia" w:ascii="宋体" w:hAnsi="宋体" w:eastAsia="宋体" w:cs="宋体"/>
          <w:spacing w:val="0"/>
          <w:sz w:val="21"/>
          <w:szCs w:val="21"/>
          <w:lang w:val="en-US" w:eastAsia="zh-CN"/>
        </w:rPr>
        <w:t>锅炉钢结构在安装前，应根据图纸要求清点数量，并作下</w:t>
      </w:r>
      <w:r>
        <w:rPr>
          <w:rFonts w:hint="eastAsia" w:ascii="宋体" w:hAnsi="宋体" w:eastAsia="宋体" w:cs="宋体"/>
          <w:spacing w:val="0"/>
          <w:sz w:val="21"/>
          <w:szCs w:val="21"/>
          <w:highlight w:val="none"/>
          <w:lang w:val="en-US" w:eastAsia="zh-CN"/>
        </w:rPr>
        <w:t>列检查</w:t>
      </w:r>
      <w:r>
        <w:rPr>
          <w:rFonts w:hint="eastAsia" w:ascii="宋体" w:hAnsi="宋体" w:eastAsia="宋体" w:cs="宋体"/>
          <w:spacing w:val="0"/>
          <w:sz w:val="21"/>
          <w:szCs w:val="21"/>
          <w:highlight w:val="none"/>
        </w:rPr>
        <w:t>：</w:t>
      </w:r>
    </w:p>
    <w:p w14:paraId="60943912">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spacing w:val="0"/>
          <w:sz w:val="21"/>
          <w:szCs w:val="21"/>
          <w:highlight w:val="none"/>
        </w:rPr>
      </w:pPr>
      <w:r>
        <w:rPr>
          <w:rFonts w:hint="eastAsia" w:ascii="宋体" w:hAnsi="宋体" w:eastAsia="宋体"/>
          <w:spacing w:val="0"/>
          <w:sz w:val="21"/>
        </w:rPr>
        <w:t>a</w:t>
      </w:r>
      <w:r>
        <w:rPr>
          <w:rFonts w:ascii="宋体" w:hAnsi="宋体" w:eastAsia="宋体"/>
          <w:spacing w:val="0"/>
          <w:sz w:val="21"/>
        </w:rPr>
        <w:t>）</w:t>
      </w:r>
      <w:r>
        <w:rPr>
          <w:rFonts w:hint="eastAsia" w:ascii="宋体" w:hAnsi="宋体" w:eastAsia="宋体"/>
          <w:spacing w:val="0"/>
          <w:sz w:val="21"/>
        </w:rPr>
        <w:t xml:space="preserve"> </w:t>
      </w:r>
      <w:r>
        <w:rPr>
          <w:rFonts w:ascii="宋体" w:hAnsi="宋体" w:eastAsia="宋体" w:cs="宋体"/>
          <w:spacing w:val="0"/>
          <w:sz w:val="21"/>
          <w:szCs w:val="21"/>
          <w:highlight w:val="none"/>
        </w:rPr>
        <w:t>外形尺寸应符合图纸，允许偏差符合</w:t>
      </w:r>
      <w:r>
        <w:rPr>
          <w:rFonts w:hint="eastAsia" w:ascii="宋体" w:hAnsi="宋体" w:eastAsia="宋体" w:cs="宋体"/>
          <w:spacing w:val="0"/>
          <w:sz w:val="21"/>
          <w:szCs w:val="21"/>
          <w:highlight w:val="none"/>
          <w:lang w:val="en-US" w:eastAsia="zh-CN"/>
        </w:rPr>
        <w:t>设计要求</w:t>
      </w:r>
      <w:r>
        <w:rPr>
          <w:rFonts w:ascii="宋体" w:hAnsi="宋体" w:eastAsia="宋体" w:cs="宋体"/>
          <w:spacing w:val="0"/>
          <w:sz w:val="21"/>
          <w:szCs w:val="21"/>
          <w:highlight w:val="none"/>
        </w:rPr>
        <w:t>。</w:t>
      </w:r>
    </w:p>
    <w:p w14:paraId="59902863">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spacing w:val="0"/>
          <w:sz w:val="21"/>
          <w:szCs w:val="21"/>
        </w:rPr>
      </w:pPr>
      <w:r>
        <w:rPr>
          <w:rFonts w:hint="eastAsia" w:ascii="宋体" w:hAnsi="宋体" w:eastAsia="宋体"/>
          <w:spacing w:val="0"/>
          <w:sz w:val="21"/>
        </w:rPr>
        <w:t>b</w:t>
      </w:r>
      <w:r>
        <w:rPr>
          <w:rFonts w:ascii="宋体" w:hAnsi="宋体" w:eastAsia="宋体"/>
          <w:spacing w:val="0"/>
          <w:sz w:val="21"/>
        </w:rPr>
        <w:t>）</w:t>
      </w:r>
      <w:r>
        <w:rPr>
          <w:rFonts w:hint="eastAsia" w:ascii="宋体" w:hAnsi="宋体" w:eastAsia="宋体"/>
          <w:spacing w:val="0"/>
          <w:sz w:val="21"/>
        </w:rPr>
        <w:t xml:space="preserve"> </w:t>
      </w:r>
      <w:r>
        <w:rPr>
          <w:rFonts w:ascii="宋体" w:hAnsi="宋体" w:eastAsia="宋体" w:cs="宋体"/>
          <w:spacing w:val="0"/>
          <w:sz w:val="21"/>
          <w:szCs w:val="21"/>
        </w:rPr>
        <w:t>检查焊缝外观质量，以及设备外观有无锈蚀、重皮和裂纹等缺陷。</w:t>
      </w:r>
    </w:p>
    <w:p w14:paraId="552EC382">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spacing w:val="0"/>
          <w:sz w:val="21"/>
          <w:szCs w:val="21"/>
        </w:rPr>
      </w:pPr>
      <w:r>
        <w:rPr>
          <w:rFonts w:hint="eastAsia" w:ascii="宋体" w:hAnsi="宋体" w:eastAsia="宋体"/>
          <w:spacing w:val="0"/>
          <w:sz w:val="21"/>
        </w:rPr>
        <w:t>c</w:t>
      </w:r>
      <w:r>
        <w:rPr>
          <w:rFonts w:ascii="宋体" w:hAnsi="宋体" w:eastAsia="宋体"/>
          <w:spacing w:val="0"/>
          <w:sz w:val="21"/>
        </w:rPr>
        <w:t>）</w:t>
      </w:r>
      <w:r>
        <w:rPr>
          <w:rFonts w:hint="eastAsia" w:ascii="宋体" w:hAnsi="宋体" w:eastAsia="宋体"/>
          <w:spacing w:val="0"/>
          <w:sz w:val="21"/>
        </w:rPr>
        <w:t xml:space="preserve"> </w:t>
      </w:r>
      <w:r>
        <w:rPr>
          <w:rFonts w:ascii="宋体" w:hAnsi="宋体" w:eastAsia="宋体" w:cs="宋体"/>
          <w:spacing w:val="0"/>
          <w:sz w:val="21"/>
          <w:szCs w:val="21"/>
        </w:rPr>
        <w:t>用光谱逐件分析复查合金钢零部件。</w:t>
      </w:r>
    </w:p>
    <w:p w14:paraId="3051032B">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spacing w:val="0"/>
          <w:sz w:val="21"/>
          <w:szCs w:val="21"/>
        </w:rPr>
      </w:pPr>
      <w:r>
        <w:rPr>
          <w:rFonts w:hint="eastAsia" w:ascii="宋体" w:hAnsi="宋体" w:eastAsia="宋体"/>
          <w:spacing w:val="0"/>
          <w:sz w:val="21"/>
          <w:lang w:val="en-US" w:eastAsia="zh-CN"/>
        </w:rPr>
        <w:t>d</w:t>
      </w:r>
      <w:r>
        <w:rPr>
          <w:rFonts w:ascii="宋体" w:hAnsi="宋体" w:eastAsia="宋体"/>
          <w:spacing w:val="0"/>
          <w:sz w:val="21"/>
        </w:rPr>
        <w:t>）</w:t>
      </w:r>
      <w:r>
        <w:rPr>
          <w:rFonts w:hint="eastAsia" w:ascii="宋体" w:hAnsi="宋体" w:eastAsia="宋体"/>
          <w:spacing w:val="0"/>
          <w:sz w:val="21"/>
        </w:rPr>
        <w:t xml:space="preserve"> </w:t>
      </w:r>
      <w:r>
        <w:rPr>
          <w:rFonts w:ascii="宋体" w:hAnsi="宋体" w:eastAsia="宋体" w:cs="宋体"/>
          <w:spacing w:val="0"/>
          <w:sz w:val="21"/>
          <w:szCs w:val="21"/>
        </w:rPr>
        <w:t>检查钢结构油漆的外观质量应符合技术协议要求。</w:t>
      </w:r>
    </w:p>
    <w:p w14:paraId="4F1EFCA6">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9"/>
        <w:rPr>
          <w:rFonts w:hint="eastAsia" w:ascii="宋体" w:hAnsi="宋体" w:eastAsia="宋体" w:cs="宋体"/>
          <w:b w:val="0"/>
          <w:bCs w:val="0"/>
          <w:spacing w:val="0"/>
          <w:sz w:val="21"/>
          <w:szCs w:val="21"/>
        </w:rPr>
      </w:pPr>
      <w:r>
        <w:rPr>
          <w:rStyle w:val="45"/>
          <w:rFonts w:hint="eastAsia" w:ascii="宋体" w:hAnsi="宋体" w:eastAsia="宋体" w:cs="宋体"/>
          <w:spacing w:val="0"/>
          <w:sz w:val="21"/>
        </w:rPr>
        <w:t>4.1.4</w:t>
      </w:r>
      <w:r>
        <w:rPr>
          <w:rFonts w:hint="eastAsia" w:ascii="宋体" w:hAnsi="宋体" w:eastAsia="宋体" w:cs="宋体"/>
          <w:b w:val="0"/>
          <w:bCs w:val="0"/>
          <w:spacing w:val="0"/>
          <w:sz w:val="21"/>
          <w:szCs w:val="21"/>
        </w:rPr>
        <w:t xml:space="preserve">  锅炉钢结构校正时应符合下列要求：</w:t>
      </w:r>
    </w:p>
    <w:p w14:paraId="67F9492A">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hint="eastAsia" w:ascii="宋体" w:hAnsi="宋体" w:eastAsia="宋体" w:cs="宋体"/>
          <w:b w:val="0"/>
          <w:bCs w:val="0"/>
          <w:spacing w:val="0"/>
          <w:sz w:val="21"/>
          <w:szCs w:val="21"/>
        </w:rPr>
      </w:pPr>
      <w:r>
        <w:rPr>
          <w:rFonts w:hint="eastAsia" w:ascii="宋体" w:hAnsi="宋体" w:eastAsia="宋体" w:cs="宋体"/>
          <w:spacing w:val="0"/>
          <w:sz w:val="21"/>
        </w:rPr>
        <w:t xml:space="preserve">a） </w:t>
      </w:r>
      <w:r>
        <w:rPr>
          <w:rFonts w:hint="eastAsia" w:ascii="宋体" w:hAnsi="宋体" w:eastAsia="宋体" w:cs="宋体"/>
          <w:b w:val="0"/>
          <w:bCs w:val="0"/>
          <w:spacing w:val="0"/>
          <w:sz w:val="21"/>
          <w:szCs w:val="21"/>
        </w:rPr>
        <w:t>冷态校正后不得有凹凸、裂纹等损伤，环境温度低于零下 20℃时，不得锤击。</w:t>
      </w:r>
    </w:p>
    <w:p w14:paraId="6217D509">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420" w:leftChars="200" w:right="0" w:rightChars="0" w:firstLine="0" w:firstLineChars="0"/>
        <w:jc w:val="both"/>
        <w:textAlignment w:val="baseline"/>
        <w:outlineLvl w:val="9"/>
        <w:rPr>
          <w:rFonts w:hint="eastAsia" w:ascii="宋体" w:hAnsi="宋体" w:eastAsia="宋体" w:cs="宋体"/>
          <w:b w:val="0"/>
          <w:bCs w:val="0"/>
          <w:color w:val="0070C0"/>
          <w:spacing w:val="0"/>
          <w:sz w:val="21"/>
          <w:szCs w:val="21"/>
        </w:rPr>
      </w:pPr>
      <w:r>
        <w:rPr>
          <w:rFonts w:hint="eastAsia" w:ascii="宋体" w:hAnsi="宋体" w:eastAsia="宋体" w:cs="宋体"/>
          <w:spacing w:val="0"/>
          <w:sz w:val="21"/>
        </w:rPr>
        <w:t xml:space="preserve">b） </w:t>
      </w:r>
      <w:r>
        <w:rPr>
          <w:rFonts w:hint="eastAsia" w:ascii="宋体" w:hAnsi="宋体" w:eastAsia="宋体" w:cs="宋体"/>
          <w:b w:val="0"/>
          <w:bCs w:val="0"/>
          <w:spacing w:val="0"/>
          <w:sz w:val="21"/>
          <w:szCs w:val="21"/>
        </w:rPr>
        <w:t>加热校正时的加热温度，对碳钢不宜超过临界温度 A</w:t>
      </w:r>
      <w:r>
        <w:rPr>
          <w:rFonts w:hint="eastAsia" w:ascii="宋体" w:hAnsi="宋体" w:eastAsia="宋体" w:cs="宋体"/>
          <w:b w:val="0"/>
          <w:bCs w:val="0"/>
          <w:spacing w:val="0"/>
          <w:sz w:val="21"/>
          <w:szCs w:val="21"/>
          <w:lang w:val="en-US" w:eastAsia="zh-CN"/>
        </w:rPr>
        <w:t>c</w:t>
      </w:r>
      <w:r>
        <w:rPr>
          <w:rFonts w:hint="eastAsia" w:ascii="宋体" w:hAnsi="宋体" w:eastAsia="宋体" w:cs="宋体"/>
          <w:b w:val="0"/>
          <w:bCs w:val="0"/>
          <w:spacing w:val="0"/>
          <w:sz w:val="21"/>
          <w:szCs w:val="21"/>
        </w:rPr>
        <w:t>₃, 对合金钢应控制在钢材临界温度 A</w:t>
      </w:r>
      <w:r>
        <w:rPr>
          <w:rFonts w:hint="eastAsia" w:ascii="宋体" w:hAnsi="宋体" w:eastAsia="宋体" w:cs="宋体"/>
          <w:b w:val="0"/>
          <w:bCs w:val="0"/>
          <w:spacing w:val="0"/>
          <w:sz w:val="21"/>
          <w:szCs w:val="21"/>
          <w:lang w:val="en-US" w:eastAsia="zh-CN"/>
        </w:rPr>
        <w:t>c1</w:t>
      </w:r>
      <w:r>
        <w:rPr>
          <w:rFonts w:hint="eastAsia" w:ascii="宋体" w:hAnsi="宋体" w:eastAsia="宋体" w:cs="宋体"/>
          <w:b w:val="0"/>
          <w:bCs w:val="0"/>
          <w:spacing w:val="0"/>
          <w:sz w:val="21"/>
          <w:szCs w:val="21"/>
        </w:rPr>
        <w:t>以下</w:t>
      </w:r>
      <w:r>
        <w:rPr>
          <w:rFonts w:hint="eastAsia" w:ascii="宋体" w:hAnsi="宋体" w:eastAsia="宋体" w:cs="宋体"/>
          <w:b w:val="0"/>
          <w:bCs w:val="0"/>
          <w:color w:val="0070C0"/>
          <w:spacing w:val="0"/>
          <w:sz w:val="21"/>
          <w:szCs w:val="21"/>
        </w:rPr>
        <w:t>。</w:t>
      </w:r>
    </w:p>
    <w:p w14:paraId="73DD6D22">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9"/>
        <w:rPr>
          <w:rFonts w:ascii="宋体" w:hAnsi="宋体" w:eastAsia="宋体" w:cs="宋体"/>
          <w:b w:val="0"/>
          <w:bCs w:val="0"/>
          <w:spacing w:val="0"/>
          <w:sz w:val="21"/>
          <w:szCs w:val="21"/>
        </w:rPr>
      </w:pPr>
      <w:r>
        <w:rPr>
          <w:rStyle w:val="45"/>
          <w:rFonts w:hint="eastAsia" w:ascii="宋体" w:hAnsi="宋体" w:eastAsia="宋体" w:cs="宋体"/>
          <w:spacing w:val="0"/>
          <w:sz w:val="21"/>
        </w:rPr>
        <w:t>4.1.5</w:t>
      </w:r>
      <w:r>
        <w:rPr>
          <w:rFonts w:hint="eastAsia" w:ascii="宋体" w:hAnsi="宋体" w:eastAsia="宋体" w:cs="宋体"/>
          <w:b w:val="0"/>
          <w:bCs w:val="0"/>
          <w:spacing w:val="0"/>
          <w:sz w:val="21"/>
          <w:szCs w:val="21"/>
          <w:lang w:val="en-US" w:eastAsia="zh-CN"/>
        </w:rPr>
        <w:t xml:space="preserve">  钢结构和金属结构的堆放场地应平整坚实，并有必要的排水设施，构件堆放应平稳，垫木间的距离不应使构件产生变形</w:t>
      </w:r>
      <w:r>
        <w:rPr>
          <w:rFonts w:ascii="宋体" w:hAnsi="宋体" w:eastAsia="宋体" w:cs="宋体"/>
          <w:b w:val="0"/>
          <w:bCs w:val="0"/>
          <w:spacing w:val="0"/>
          <w:sz w:val="21"/>
          <w:szCs w:val="21"/>
        </w:rPr>
        <w:t>。</w:t>
      </w:r>
    </w:p>
    <w:p w14:paraId="69E2C9B4">
      <w:pPr>
        <w:pStyle w:val="5"/>
        <w:bidi w:val="0"/>
        <w:rPr>
          <w:rFonts w:hint="eastAsia" w:ascii="宋体" w:hAnsi="宋体" w:eastAsia="宋体" w:cs="宋体"/>
          <w:b w:val="0"/>
          <w:bCs w:val="0"/>
          <w:spacing w:val="0"/>
          <w:sz w:val="21"/>
          <w:szCs w:val="24"/>
          <w:lang w:val="en-US" w:eastAsia="zh-CN"/>
        </w:rPr>
      </w:pPr>
      <w:r>
        <w:rPr>
          <w:rFonts w:hint="eastAsia"/>
          <w:spacing w:val="0"/>
          <w:sz w:val="21"/>
          <w:lang w:val="en-US" w:eastAsia="zh-CN"/>
        </w:rPr>
        <w:t>4.2  垫铁安装</w:t>
      </w:r>
    </w:p>
    <w:p w14:paraId="2ACDD71A">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9"/>
        <w:rPr>
          <w:rFonts w:ascii="宋体" w:hAnsi="宋体" w:eastAsia="宋体" w:cs="宋体"/>
          <w:b w:val="0"/>
          <w:bCs w:val="0"/>
          <w:spacing w:val="0"/>
          <w:sz w:val="21"/>
          <w:szCs w:val="21"/>
        </w:rPr>
      </w:pPr>
      <w:r>
        <w:rPr>
          <w:rStyle w:val="45"/>
          <w:rFonts w:hint="eastAsia" w:ascii="宋体" w:hAnsi="宋体" w:eastAsia="宋体" w:cs="宋体"/>
          <w:spacing w:val="0"/>
          <w:sz w:val="21"/>
        </w:rPr>
        <w:t>4.</w:t>
      </w:r>
      <w:r>
        <w:rPr>
          <w:rStyle w:val="45"/>
          <w:rFonts w:hint="eastAsia" w:ascii="宋体" w:hAnsi="宋体" w:eastAsia="宋体" w:cs="宋体"/>
          <w:spacing w:val="0"/>
          <w:sz w:val="21"/>
          <w:lang w:val="en-US" w:eastAsia="zh-CN"/>
        </w:rPr>
        <w:t>2.</w:t>
      </w:r>
      <w:r>
        <w:rPr>
          <w:rStyle w:val="45"/>
          <w:rFonts w:hint="eastAsia" w:ascii="宋体" w:hAnsi="宋体" w:eastAsia="宋体" w:cs="宋体"/>
          <w:spacing w:val="0"/>
          <w:sz w:val="21"/>
        </w:rPr>
        <w:t>1</w:t>
      </w:r>
      <w:r>
        <w:rPr>
          <w:rStyle w:val="45"/>
          <w:rFonts w:hint="eastAsia" w:eastAsia="黑体"/>
          <w:spacing w:val="0"/>
          <w:sz w:val="21"/>
          <w:lang w:val="en-US" w:eastAsia="zh-CN"/>
        </w:rPr>
        <w:t xml:space="preserve"> </w:t>
      </w:r>
      <w:r>
        <w:rPr>
          <w:rStyle w:val="45"/>
          <w:rFonts w:hint="eastAsia"/>
          <w:spacing w:val="0"/>
          <w:sz w:val="21"/>
          <w:lang w:val="en-US" w:eastAsia="zh-CN"/>
        </w:rPr>
        <w:t xml:space="preserve"> </w:t>
      </w:r>
      <w:r>
        <w:rPr>
          <w:rFonts w:ascii="宋体" w:hAnsi="宋体" w:eastAsia="宋体" w:cs="宋体"/>
          <w:b w:val="0"/>
          <w:bCs w:val="0"/>
          <w:spacing w:val="0"/>
          <w:sz w:val="21"/>
          <w:szCs w:val="21"/>
        </w:rPr>
        <w:t>采</w:t>
      </w:r>
      <w:r>
        <w:rPr>
          <w:rFonts w:hint="eastAsia" w:ascii="宋体" w:hAnsi="宋体" w:eastAsia="宋体" w:cs="宋体"/>
          <w:b w:val="0"/>
          <w:bCs w:val="0"/>
          <w:spacing w:val="0"/>
          <w:sz w:val="21"/>
          <w:szCs w:val="21"/>
          <w:lang w:val="en-US" w:eastAsia="zh-CN"/>
        </w:rPr>
        <w:t>用垫铁安装时，垫铁应符合下列规</w:t>
      </w:r>
      <w:r>
        <w:rPr>
          <w:rFonts w:hint="eastAsia" w:ascii="宋体" w:hAnsi="宋体" w:eastAsia="宋体" w:cs="宋体"/>
          <w:spacing w:val="0"/>
          <w:sz w:val="21"/>
          <w:szCs w:val="21"/>
          <w:lang w:val="en-US" w:eastAsia="zh-CN"/>
        </w:rPr>
        <w:t>定</w:t>
      </w:r>
      <w:r>
        <w:rPr>
          <w:rFonts w:ascii="宋体" w:hAnsi="宋体" w:eastAsia="宋体" w:cs="宋体"/>
          <w:b w:val="0"/>
          <w:bCs w:val="0"/>
          <w:spacing w:val="0"/>
          <w:sz w:val="21"/>
          <w:szCs w:val="21"/>
        </w:rPr>
        <w:t xml:space="preserve">： </w:t>
      </w:r>
    </w:p>
    <w:p w14:paraId="24FB63FB">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sz w:val="21"/>
          <w:szCs w:val="21"/>
        </w:rPr>
      </w:pPr>
      <w:r>
        <w:rPr>
          <w:rFonts w:hint="eastAsia" w:ascii="宋体" w:hAnsi="宋体" w:eastAsia="宋体" w:cs="宋体"/>
          <w:spacing w:val="0"/>
          <w:sz w:val="21"/>
        </w:rPr>
        <w:t xml:space="preserve">a） </w:t>
      </w:r>
      <w:r>
        <w:rPr>
          <w:rFonts w:hint="eastAsia" w:ascii="宋体" w:hAnsi="宋体" w:eastAsia="宋体" w:cs="宋体"/>
          <w:b w:val="0"/>
          <w:bCs w:val="0"/>
          <w:spacing w:val="0"/>
          <w:sz w:val="21"/>
          <w:szCs w:val="21"/>
          <w:lang w:val="en-US" w:eastAsia="zh-CN"/>
        </w:rPr>
        <w:t>垫铁表面应平整</w:t>
      </w:r>
      <w:r>
        <w:rPr>
          <w:rFonts w:ascii="宋体" w:hAnsi="宋体" w:eastAsia="宋体" w:cs="宋体"/>
          <w:b w:val="0"/>
          <w:bCs w:val="0"/>
          <w:spacing w:val="0"/>
          <w:sz w:val="21"/>
          <w:szCs w:val="21"/>
        </w:rPr>
        <w:t>。</w:t>
      </w:r>
    </w:p>
    <w:p w14:paraId="7D242C15">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sz w:val="21"/>
          <w:szCs w:val="21"/>
        </w:rPr>
      </w:pPr>
      <w:r>
        <w:rPr>
          <w:rFonts w:hint="eastAsia" w:ascii="宋体" w:hAnsi="宋体" w:eastAsia="宋体" w:cs="宋体"/>
          <w:spacing w:val="0"/>
          <w:sz w:val="21"/>
        </w:rPr>
        <w:t xml:space="preserve">b） </w:t>
      </w:r>
      <w:r>
        <w:rPr>
          <w:rFonts w:hint="eastAsia" w:ascii="宋体" w:hAnsi="宋体" w:eastAsia="宋体" w:cs="宋体"/>
          <w:b w:val="0"/>
          <w:bCs w:val="0"/>
          <w:spacing w:val="0"/>
          <w:sz w:val="21"/>
          <w:szCs w:val="21"/>
          <w:lang w:val="en-US" w:eastAsia="zh-CN"/>
        </w:rPr>
        <w:t>每组垫铁不应超过3块，其宽度宜为80mm～200mm, 长度比柱脚底板两边各长出10mm, 厚的应放置在下层</w:t>
      </w:r>
      <w:r>
        <w:rPr>
          <w:rFonts w:ascii="宋体" w:hAnsi="宋体" w:eastAsia="宋体" w:cs="宋体"/>
          <w:b w:val="0"/>
          <w:bCs w:val="0"/>
          <w:spacing w:val="0"/>
          <w:sz w:val="21"/>
          <w:szCs w:val="21"/>
        </w:rPr>
        <w:t>。</w:t>
      </w:r>
    </w:p>
    <w:p w14:paraId="6A0FC515">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sz w:val="21"/>
          <w:szCs w:val="21"/>
        </w:rPr>
      </w:pPr>
      <w:r>
        <w:rPr>
          <w:rFonts w:hint="eastAsia" w:ascii="宋体" w:hAnsi="宋体" w:eastAsia="宋体" w:cs="宋体"/>
          <w:spacing w:val="0"/>
          <w:sz w:val="21"/>
          <w:lang w:val="en-US" w:eastAsia="zh-CN"/>
        </w:rPr>
        <w:t>c</w:t>
      </w:r>
      <w:r>
        <w:rPr>
          <w:rFonts w:hint="eastAsia" w:ascii="宋体" w:hAnsi="宋体" w:eastAsia="宋体" w:cs="宋体"/>
          <w:spacing w:val="0"/>
          <w:sz w:val="21"/>
        </w:rPr>
        <w:t xml:space="preserve">） </w:t>
      </w:r>
      <w:r>
        <w:rPr>
          <w:rFonts w:hint="eastAsia" w:ascii="宋体" w:hAnsi="宋体" w:eastAsia="宋体" w:cs="宋体"/>
          <w:b w:val="0"/>
          <w:bCs w:val="0"/>
          <w:spacing w:val="0"/>
          <w:sz w:val="21"/>
          <w:szCs w:val="21"/>
          <w:lang w:val="en-US" w:eastAsia="zh-CN"/>
        </w:rPr>
        <w:t>垫铁应布置在立柱底板的立筋板下方，每个立柱下垫铁的承压总面积可根据二次灌浆前柱底板荷载和地脚螺栓的紧固拉力计算，垫铁单位面积的承压力不应大于基础设计混凝土强度等级的60%</w:t>
      </w:r>
      <w:r>
        <w:rPr>
          <w:rFonts w:ascii="宋体" w:hAnsi="宋体" w:eastAsia="宋体" w:cs="宋体"/>
          <w:b w:val="0"/>
          <w:bCs w:val="0"/>
          <w:spacing w:val="0"/>
          <w:sz w:val="21"/>
          <w:szCs w:val="21"/>
        </w:rPr>
        <w:t>。</w:t>
      </w:r>
    </w:p>
    <w:p w14:paraId="000DF688">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sz w:val="21"/>
          <w:szCs w:val="21"/>
        </w:rPr>
      </w:pPr>
      <w:r>
        <w:rPr>
          <w:rFonts w:hint="eastAsia" w:ascii="宋体" w:hAnsi="宋体" w:eastAsia="宋体" w:cs="宋体"/>
          <w:spacing w:val="0"/>
          <w:sz w:val="21"/>
          <w:lang w:val="en-US" w:eastAsia="zh-CN"/>
        </w:rPr>
        <w:t>d</w:t>
      </w:r>
      <w:r>
        <w:rPr>
          <w:rFonts w:hint="eastAsia" w:ascii="宋体" w:hAnsi="宋体" w:eastAsia="宋体" w:cs="宋体"/>
          <w:spacing w:val="0"/>
          <w:sz w:val="21"/>
        </w:rPr>
        <w:t xml:space="preserve">） </w:t>
      </w:r>
      <w:r>
        <w:rPr>
          <w:rFonts w:hint="eastAsia" w:ascii="宋体" w:hAnsi="宋体" w:eastAsia="宋体" w:cs="宋体"/>
          <w:b w:val="0"/>
          <w:bCs w:val="0"/>
          <w:spacing w:val="0"/>
          <w:sz w:val="21"/>
          <w:szCs w:val="21"/>
          <w:lang w:val="en-US" w:eastAsia="zh-CN"/>
        </w:rPr>
        <w:t>垫铁安装应无松动，在灌浆前与柱脚底板点焊牢固</w:t>
      </w:r>
      <w:r>
        <w:rPr>
          <w:rFonts w:ascii="宋体" w:hAnsi="宋体" w:eastAsia="宋体" w:cs="宋体"/>
          <w:b w:val="0"/>
          <w:bCs w:val="0"/>
          <w:spacing w:val="0"/>
          <w:sz w:val="21"/>
          <w:szCs w:val="21"/>
        </w:rPr>
        <w:t>。</w:t>
      </w:r>
    </w:p>
    <w:p w14:paraId="5E32D46A">
      <w:pPr>
        <w:pStyle w:val="6"/>
        <w:bidi w:val="0"/>
        <w:rPr>
          <w:rFonts w:hint="eastAsia" w:ascii="宋体" w:hAnsi="宋体" w:eastAsia="宋体" w:cs="宋体"/>
          <w:spacing w:val="0"/>
          <w:sz w:val="21"/>
        </w:rPr>
      </w:pPr>
      <w:r>
        <w:rPr>
          <w:rFonts w:hint="eastAsia" w:ascii="宋体" w:hAnsi="宋体" w:eastAsia="宋体" w:cs="宋体"/>
        </w:rPr>
        <w:t>4.2.</w:t>
      </w:r>
      <w:r>
        <w:rPr>
          <w:rFonts w:hint="eastAsia" w:ascii="宋体" w:hAnsi="宋体" w:eastAsia="宋体" w:cs="宋体"/>
          <w:lang w:val="en-US" w:eastAsia="zh-CN"/>
        </w:rPr>
        <w:t>2</w:t>
      </w:r>
      <w:r>
        <w:rPr>
          <w:rStyle w:val="45"/>
          <w:rFonts w:hint="eastAsia" w:ascii="宋体" w:hAnsi="宋体" w:eastAsia="宋体" w:cs="宋体"/>
          <w:lang w:val="en-US" w:eastAsia="zh-CN"/>
        </w:rPr>
        <w:t xml:space="preserve">  </w:t>
      </w:r>
      <w:r>
        <w:rPr>
          <w:rFonts w:hint="eastAsia" w:ascii="宋体" w:hAnsi="宋体" w:eastAsia="宋体" w:cs="宋体"/>
          <w:spacing w:val="0"/>
          <w:sz w:val="21"/>
        </w:rPr>
        <w:t>采用带调整螺母的地脚螺栓支撑柱底板结构时，应符合下列规定：</w:t>
      </w:r>
    </w:p>
    <w:p w14:paraId="4572F39D">
      <w:pPr>
        <w:pStyle w:val="6"/>
        <w:bidi w:val="0"/>
        <w:ind w:firstLine="420" w:firstLineChars="200"/>
        <w:rPr>
          <w:b w:val="0"/>
          <w:bCs w:val="0"/>
          <w:spacing w:val="0"/>
          <w:sz w:val="21"/>
          <w:szCs w:val="21"/>
        </w:rPr>
      </w:pPr>
      <w:r>
        <w:rPr>
          <w:rFonts w:hint="eastAsia" w:ascii="宋体" w:hAnsi="宋体" w:eastAsia="宋体" w:cs="宋体"/>
          <w:spacing w:val="0"/>
          <w:sz w:val="21"/>
        </w:rPr>
        <w:t xml:space="preserve">a） </w:t>
      </w:r>
      <w:r>
        <w:rPr>
          <w:rFonts w:ascii="宋体" w:hAnsi="宋体" w:eastAsia="宋体" w:cs="宋体"/>
          <w:b w:val="0"/>
          <w:bCs w:val="0"/>
          <w:spacing w:val="0"/>
          <w:sz w:val="21"/>
          <w:szCs w:val="21"/>
        </w:rPr>
        <w:t>检查地脚螺栓垂直度及间距应符合设计要求。</w:t>
      </w:r>
    </w:p>
    <w:p w14:paraId="29520DAF">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sz w:val="21"/>
          <w:szCs w:val="21"/>
        </w:rPr>
      </w:pPr>
      <w:bookmarkStart w:id="19" w:name="bookmark114"/>
      <w:bookmarkEnd w:id="19"/>
      <w:bookmarkStart w:id="20" w:name="bookmark20"/>
      <w:bookmarkEnd w:id="20"/>
      <w:r>
        <w:rPr>
          <w:rFonts w:hint="eastAsia" w:ascii="宋体" w:hAnsi="宋体" w:eastAsia="宋体" w:cs="宋体"/>
          <w:spacing w:val="0"/>
          <w:sz w:val="21"/>
          <w:lang w:val="en-US" w:eastAsia="zh-CN"/>
        </w:rPr>
        <w:t>b</w:t>
      </w:r>
      <w:r>
        <w:rPr>
          <w:rFonts w:hint="eastAsia" w:ascii="宋体" w:hAnsi="宋体" w:eastAsia="宋体" w:cs="宋体"/>
          <w:spacing w:val="0"/>
          <w:sz w:val="21"/>
        </w:rPr>
        <w:t xml:space="preserve">） </w:t>
      </w:r>
      <w:r>
        <w:rPr>
          <w:rFonts w:ascii="宋体" w:hAnsi="宋体" w:eastAsia="宋体" w:cs="宋体"/>
          <w:b w:val="0"/>
          <w:bCs w:val="0"/>
          <w:spacing w:val="0"/>
          <w:sz w:val="21"/>
          <w:szCs w:val="21"/>
        </w:rPr>
        <w:t xml:space="preserve">柱底板表面留有的油漆或油脂，安装前应清理干净。 </w:t>
      </w:r>
    </w:p>
    <w:p w14:paraId="19913970">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sz w:val="21"/>
          <w:szCs w:val="21"/>
        </w:rPr>
      </w:pPr>
      <w:r>
        <w:rPr>
          <w:rFonts w:hint="eastAsia" w:ascii="宋体" w:hAnsi="宋体" w:eastAsia="宋体" w:cs="宋体"/>
          <w:spacing w:val="0"/>
          <w:sz w:val="21"/>
          <w:lang w:val="en-US" w:eastAsia="zh-CN"/>
        </w:rPr>
        <w:t>c</w:t>
      </w:r>
      <w:r>
        <w:rPr>
          <w:rFonts w:hint="eastAsia" w:ascii="宋体" w:hAnsi="宋体" w:eastAsia="宋体" w:cs="宋体"/>
          <w:spacing w:val="0"/>
          <w:sz w:val="21"/>
        </w:rPr>
        <w:t xml:space="preserve">） </w:t>
      </w:r>
      <w:r>
        <w:rPr>
          <w:rFonts w:ascii="宋体" w:hAnsi="宋体" w:eastAsia="宋体" w:cs="宋体"/>
          <w:b w:val="0"/>
          <w:bCs w:val="0"/>
          <w:spacing w:val="0"/>
          <w:sz w:val="21"/>
          <w:szCs w:val="21"/>
        </w:rPr>
        <w:t>调整螺母受力均匀，并按设计要求锁定。</w:t>
      </w:r>
    </w:p>
    <w:p w14:paraId="58392E50">
      <w:pPr>
        <w:pStyle w:val="5"/>
        <w:bidi w:val="0"/>
        <w:rPr>
          <w:b w:val="0"/>
          <w:bCs w:val="0"/>
        </w:rPr>
      </w:pPr>
      <w:r>
        <w:t xml:space="preserve">4.3 </w:t>
      </w:r>
      <w:r>
        <w:rPr>
          <w:rFonts w:hint="eastAsia"/>
          <w:lang w:val="en-US" w:eastAsia="zh-CN"/>
        </w:rPr>
        <w:t xml:space="preserve"> </w:t>
      </w:r>
      <w:r>
        <w:t>锅炉钢结构安装</w:t>
      </w:r>
    </w:p>
    <w:p w14:paraId="703C30C1">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9"/>
        <w:rPr>
          <w:rFonts w:hint="eastAsia" w:ascii="宋体" w:hAnsi="宋体" w:eastAsia="宋体" w:cs="宋体"/>
          <w:b w:val="0"/>
          <w:bCs w:val="0"/>
          <w:spacing w:val="0"/>
          <w:sz w:val="21"/>
          <w:szCs w:val="21"/>
        </w:rPr>
      </w:pPr>
      <w:r>
        <w:rPr>
          <w:rStyle w:val="45"/>
          <w:rFonts w:hint="eastAsia" w:ascii="宋体" w:hAnsi="宋体" w:eastAsia="宋体" w:cs="宋体"/>
        </w:rPr>
        <w:t>4.3.1</w:t>
      </w:r>
      <w:r>
        <w:rPr>
          <w:rStyle w:val="45"/>
          <w:rFonts w:hint="eastAsia" w:ascii="宋体" w:hAnsi="宋体" w:eastAsia="宋体" w:cs="宋体"/>
          <w:lang w:val="en-US" w:eastAsia="zh-CN"/>
        </w:rPr>
        <w:t xml:space="preserve">  </w:t>
      </w:r>
      <w:r>
        <w:rPr>
          <w:rFonts w:hint="eastAsia" w:ascii="宋体" w:hAnsi="宋体" w:eastAsia="宋体" w:cs="宋体"/>
          <w:b w:val="0"/>
          <w:bCs w:val="0"/>
          <w:spacing w:val="0"/>
          <w:sz w:val="21"/>
          <w:szCs w:val="21"/>
        </w:rPr>
        <w:t>立柱对接和构架组合应在稳固的组合架上进行，组合架应找平。</w:t>
      </w:r>
    </w:p>
    <w:p w14:paraId="4761BD8F">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9"/>
        <w:rPr>
          <w:rFonts w:hint="eastAsia" w:ascii="宋体" w:hAnsi="宋体" w:eastAsia="宋体" w:cs="宋体"/>
          <w:b w:val="0"/>
          <w:bCs w:val="0"/>
          <w:spacing w:val="0"/>
          <w:sz w:val="21"/>
          <w:szCs w:val="21"/>
        </w:rPr>
      </w:pPr>
      <w:r>
        <w:rPr>
          <w:rStyle w:val="45"/>
          <w:rFonts w:hint="eastAsia" w:ascii="宋体" w:hAnsi="宋体" w:eastAsia="宋体" w:cs="宋体"/>
          <w:spacing w:val="0"/>
          <w:sz w:val="21"/>
        </w:rPr>
        <w:t>4.3.</w:t>
      </w:r>
      <w:r>
        <w:rPr>
          <w:rStyle w:val="45"/>
          <w:rFonts w:hint="eastAsia" w:ascii="宋体" w:hAnsi="宋体" w:eastAsia="宋体" w:cs="宋体"/>
          <w:spacing w:val="0"/>
          <w:sz w:val="21"/>
          <w:lang w:val="en-US" w:eastAsia="zh-CN"/>
        </w:rPr>
        <w:t xml:space="preserve">2  </w:t>
      </w:r>
      <w:r>
        <w:rPr>
          <w:rFonts w:hint="eastAsia" w:ascii="宋体" w:hAnsi="宋体" w:eastAsia="宋体" w:cs="宋体"/>
          <w:b w:val="0"/>
          <w:bCs w:val="0"/>
          <w:spacing w:val="0"/>
          <w:sz w:val="21"/>
          <w:szCs w:val="21"/>
        </w:rPr>
        <w:t>锅炉钢结构安装前，应以第一段立柱柱顶标高为基准，在第一段立柱上划出1m标高线。</w:t>
      </w:r>
    </w:p>
    <w:p w14:paraId="5FF0021B">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9"/>
        <w:rPr>
          <w:rFonts w:ascii="宋体" w:hAnsi="宋体" w:eastAsia="宋体" w:cs="宋体"/>
          <w:sz w:val="21"/>
          <w:szCs w:val="21"/>
        </w:rPr>
      </w:pPr>
      <w:r>
        <w:rPr>
          <w:rStyle w:val="45"/>
          <w:rFonts w:hint="eastAsia" w:ascii="宋体" w:hAnsi="宋体" w:eastAsia="宋体" w:cs="宋体"/>
          <w:spacing w:val="0"/>
          <w:sz w:val="21"/>
        </w:rPr>
        <w:t>4.3.3</w:t>
      </w:r>
      <w:r>
        <w:rPr>
          <w:rStyle w:val="45"/>
          <w:rFonts w:hint="eastAsia" w:ascii="宋体" w:hAnsi="宋体" w:eastAsia="宋体" w:cs="宋体"/>
          <w:spacing w:val="0"/>
          <w:sz w:val="21"/>
          <w:lang w:val="en-US" w:eastAsia="zh-CN"/>
        </w:rPr>
        <w:t xml:space="preserve"> </w:t>
      </w:r>
      <w:r>
        <w:rPr>
          <w:rStyle w:val="45"/>
          <w:rFonts w:hint="eastAsia" w:eastAsia="黑体"/>
          <w:spacing w:val="0"/>
          <w:sz w:val="21"/>
          <w:lang w:val="en-US" w:eastAsia="zh-CN"/>
        </w:rPr>
        <w:t xml:space="preserve"> </w:t>
      </w:r>
      <w:r>
        <w:rPr>
          <w:rFonts w:ascii="宋体" w:hAnsi="宋体" w:eastAsia="宋体" w:cs="宋体"/>
          <w:spacing w:val="0"/>
          <w:sz w:val="21"/>
          <w:szCs w:val="21"/>
        </w:rPr>
        <w:t>锅炉钢结构组合件的允许偏差应符合表</w:t>
      </w:r>
      <w:r>
        <w:rPr>
          <w:rFonts w:hint="eastAsia" w:ascii="宋体" w:hAnsi="宋体" w:eastAsia="宋体" w:cs="宋体"/>
          <w:spacing w:val="0"/>
          <w:sz w:val="21"/>
          <w:szCs w:val="21"/>
          <w:lang w:val="en-US" w:eastAsia="zh-CN"/>
        </w:rPr>
        <w:t>2</w:t>
      </w:r>
      <w:r>
        <w:rPr>
          <w:rFonts w:ascii="宋体" w:hAnsi="宋体" w:eastAsia="宋体" w:cs="宋体"/>
          <w:spacing w:val="0"/>
          <w:sz w:val="21"/>
          <w:szCs w:val="21"/>
        </w:rPr>
        <w:t>的规定。</w:t>
      </w:r>
      <w:r>
        <w:rPr>
          <w:rFonts w:ascii="宋体" w:hAnsi="宋体" w:eastAsia="宋体" w:cs="宋体"/>
          <w:sz w:val="21"/>
          <w:szCs w:val="21"/>
        </w:rPr>
        <w:t xml:space="preserve"> </w:t>
      </w:r>
    </w:p>
    <w:p w14:paraId="26E5980F">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b w:val="0"/>
          <w:bCs w:val="0"/>
          <w:sz w:val="21"/>
          <w:szCs w:val="21"/>
        </w:rPr>
      </w:pPr>
      <w:r>
        <w:rPr>
          <w:rFonts w:ascii="黑体" w:hAnsi="黑体" w:eastAsia="黑体" w:cs="黑体"/>
          <w:b w:val="0"/>
          <w:bCs w:val="0"/>
          <w:spacing w:val="-6"/>
          <w:sz w:val="21"/>
          <w:szCs w:val="21"/>
        </w:rPr>
        <w:t>表</w:t>
      </w:r>
      <w:r>
        <w:rPr>
          <w:rFonts w:hint="eastAsia" w:ascii="黑体" w:hAnsi="黑体" w:eastAsia="黑体" w:cs="黑体"/>
          <w:b w:val="0"/>
          <w:bCs w:val="0"/>
          <w:spacing w:val="-6"/>
          <w:sz w:val="21"/>
          <w:szCs w:val="21"/>
          <w:lang w:val="en-US" w:eastAsia="zh-CN"/>
        </w:rPr>
        <w:t>2</w:t>
      </w:r>
      <w:r>
        <w:rPr>
          <w:rFonts w:ascii="黑体" w:hAnsi="黑体" w:eastAsia="黑体" w:cs="黑体"/>
          <w:b w:val="0"/>
          <w:bCs w:val="0"/>
          <w:spacing w:val="79"/>
          <w:sz w:val="21"/>
          <w:szCs w:val="21"/>
        </w:rPr>
        <w:t xml:space="preserve"> </w:t>
      </w:r>
      <w:r>
        <w:rPr>
          <w:rFonts w:ascii="黑体" w:hAnsi="黑体" w:eastAsia="黑体" w:cs="黑体"/>
          <w:b w:val="0"/>
          <w:bCs w:val="0"/>
          <w:spacing w:val="-6"/>
          <w:sz w:val="21"/>
          <w:szCs w:val="21"/>
        </w:rPr>
        <w:t>锅炉钢结构组合件的允许偏差(mm)</w:t>
      </w:r>
    </w:p>
    <w:tbl>
      <w:tblPr>
        <w:tblStyle w:val="44"/>
        <w:tblW w:w="66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612"/>
        <w:gridCol w:w="2988"/>
      </w:tblGrid>
      <w:tr w14:paraId="486F2B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612" w:type="dxa"/>
            <w:tcBorders>
              <w:top w:val="single" w:color="000000" w:sz="12" w:space="0"/>
              <w:left w:val="single" w:color="000000" w:sz="12" w:space="0"/>
              <w:bottom w:val="single" w:color="000000" w:sz="8" w:space="0"/>
              <w:right w:val="single" w:color="000000" w:sz="8" w:space="0"/>
            </w:tcBorders>
            <w:vAlign w:val="center"/>
          </w:tcPr>
          <w:p w14:paraId="5F85FB37">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sz w:val="18"/>
                <w:szCs w:val="18"/>
              </w:rPr>
            </w:pPr>
            <w:r>
              <w:rPr>
                <w:spacing w:val="-6"/>
                <w:sz w:val="18"/>
                <w:szCs w:val="18"/>
              </w:rPr>
              <w:t>检查项目</w:t>
            </w:r>
          </w:p>
        </w:tc>
        <w:tc>
          <w:tcPr>
            <w:tcW w:w="2988" w:type="dxa"/>
            <w:tcBorders>
              <w:top w:val="single" w:color="000000" w:sz="12" w:space="0"/>
              <w:left w:val="single" w:color="000000" w:sz="8" w:space="0"/>
              <w:bottom w:val="single" w:color="000000" w:sz="8" w:space="0"/>
              <w:right w:val="single" w:color="000000" w:sz="12" w:space="0"/>
            </w:tcBorders>
            <w:vAlign w:val="center"/>
          </w:tcPr>
          <w:p w14:paraId="6BF19A82">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sz w:val="18"/>
                <w:szCs w:val="18"/>
              </w:rPr>
            </w:pPr>
            <w:r>
              <w:rPr>
                <w:spacing w:val="-6"/>
                <w:sz w:val="18"/>
                <w:szCs w:val="18"/>
              </w:rPr>
              <w:t>允许偏差</w:t>
            </w:r>
          </w:p>
        </w:tc>
      </w:tr>
      <w:tr w14:paraId="707277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612" w:type="dxa"/>
            <w:tcBorders>
              <w:top w:val="single" w:color="000000" w:sz="8" w:space="0"/>
              <w:left w:val="single" w:color="000000" w:sz="12" w:space="0"/>
              <w:bottom w:val="single" w:color="000000" w:sz="8" w:space="0"/>
              <w:right w:val="single" w:color="000000" w:sz="8" w:space="0"/>
            </w:tcBorders>
            <w:vAlign w:val="center"/>
          </w:tcPr>
          <w:p w14:paraId="2690556A">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eastAsia="宋体"/>
                <w:spacing w:val="0"/>
                <w:sz w:val="18"/>
                <w:szCs w:val="18"/>
                <w:lang w:val="en-US" w:eastAsia="zh-CN"/>
              </w:rPr>
            </w:pPr>
            <w:r>
              <w:rPr>
                <w:spacing w:val="0"/>
                <w:sz w:val="18"/>
                <w:szCs w:val="18"/>
              </w:rPr>
              <w:t>各立柱间距离</w:t>
            </w:r>
            <w:r>
              <w:rPr>
                <w:rFonts w:hint="eastAsia"/>
                <w:spacing w:val="0"/>
                <w:sz w:val="18"/>
                <w:szCs w:val="18"/>
                <w:lang w:val="en-US" w:eastAsia="zh-CN"/>
              </w:rPr>
              <w:t>a</w:t>
            </w:r>
          </w:p>
        </w:tc>
        <w:tc>
          <w:tcPr>
            <w:tcW w:w="2988" w:type="dxa"/>
            <w:tcBorders>
              <w:top w:val="single" w:color="000000" w:sz="8" w:space="0"/>
              <w:left w:val="single" w:color="000000" w:sz="8" w:space="0"/>
              <w:bottom w:val="single" w:color="000000" w:sz="8" w:space="0"/>
              <w:right w:val="single" w:color="000000" w:sz="12" w:space="0"/>
            </w:tcBorders>
            <w:vAlign w:val="center"/>
          </w:tcPr>
          <w:p w14:paraId="03228777">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spacing w:val="0"/>
                <w:sz w:val="18"/>
                <w:szCs w:val="18"/>
              </w:rPr>
            </w:pPr>
            <w:r>
              <w:rPr>
                <w:spacing w:val="0"/>
                <w:sz w:val="18"/>
                <w:szCs w:val="18"/>
              </w:rPr>
              <w:t>≤间距的1/1000,且不大于10</w:t>
            </w:r>
          </w:p>
        </w:tc>
      </w:tr>
      <w:tr w14:paraId="26D6FE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612" w:type="dxa"/>
            <w:tcBorders>
              <w:top w:val="single" w:color="000000" w:sz="8" w:space="0"/>
              <w:left w:val="single" w:color="000000" w:sz="12" w:space="0"/>
              <w:bottom w:val="single" w:color="000000" w:sz="8" w:space="0"/>
              <w:right w:val="single" w:color="000000" w:sz="8" w:space="0"/>
            </w:tcBorders>
            <w:vAlign w:val="center"/>
          </w:tcPr>
          <w:p w14:paraId="7BF05E45">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spacing w:val="0"/>
                <w:sz w:val="18"/>
                <w:szCs w:val="18"/>
              </w:rPr>
            </w:pPr>
            <w:r>
              <w:rPr>
                <w:spacing w:val="0"/>
                <w:sz w:val="18"/>
                <w:szCs w:val="18"/>
              </w:rPr>
              <w:t>各立柱间的平行度</w:t>
            </w:r>
          </w:p>
        </w:tc>
        <w:tc>
          <w:tcPr>
            <w:tcW w:w="2988" w:type="dxa"/>
            <w:tcBorders>
              <w:top w:val="single" w:color="000000" w:sz="8" w:space="0"/>
              <w:left w:val="single" w:color="000000" w:sz="8" w:space="0"/>
              <w:bottom w:val="single" w:color="000000" w:sz="8" w:space="0"/>
              <w:right w:val="single" w:color="000000" w:sz="12" w:space="0"/>
            </w:tcBorders>
            <w:vAlign w:val="center"/>
          </w:tcPr>
          <w:p w14:paraId="117093E2">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spacing w:val="0"/>
                <w:sz w:val="18"/>
                <w:szCs w:val="18"/>
              </w:rPr>
            </w:pPr>
            <w:r>
              <w:rPr>
                <w:spacing w:val="0"/>
                <w:sz w:val="18"/>
                <w:szCs w:val="18"/>
              </w:rPr>
              <w:t>≤长度的1/1000,且不大于10</w:t>
            </w:r>
          </w:p>
        </w:tc>
      </w:tr>
      <w:tr w14:paraId="6294E7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612" w:type="dxa"/>
            <w:tcBorders>
              <w:top w:val="single" w:color="000000" w:sz="8" w:space="0"/>
              <w:left w:val="single" w:color="000000" w:sz="12" w:space="0"/>
              <w:bottom w:val="single" w:color="000000" w:sz="8" w:space="0"/>
              <w:right w:val="single" w:color="000000" w:sz="8" w:space="0"/>
            </w:tcBorders>
            <w:vAlign w:val="center"/>
          </w:tcPr>
          <w:p w14:paraId="4E70B1CC">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eastAsia="宋体"/>
                <w:spacing w:val="0"/>
                <w:sz w:val="18"/>
                <w:szCs w:val="18"/>
                <w:lang w:val="en-US" w:eastAsia="zh-CN"/>
              </w:rPr>
            </w:pPr>
            <w:r>
              <w:rPr>
                <w:spacing w:val="0"/>
                <w:sz w:val="18"/>
                <w:szCs w:val="18"/>
              </w:rPr>
              <w:t>横梁标高</w:t>
            </w:r>
            <w:r>
              <w:rPr>
                <w:rFonts w:hint="eastAsia"/>
                <w:spacing w:val="0"/>
                <w:sz w:val="18"/>
                <w:szCs w:val="18"/>
                <w:lang w:val="en-US" w:eastAsia="zh-CN"/>
              </w:rPr>
              <w:t>b</w:t>
            </w:r>
          </w:p>
        </w:tc>
        <w:tc>
          <w:tcPr>
            <w:tcW w:w="2988" w:type="dxa"/>
            <w:tcBorders>
              <w:top w:val="single" w:color="000000" w:sz="8" w:space="0"/>
              <w:left w:val="single" w:color="000000" w:sz="8" w:space="0"/>
              <w:bottom w:val="single" w:color="000000" w:sz="8" w:space="0"/>
              <w:right w:val="single" w:color="000000" w:sz="12" w:space="0"/>
            </w:tcBorders>
            <w:vAlign w:val="center"/>
          </w:tcPr>
          <w:p w14:paraId="0F5D168D">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spacing w:val="0"/>
                <w:sz w:val="18"/>
                <w:szCs w:val="18"/>
              </w:rPr>
            </w:pPr>
            <w:r>
              <w:rPr>
                <w:spacing w:val="0"/>
                <w:sz w:val="18"/>
                <w:szCs w:val="18"/>
              </w:rPr>
              <w:t>土5</w:t>
            </w:r>
          </w:p>
        </w:tc>
      </w:tr>
      <w:tr w14:paraId="160EC9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612" w:type="dxa"/>
            <w:tcBorders>
              <w:top w:val="single" w:color="000000" w:sz="8" w:space="0"/>
              <w:left w:val="single" w:color="000000" w:sz="12" w:space="0"/>
              <w:bottom w:val="single" w:color="000000" w:sz="8" w:space="0"/>
              <w:right w:val="single" w:color="000000" w:sz="8" w:space="0"/>
            </w:tcBorders>
            <w:vAlign w:val="center"/>
          </w:tcPr>
          <w:p w14:paraId="7F29151E">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spacing w:val="0"/>
                <w:sz w:val="18"/>
                <w:szCs w:val="18"/>
              </w:rPr>
            </w:pPr>
            <w:r>
              <w:rPr>
                <w:spacing w:val="0"/>
                <w:sz w:val="18"/>
                <w:szCs w:val="18"/>
              </w:rPr>
              <w:t>横梁间平行度</w:t>
            </w:r>
          </w:p>
        </w:tc>
        <w:tc>
          <w:tcPr>
            <w:tcW w:w="2988" w:type="dxa"/>
            <w:tcBorders>
              <w:top w:val="single" w:color="000000" w:sz="8" w:space="0"/>
              <w:left w:val="single" w:color="000000" w:sz="8" w:space="0"/>
              <w:bottom w:val="single" w:color="000000" w:sz="8" w:space="0"/>
              <w:right w:val="single" w:color="000000" w:sz="12" w:space="0"/>
            </w:tcBorders>
            <w:vAlign w:val="center"/>
          </w:tcPr>
          <w:p w14:paraId="7A8EDC03">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spacing w:val="0"/>
                <w:sz w:val="18"/>
                <w:szCs w:val="18"/>
              </w:rPr>
            </w:pPr>
            <w:r>
              <w:rPr>
                <w:spacing w:val="0"/>
                <w:sz w:val="18"/>
                <w:szCs w:val="18"/>
              </w:rPr>
              <w:t>≤长度的1/1000,且不大于5</w:t>
            </w:r>
          </w:p>
        </w:tc>
      </w:tr>
      <w:tr w14:paraId="691127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612" w:type="dxa"/>
            <w:tcBorders>
              <w:top w:val="single" w:color="000000" w:sz="8" w:space="0"/>
              <w:left w:val="single" w:color="000000" w:sz="12" w:space="0"/>
              <w:bottom w:val="single" w:color="000000" w:sz="8" w:space="0"/>
              <w:right w:val="single" w:color="000000" w:sz="8" w:space="0"/>
            </w:tcBorders>
            <w:vAlign w:val="center"/>
          </w:tcPr>
          <w:p w14:paraId="769BE979">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spacing w:val="0"/>
                <w:sz w:val="18"/>
                <w:szCs w:val="18"/>
              </w:rPr>
            </w:pPr>
            <w:r>
              <w:rPr>
                <w:spacing w:val="0"/>
                <w:sz w:val="18"/>
                <w:szCs w:val="18"/>
              </w:rPr>
              <w:t>组合件相应对角线</w:t>
            </w:r>
          </w:p>
        </w:tc>
        <w:tc>
          <w:tcPr>
            <w:tcW w:w="2988" w:type="dxa"/>
            <w:tcBorders>
              <w:top w:val="single" w:color="000000" w:sz="8" w:space="0"/>
              <w:left w:val="single" w:color="000000" w:sz="8" w:space="0"/>
              <w:bottom w:val="single" w:color="000000" w:sz="8" w:space="0"/>
              <w:right w:val="single" w:color="000000" w:sz="12" w:space="0"/>
            </w:tcBorders>
            <w:vAlign w:val="center"/>
          </w:tcPr>
          <w:p w14:paraId="653FFD34">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spacing w:val="0"/>
                <w:sz w:val="18"/>
                <w:szCs w:val="18"/>
              </w:rPr>
            </w:pPr>
            <w:r>
              <w:rPr>
                <w:spacing w:val="0"/>
                <w:sz w:val="18"/>
                <w:szCs w:val="18"/>
              </w:rPr>
              <w:t>≤长度的1.5/1000,且不大于15</w:t>
            </w:r>
          </w:p>
        </w:tc>
      </w:tr>
      <w:tr w14:paraId="2A5062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612" w:type="dxa"/>
            <w:tcBorders>
              <w:top w:val="single" w:color="000000" w:sz="8" w:space="0"/>
              <w:left w:val="single" w:color="000000" w:sz="12" w:space="0"/>
              <w:bottom w:val="single" w:color="000000" w:sz="8" w:space="0"/>
              <w:right w:val="single" w:color="000000" w:sz="8" w:space="0"/>
            </w:tcBorders>
            <w:vAlign w:val="center"/>
          </w:tcPr>
          <w:p w14:paraId="0FE14B09">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spacing w:val="0"/>
                <w:sz w:val="18"/>
                <w:szCs w:val="18"/>
              </w:rPr>
            </w:pPr>
            <w:r>
              <w:rPr>
                <w:spacing w:val="0"/>
                <w:sz w:val="18"/>
                <w:szCs w:val="18"/>
              </w:rPr>
              <w:t>横梁与立柱中心线相对错位</w:t>
            </w:r>
          </w:p>
        </w:tc>
        <w:tc>
          <w:tcPr>
            <w:tcW w:w="2988" w:type="dxa"/>
            <w:tcBorders>
              <w:top w:val="single" w:color="000000" w:sz="8" w:space="0"/>
              <w:left w:val="single" w:color="000000" w:sz="8" w:space="0"/>
              <w:bottom w:val="single" w:color="000000" w:sz="8" w:space="0"/>
              <w:right w:val="single" w:color="000000" w:sz="12" w:space="0"/>
            </w:tcBorders>
            <w:vAlign w:val="center"/>
          </w:tcPr>
          <w:p w14:paraId="5E34CEEE">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spacing w:val="0"/>
                <w:sz w:val="18"/>
                <w:szCs w:val="18"/>
              </w:rPr>
            </w:pPr>
            <w:r>
              <w:rPr>
                <w:spacing w:val="0"/>
                <w:sz w:val="18"/>
                <w:szCs w:val="18"/>
              </w:rPr>
              <w:t>±5</w:t>
            </w:r>
          </w:p>
        </w:tc>
      </w:tr>
      <w:tr w14:paraId="660864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612" w:type="dxa"/>
            <w:tcBorders>
              <w:top w:val="single" w:color="000000" w:sz="8" w:space="0"/>
              <w:left w:val="single" w:color="000000" w:sz="12" w:space="0"/>
              <w:bottom w:val="single" w:color="000000" w:sz="8" w:space="0"/>
              <w:right w:val="single" w:color="000000" w:sz="8" w:space="0"/>
            </w:tcBorders>
            <w:vAlign w:val="center"/>
          </w:tcPr>
          <w:p w14:paraId="61DE5535">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spacing w:val="0"/>
                <w:sz w:val="18"/>
                <w:szCs w:val="18"/>
              </w:rPr>
            </w:pPr>
            <w:r>
              <w:rPr>
                <w:spacing w:val="0"/>
                <w:sz w:val="18"/>
                <w:szCs w:val="18"/>
              </w:rPr>
              <w:t>平台支撑与立柱、桁架等的垂直度</w:t>
            </w:r>
          </w:p>
        </w:tc>
        <w:tc>
          <w:tcPr>
            <w:tcW w:w="2988" w:type="dxa"/>
            <w:tcBorders>
              <w:top w:val="single" w:color="000000" w:sz="8" w:space="0"/>
              <w:left w:val="single" w:color="000000" w:sz="8" w:space="0"/>
              <w:bottom w:val="single" w:color="000000" w:sz="8" w:space="0"/>
              <w:right w:val="single" w:color="000000" w:sz="12" w:space="0"/>
            </w:tcBorders>
            <w:vAlign w:val="center"/>
          </w:tcPr>
          <w:p w14:paraId="517CFFF1">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spacing w:val="0"/>
                <w:sz w:val="18"/>
                <w:szCs w:val="18"/>
              </w:rPr>
            </w:pPr>
            <w:r>
              <w:rPr>
                <w:spacing w:val="0"/>
                <w:sz w:val="18"/>
                <w:szCs w:val="18"/>
              </w:rPr>
              <w:t>≤长度的2/1000</w:t>
            </w:r>
          </w:p>
        </w:tc>
      </w:tr>
      <w:tr w14:paraId="76CB9F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612" w:type="dxa"/>
            <w:tcBorders>
              <w:top w:val="single" w:color="000000" w:sz="8" w:space="0"/>
              <w:left w:val="single" w:color="000000" w:sz="12" w:space="0"/>
              <w:bottom w:val="single" w:color="000000" w:sz="8" w:space="0"/>
              <w:right w:val="single" w:color="000000" w:sz="8" w:space="0"/>
            </w:tcBorders>
            <w:vAlign w:val="center"/>
          </w:tcPr>
          <w:p w14:paraId="2B36982E">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spacing w:val="0"/>
                <w:sz w:val="18"/>
                <w:szCs w:val="18"/>
              </w:rPr>
            </w:pPr>
            <w:r>
              <w:rPr>
                <w:spacing w:val="0"/>
                <w:sz w:val="18"/>
                <w:szCs w:val="18"/>
              </w:rPr>
              <w:t>平台标高</w:t>
            </w:r>
          </w:p>
        </w:tc>
        <w:tc>
          <w:tcPr>
            <w:tcW w:w="2988" w:type="dxa"/>
            <w:tcBorders>
              <w:top w:val="single" w:color="000000" w:sz="8" w:space="0"/>
              <w:left w:val="single" w:color="000000" w:sz="8" w:space="0"/>
              <w:bottom w:val="single" w:color="000000" w:sz="8" w:space="0"/>
              <w:right w:val="single" w:color="000000" w:sz="12" w:space="0"/>
            </w:tcBorders>
            <w:vAlign w:val="center"/>
          </w:tcPr>
          <w:p w14:paraId="5E25F250">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spacing w:val="0"/>
                <w:sz w:val="18"/>
                <w:szCs w:val="18"/>
              </w:rPr>
            </w:pPr>
            <w:r>
              <w:rPr>
                <w:spacing w:val="0"/>
                <w:sz w:val="18"/>
                <w:szCs w:val="18"/>
              </w:rPr>
              <w:t>±10</w:t>
            </w:r>
          </w:p>
        </w:tc>
      </w:tr>
      <w:tr w14:paraId="44477A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612" w:type="dxa"/>
            <w:tcBorders>
              <w:top w:val="single" w:color="000000" w:sz="8" w:space="0"/>
              <w:left w:val="single" w:color="000000" w:sz="12" w:space="0"/>
              <w:bottom w:val="single" w:color="000000" w:sz="8" w:space="0"/>
              <w:right w:val="single" w:color="000000" w:sz="8" w:space="0"/>
            </w:tcBorders>
            <w:vAlign w:val="center"/>
          </w:tcPr>
          <w:p w14:paraId="5008B47C">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spacing w:val="0"/>
                <w:sz w:val="18"/>
                <w:szCs w:val="18"/>
              </w:rPr>
            </w:pPr>
            <w:r>
              <w:rPr>
                <w:spacing w:val="0"/>
                <w:sz w:val="18"/>
                <w:szCs w:val="18"/>
              </w:rPr>
              <w:t>平台与立柱中心线相对位置</w:t>
            </w:r>
          </w:p>
        </w:tc>
        <w:tc>
          <w:tcPr>
            <w:tcW w:w="2988" w:type="dxa"/>
            <w:tcBorders>
              <w:top w:val="single" w:color="000000" w:sz="8" w:space="0"/>
              <w:left w:val="single" w:color="000000" w:sz="8" w:space="0"/>
              <w:bottom w:val="single" w:color="000000" w:sz="8" w:space="0"/>
              <w:right w:val="single" w:color="000000" w:sz="12" w:space="0"/>
            </w:tcBorders>
            <w:vAlign w:val="center"/>
          </w:tcPr>
          <w:p w14:paraId="10C3D4C6">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spacing w:val="0"/>
                <w:sz w:val="18"/>
                <w:szCs w:val="18"/>
              </w:rPr>
            </w:pPr>
            <w:r>
              <w:rPr>
                <w:spacing w:val="0"/>
                <w:sz w:val="18"/>
                <w:szCs w:val="18"/>
              </w:rPr>
              <w:t>±10</w:t>
            </w:r>
          </w:p>
        </w:tc>
      </w:tr>
      <w:tr w14:paraId="2F6893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6600" w:type="dxa"/>
            <w:gridSpan w:val="2"/>
            <w:tcBorders>
              <w:top w:val="single" w:color="000000" w:sz="8" w:space="0"/>
              <w:left w:val="single" w:color="000000" w:sz="12" w:space="0"/>
              <w:bottom w:val="single" w:color="000000" w:sz="12" w:space="0"/>
              <w:right w:val="single" w:color="000000" w:sz="12" w:space="0"/>
            </w:tcBorders>
            <w:vAlign w:val="center"/>
          </w:tcPr>
          <w:p w14:paraId="63BEC4D8">
            <w:pPr>
              <w:keepNext w:val="0"/>
              <w:keepLines w:val="0"/>
              <w:pageBreakBefore w:val="0"/>
              <w:widowControl/>
              <w:tabs>
                <w:tab w:val="left" w:pos="8190"/>
              </w:tabs>
              <w:kinsoku w:val="0"/>
              <w:wordWrap/>
              <w:overflowPunct/>
              <w:topLinePunct w:val="0"/>
              <w:autoSpaceDE w:val="0"/>
              <w:autoSpaceDN w:val="0"/>
              <w:bidi w:val="0"/>
              <w:adjustRightInd w:val="0"/>
              <w:snapToGrid w:val="0"/>
              <w:spacing w:line="240" w:lineRule="auto"/>
              <w:ind w:left="0" w:leftChars="0" w:right="0" w:rightChars="0" w:firstLine="178" w:firstLineChars="100"/>
              <w:jc w:val="both"/>
              <w:textAlignment w:val="baseline"/>
              <w:outlineLvl w:val="9"/>
              <w:rPr>
                <w:rFonts w:ascii="宋体" w:hAnsi="宋体" w:eastAsia="宋体" w:cs="宋体"/>
                <w:spacing w:val="-1"/>
                <w:sz w:val="18"/>
                <w:szCs w:val="18"/>
              </w:rPr>
            </w:pPr>
            <w:r>
              <w:rPr>
                <w:rFonts w:hint="eastAsia" w:ascii="宋体" w:hAnsi="宋体" w:eastAsia="宋体" w:cs="宋体"/>
                <w:spacing w:val="-1"/>
                <w:sz w:val="18"/>
                <w:szCs w:val="18"/>
                <w:lang w:val="en-US" w:eastAsia="zh-CN"/>
              </w:rPr>
              <w:t xml:space="preserve">注释：a </w:t>
            </w:r>
            <w:r>
              <w:rPr>
                <w:rFonts w:ascii="宋体" w:hAnsi="宋体" w:eastAsia="宋体" w:cs="宋体"/>
                <w:snapToGrid w:val="0"/>
                <w:color w:val="000000"/>
                <w:spacing w:val="-1"/>
                <w:kern w:val="0"/>
                <w:sz w:val="18"/>
                <w:szCs w:val="18"/>
                <w:lang w:val="en-US" w:eastAsia="en-US" w:bidi="ar-SA"/>
              </w:rPr>
              <w:t>支承式结构的立柱间距离宜为正偏差</w:t>
            </w:r>
            <w:r>
              <w:rPr>
                <w:rFonts w:ascii="宋体" w:hAnsi="宋体" w:eastAsia="宋体" w:cs="宋体"/>
                <w:spacing w:val="-1"/>
                <w:sz w:val="18"/>
                <w:szCs w:val="18"/>
              </w:rPr>
              <w:t>。</w:t>
            </w:r>
          </w:p>
          <w:p w14:paraId="5D094B70">
            <w:pPr>
              <w:keepNext w:val="0"/>
              <w:keepLines w:val="0"/>
              <w:pageBreakBefore w:val="0"/>
              <w:widowControl/>
              <w:tabs>
                <w:tab w:val="left" w:pos="8190"/>
              </w:tabs>
              <w:kinsoku w:val="0"/>
              <w:wordWrap/>
              <w:overflowPunct/>
              <w:topLinePunct w:val="0"/>
              <w:autoSpaceDE w:val="0"/>
              <w:autoSpaceDN w:val="0"/>
              <w:bidi w:val="0"/>
              <w:adjustRightInd w:val="0"/>
              <w:snapToGrid w:val="0"/>
              <w:spacing w:line="240" w:lineRule="auto"/>
              <w:ind w:left="840" w:leftChars="400" w:right="0" w:rightChars="0" w:firstLine="0" w:firstLineChars="0"/>
              <w:jc w:val="both"/>
              <w:textAlignment w:val="baseline"/>
              <w:outlineLvl w:val="9"/>
              <w:rPr>
                <w:spacing w:val="-6"/>
                <w:sz w:val="18"/>
                <w:szCs w:val="18"/>
              </w:rPr>
            </w:pPr>
            <w:r>
              <w:rPr>
                <w:rFonts w:hint="eastAsia" w:ascii="宋体" w:hAnsi="宋体" w:eastAsia="宋体" w:cs="宋体"/>
                <w:spacing w:val="-1"/>
                <w:sz w:val="18"/>
                <w:szCs w:val="18"/>
                <w:lang w:val="en-US" w:eastAsia="zh-CN"/>
              </w:rPr>
              <w:t xml:space="preserve">b </w:t>
            </w:r>
            <w:r>
              <w:rPr>
                <w:rFonts w:ascii="宋体" w:hAnsi="宋体" w:eastAsia="宋体" w:cs="宋体"/>
                <w:snapToGrid w:val="0"/>
                <w:color w:val="000000"/>
                <w:spacing w:val="-1"/>
                <w:kern w:val="0"/>
                <w:sz w:val="18"/>
                <w:szCs w:val="18"/>
                <w:lang w:val="en-US" w:eastAsia="en-US" w:bidi="ar-SA"/>
              </w:rPr>
              <w:t>支承汽包、省煤器、</w:t>
            </w:r>
            <w:r>
              <w:rPr>
                <w:rFonts w:ascii="宋体" w:hAnsi="宋体" w:eastAsia="宋体" w:cs="宋体"/>
                <w:snapToGrid w:val="0"/>
                <w:color w:val="auto"/>
                <w:spacing w:val="-1"/>
                <w:kern w:val="0"/>
                <w:sz w:val="18"/>
                <w:szCs w:val="18"/>
                <w:lang w:val="en-US" w:eastAsia="en-US" w:bidi="ar-SA"/>
              </w:rPr>
              <w:t>再热器、</w:t>
            </w:r>
            <w:r>
              <w:rPr>
                <w:rFonts w:ascii="宋体" w:hAnsi="宋体" w:eastAsia="宋体" w:cs="宋体"/>
                <w:snapToGrid w:val="0"/>
                <w:color w:val="000000"/>
                <w:spacing w:val="-1"/>
                <w:kern w:val="0"/>
                <w:sz w:val="18"/>
                <w:szCs w:val="18"/>
                <w:lang w:val="en-US" w:eastAsia="en-US" w:bidi="ar-SA"/>
              </w:rPr>
              <w:t>过热器和空气预热器的横梁的标高偏差应为</w:t>
            </w:r>
            <w:r>
              <w:rPr>
                <w:rFonts w:ascii="宋体" w:hAnsi="宋体" w:eastAsia="宋体" w:cs="宋体"/>
                <w:snapToGrid w:val="0"/>
                <w:color w:val="000000"/>
                <w:spacing w:val="-1"/>
                <w:kern w:val="0"/>
                <w:position w:val="-28"/>
                <w:sz w:val="18"/>
                <w:szCs w:val="18"/>
                <w:lang w:val="en-US" w:eastAsia="en-US" w:bidi="ar-SA"/>
              </w:rPr>
              <w:object>
                <v:shape id="_x0000_i1025" o:spt="75" type="#_x0000_t75" style="height:27pt;width:14.25pt;" o:ole="t" filled="f" o:preferrelative="t" stroked="f" coordsize="21600,21600">
                  <v:path/>
                  <v:fill on="f" focussize="0,0"/>
                  <v:stroke on="f"/>
                  <v:imagedata r:id="rId28" o:title=""/>
                  <o:lock v:ext="edit" aspectratio="t"/>
                  <w10:wrap type="none"/>
                  <w10:anchorlock/>
                </v:shape>
                <o:OLEObject Type="Embed" ProgID="Equation.KSEE3" ShapeID="_x0000_i1025" DrawAspect="Content" ObjectID="_1468075725" r:id="rId27">
                  <o:LockedField>false</o:LockedField>
                </o:OLEObject>
              </w:object>
            </w:r>
            <w:r>
              <w:rPr>
                <w:rFonts w:hint="eastAsia" w:ascii="宋体" w:hAnsi="宋体" w:eastAsia="宋体" w:cs="宋体"/>
                <w:snapToGrid w:val="0"/>
                <w:color w:val="000000"/>
                <w:spacing w:val="-1"/>
                <w:kern w:val="0"/>
                <w:sz w:val="18"/>
                <w:szCs w:val="18"/>
                <w:highlight w:val="none"/>
                <w:lang w:val="en-US" w:eastAsia="zh-CN" w:bidi="ar-SA"/>
              </w:rPr>
              <w:t>mm</w:t>
            </w:r>
            <w:r>
              <w:rPr>
                <w:rFonts w:ascii="宋体" w:hAnsi="宋体" w:eastAsia="宋体" w:cs="宋体"/>
                <w:snapToGrid w:val="0"/>
                <w:color w:val="000000"/>
                <w:spacing w:val="-1"/>
                <w:kern w:val="0"/>
                <w:sz w:val="18"/>
                <w:szCs w:val="18"/>
                <w:lang w:val="en-US" w:eastAsia="en-US" w:bidi="ar-SA"/>
              </w:rPr>
              <w:t xml:space="preserve"> </w:t>
            </w:r>
            <w:r>
              <w:rPr>
                <w:rFonts w:hint="eastAsia" w:ascii="宋体" w:hAnsi="宋体" w:eastAsia="宋体" w:cs="宋体"/>
                <w:snapToGrid w:val="0"/>
                <w:color w:val="000000"/>
                <w:spacing w:val="-1"/>
                <w:kern w:val="0"/>
                <w:sz w:val="18"/>
                <w:szCs w:val="18"/>
                <w:lang w:val="en-US" w:eastAsia="zh-CN" w:bidi="ar-SA"/>
              </w:rPr>
              <w:t>，</w:t>
            </w:r>
            <w:r>
              <w:rPr>
                <w:rFonts w:ascii="宋体" w:hAnsi="宋体" w:eastAsia="宋体" w:cs="宋体"/>
                <w:snapToGrid w:val="0"/>
                <w:color w:val="000000"/>
                <w:spacing w:val="-1"/>
                <w:kern w:val="0"/>
                <w:sz w:val="18"/>
                <w:szCs w:val="18"/>
                <w:lang w:val="en-US" w:eastAsia="en-US" w:bidi="ar-SA"/>
              </w:rPr>
              <w:t>刚性平台安装要求与横梁相同</w:t>
            </w:r>
            <w:r>
              <w:rPr>
                <w:rFonts w:ascii="宋体" w:hAnsi="宋体" w:eastAsia="宋体" w:cs="宋体"/>
                <w:spacing w:val="-10"/>
                <w:sz w:val="18"/>
                <w:szCs w:val="18"/>
              </w:rPr>
              <w:t>。</w:t>
            </w:r>
          </w:p>
        </w:tc>
      </w:tr>
    </w:tbl>
    <w:p w14:paraId="423CB793">
      <w:pPr>
        <w:pStyle w:val="2"/>
      </w:pPr>
    </w:p>
    <w:p w14:paraId="6DAA76CA">
      <w:pPr>
        <w:pStyle w:val="6"/>
        <w:keepNext w:val="0"/>
        <w:keepLines w:val="0"/>
        <w:pageBreakBefore w:val="0"/>
        <w:widowControl/>
        <w:kinsoku/>
        <w:wordWrap/>
        <w:overflowPunct/>
        <w:topLinePunct w:val="0"/>
        <w:autoSpaceDE w:val="0"/>
        <w:autoSpaceDN w:val="0"/>
        <w:bidi w:val="0"/>
        <w:adjustRightInd w:val="0"/>
        <w:snapToGrid w:val="0"/>
        <w:textAlignment w:val="baseline"/>
        <w:rPr>
          <w:rFonts w:hint="eastAsia" w:ascii="宋体" w:hAnsi="宋体" w:eastAsia="宋体" w:cs="宋体"/>
          <w:spacing w:val="0"/>
          <w:sz w:val="21"/>
        </w:rPr>
      </w:pPr>
      <w:r>
        <w:rPr>
          <w:rFonts w:hint="eastAsia" w:ascii="宋体" w:hAnsi="宋体" w:eastAsia="宋体" w:cs="宋体"/>
        </w:rPr>
        <w:t xml:space="preserve">4.3.4  </w:t>
      </w:r>
      <w:r>
        <w:rPr>
          <w:rFonts w:hint="eastAsia" w:ascii="宋体" w:hAnsi="宋体" w:eastAsia="宋体" w:cs="宋体"/>
          <w:spacing w:val="0"/>
          <w:sz w:val="21"/>
        </w:rPr>
        <w:t>分段安装的锅炉钢结构应安装一层，找正一层，不得在未找正好的构架上进行上一层的安装工作。</w:t>
      </w:r>
    </w:p>
    <w:p w14:paraId="31C9441F">
      <w:pPr>
        <w:pStyle w:val="6"/>
        <w:bidi w:val="0"/>
        <w:rPr>
          <w:rFonts w:hint="eastAsia" w:ascii="宋体" w:hAnsi="宋体" w:eastAsia="宋体" w:cs="宋体"/>
          <w:spacing w:val="0"/>
          <w:sz w:val="21"/>
        </w:rPr>
      </w:pPr>
      <w:r>
        <w:rPr>
          <w:rFonts w:hint="eastAsia" w:ascii="宋体" w:hAnsi="宋体" w:eastAsia="宋体" w:cs="宋体"/>
          <w:spacing w:val="0"/>
          <w:sz w:val="21"/>
        </w:rPr>
        <w:t xml:space="preserve">4.3.5 </w:t>
      </w:r>
      <w:r>
        <w:rPr>
          <w:rFonts w:hint="eastAsia" w:ascii="宋体" w:hAnsi="宋体" w:eastAsia="宋体" w:cs="宋体"/>
          <w:spacing w:val="0"/>
          <w:sz w:val="21"/>
          <w:lang w:val="en-US" w:eastAsia="zh-CN"/>
        </w:rPr>
        <w:t xml:space="preserve"> </w:t>
      </w:r>
      <w:r>
        <w:rPr>
          <w:rFonts w:hint="eastAsia" w:ascii="宋体" w:hAnsi="宋体" w:eastAsia="宋体" w:cs="宋体"/>
          <w:spacing w:val="0"/>
          <w:sz w:val="21"/>
        </w:rPr>
        <w:t>锅炉钢结构整体找正时，应根据厂房的基准标高点测定锅炉的1m标高线，并在钢架立柱上作出永久性标识，以上各层设备安装均应以该标高线为基准。</w:t>
      </w:r>
    </w:p>
    <w:p w14:paraId="4EE38779">
      <w:pPr>
        <w:pStyle w:val="6"/>
        <w:bidi w:val="0"/>
        <w:rPr>
          <w:rFonts w:hint="eastAsia" w:ascii="宋体" w:hAnsi="宋体" w:eastAsia="宋体" w:cs="宋体"/>
          <w:spacing w:val="0"/>
          <w:sz w:val="21"/>
        </w:rPr>
      </w:pPr>
      <w:bookmarkStart w:id="21" w:name="bookmark115"/>
      <w:bookmarkEnd w:id="21"/>
      <w:bookmarkStart w:id="22" w:name="bookmark21"/>
      <w:bookmarkEnd w:id="22"/>
      <w:r>
        <w:rPr>
          <w:rFonts w:hint="eastAsia" w:ascii="宋体" w:hAnsi="宋体" w:eastAsia="宋体" w:cs="宋体"/>
          <w:spacing w:val="0"/>
          <w:sz w:val="21"/>
        </w:rPr>
        <w:t xml:space="preserve">4.3.6 </w:t>
      </w:r>
      <w:r>
        <w:rPr>
          <w:rFonts w:hint="eastAsia" w:ascii="宋体" w:hAnsi="宋体" w:eastAsia="宋体" w:cs="宋体"/>
          <w:spacing w:val="0"/>
          <w:sz w:val="21"/>
          <w:lang w:val="en-US" w:eastAsia="zh-CN"/>
        </w:rPr>
        <w:t xml:space="preserve"> </w:t>
      </w:r>
      <w:r>
        <w:rPr>
          <w:rFonts w:hint="eastAsia" w:ascii="宋体" w:hAnsi="宋体" w:eastAsia="宋体" w:cs="宋体"/>
          <w:spacing w:val="0"/>
          <w:sz w:val="21"/>
        </w:rPr>
        <w:t>锅炉钢结构吊装应保证结构稳定，必要时应临时加固；构架吊装后应复查立柱垂直度、主梁挠曲值和各部位的主要尺寸。</w:t>
      </w:r>
    </w:p>
    <w:p w14:paraId="5BA9E811">
      <w:pPr>
        <w:pStyle w:val="6"/>
        <w:bidi w:val="0"/>
        <w:rPr>
          <w:rFonts w:hint="eastAsia" w:ascii="宋体" w:hAnsi="宋体" w:eastAsia="宋体" w:cs="宋体"/>
          <w:spacing w:val="0"/>
          <w:sz w:val="21"/>
        </w:rPr>
      </w:pPr>
      <w:r>
        <w:rPr>
          <w:rFonts w:hint="eastAsia" w:ascii="宋体" w:hAnsi="宋体" w:eastAsia="宋体" w:cs="宋体"/>
          <w:spacing w:val="0"/>
          <w:sz w:val="21"/>
        </w:rPr>
        <w:t xml:space="preserve">4.3.7 </w:t>
      </w:r>
      <w:r>
        <w:rPr>
          <w:rFonts w:hint="eastAsia" w:ascii="宋体" w:hAnsi="宋体" w:eastAsia="宋体" w:cs="宋体"/>
          <w:spacing w:val="0"/>
          <w:sz w:val="21"/>
          <w:lang w:val="en-US" w:eastAsia="zh-CN"/>
        </w:rPr>
        <w:t xml:space="preserve"> </w:t>
      </w:r>
      <w:r>
        <w:rPr>
          <w:rFonts w:hint="eastAsia" w:ascii="宋体" w:hAnsi="宋体" w:eastAsia="宋体" w:cs="宋体"/>
          <w:spacing w:val="0"/>
          <w:sz w:val="21"/>
        </w:rPr>
        <w:t>设计要求顶紧的节点，接触面不应少于70%,且边缘处最大间隙不应大于0.5</w:t>
      </w:r>
      <w:r>
        <w:rPr>
          <w:rFonts w:hint="eastAsia" w:ascii="宋体" w:hAnsi="宋体" w:eastAsia="宋体" w:cs="宋体"/>
          <w:spacing w:val="0"/>
          <w:sz w:val="21"/>
          <w:lang w:val="en-US" w:eastAsia="zh-CN"/>
        </w:rPr>
        <w:t xml:space="preserve"> </w:t>
      </w:r>
      <w:r>
        <w:rPr>
          <w:rFonts w:hint="eastAsia" w:ascii="宋体" w:hAnsi="宋体" w:eastAsia="宋体" w:cs="宋体"/>
          <w:spacing w:val="0"/>
          <w:sz w:val="21"/>
        </w:rPr>
        <w:t>mm。</w:t>
      </w:r>
    </w:p>
    <w:p w14:paraId="3DE85A5A">
      <w:pPr>
        <w:pStyle w:val="6"/>
        <w:bidi w:val="0"/>
        <w:rPr>
          <w:rFonts w:hint="eastAsia" w:ascii="宋体" w:hAnsi="宋体" w:eastAsia="宋体" w:cs="宋体"/>
          <w:spacing w:val="0"/>
          <w:sz w:val="21"/>
        </w:rPr>
      </w:pPr>
      <w:r>
        <w:rPr>
          <w:rFonts w:hint="eastAsia" w:ascii="宋体" w:hAnsi="宋体" w:eastAsia="宋体" w:cs="宋体"/>
          <w:spacing w:val="0"/>
          <w:sz w:val="21"/>
        </w:rPr>
        <w:t>4.3.8  焊接连接的构架安装时应先找正并点焊固定，且预留适当的焊接收缩量，经复查尺寸符合要求后正式施焊。焊接时，要注意焊接方法及顺序，并应控制焊接变形。</w:t>
      </w:r>
    </w:p>
    <w:p w14:paraId="7706049A">
      <w:pPr>
        <w:pStyle w:val="6"/>
        <w:bidi w:val="0"/>
        <w:rPr>
          <w:rFonts w:hint="eastAsia" w:ascii="宋体" w:hAnsi="宋体" w:eastAsia="宋体" w:cs="宋体"/>
          <w:spacing w:val="0"/>
          <w:sz w:val="21"/>
        </w:rPr>
      </w:pPr>
      <w:r>
        <w:rPr>
          <w:rFonts w:hint="eastAsia" w:ascii="宋体" w:hAnsi="宋体" w:eastAsia="宋体" w:cs="宋体"/>
          <w:spacing w:val="0"/>
          <w:sz w:val="21"/>
        </w:rPr>
        <w:t xml:space="preserve">4.3.9 </w:t>
      </w:r>
      <w:r>
        <w:rPr>
          <w:rFonts w:hint="eastAsia" w:ascii="宋体" w:hAnsi="宋体" w:eastAsia="宋体" w:cs="宋体"/>
          <w:spacing w:val="0"/>
          <w:sz w:val="21"/>
          <w:lang w:val="en-US" w:eastAsia="zh-CN"/>
        </w:rPr>
        <w:t xml:space="preserve"> </w:t>
      </w:r>
      <w:r>
        <w:rPr>
          <w:rFonts w:hint="eastAsia" w:ascii="宋体" w:hAnsi="宋体" w:eastAsia="宋体" w:cs="宋体"/>
          <w:spacing w:val="0"/>
          <w:sz w:val="21"/>
        </w:rPr>
        <w:t>锅炉构件及金属结构安装螺栓连接应牢固</w:t>
      </w:r>
      <w:r>
        <w:rPr>
          <w:rFonts w:hint="eastAsia" w:ascii="宋体" w:hAnsi="宋体" w:eastAsia="宋体" w:cs="宋体"/>
          <w:spacing w:val="0"/>
          <w:sz w:val="21"/>
          <w:lang w:eastAsia="zh-CN"/>
        </w:rPr>
        <w:t>，</w:t>
      </w:r>
      <w:r>
        <w:rPr>
          <w:rFonts w:hint="eastAsia" w:ascii="宋体" w:hAnsi="宋体" w:eastAsia="宋体" w:cs="宋体"/>
          <w:spacing w:val="0"/>
          <w:sz w:val="21"/>
        </w:rPr>
        <w:t>无松动；焊接应牢固，无漏焊，焊接形式符合设备技术文件要求，无夹渣、咬边、气孔等缺陷。</w:t>
      </w:r>
    </w:p>
    <w:p w14:paraId="5DB439D4">
      <w:pPr>
        <w:pStyle w:val="6"/>
        <w:bidi w:val="0"/>
        <w:rPr>
          <w:rFonts w:ascii="宋体" w:hAnsi="宋体" w:eastAsia="宋体" w:cs="宋体"/>
          <w:spacing w:val="0"/>
          <w:sz w:val="21"/>
          <w:szCs w:val="21"/>
        </w:rPr>
      </w:pPr>
      <w:r>
        <w:rPr>
          <w:rFonts w:hint="eastAsia" w:ascii="宋体" w:hAnsi="宋体" w:eastAsia="宋体" w:cs="宋体"/>
          <w:spacing w:val="0"/>
          <w:sz w:val="21"/>
        </w:rPr>
        <w:t xml:space="preserve">4.3.10  </w:t>
      </w:r>
      <w:r>
        <w:rPr>
          <w:rFonts w:ascii="宋体" w:hAnsi="宋体" w:eastAsia="宋体" w:cs="宋体"/>
          <w:spacing w:val="0"/>
          <w:sz w:val="21"/>
          <w:szCs w:val="21"/>
        </w:rPr>
        <w:t>高强度螺栓的储运、保管、安装、检验和验收除GB50205 执行外，尚应符合下列规定：</w:t>
      </w:r>
    </w:p>
    <w:p w14:paraId="4B699D00">
      <w:pPr>
        <w:keepNext w:val="0"/>
        <w:keepLines w:val="0"/>
        <w:pageBreakBefore w:val="0"/>
        <w:widowControl/>
        <w:numPr>
          <w:ilvl w:val="0"/>
          <w:numId w:val="0"/>
        </w:numPr>
        <w:tabs>
          <w:tab w:val="left" w:pos="8190"/>
        </w:tabs>
        <w:kinsoku/>
        <w:wordWrap/>
        <w:overflowPunct/>
        <w:topLinePunct w:val="0"/>
        <w:autoSpaceDE w:val="0"/>
        <w:autoSpaceDN w:val="0"/>
        <w:bidi w:val="0"/>
        <w:adjustRightInd w:val="0"/>
        <w:snapToGrid w:val="0"/>
        <w:spacing w:line="360" w:lineRule="auto"/>
        <w:ind w:left="420" w:leftChars="200" w:right="0" w:rightChars="0" w:firstLine="0" w:firstLineChars="0"/>
        <w:jc w:val="both"/>
        <w:textAlignment w:val="baseline"/>
        <w:outlineLvl w:val="9"/>
        <w:rPr>
          <w:rFonts w:hint="eastAsia" w:ascii="宋体" w:hAnsi="宋体" w:eastAsia="宋体" w:cs="宋体"/>
          <w:spacing w:val="0"/>
          <w:position w:val="0"/>
          <w:sz w:val="21"/>
          <w:szCs w:val="21"/>
        </w:rPr>
      </w:pPr>
      <w:r>
        <w:rPr>
          <w:rFonts w:hint="eastAsia" w:ascii="宋体" w:hAnsi="宋体" w:eastAsia="宋体"/>
          <w:spacing w:val="0"/>
        </w:rPr>
        <w:t>a</w:t>
      </w:r>
      <w:r>
        <w:rPr>
          <w:rFonts w:ascii="宋体" w:hAnsi="宋体" w:eastAsia="宋体"/>
          <w:spacing w:val="0"/>
        </w:rPr>
        <w:t>）</w:t>
      </w:r>
      <w:r>
        <w:rPr>
          <w:rFonts w:hint="eastAsia" w:ascii="宋体" w:hAnsi="宋体" w:eastAsia="宋体"/>
          <w:spacing w:val="0"/>
        </w:rPr>
        <w:t xml:space="preserve"> </w:t>
      </w:r>
      <w:r>
        <w:rPr>
          <w:rFonts w:hint="eastAsia" w:ascii="宋体" w:hAnsi="宋体" w:eastAsia="宋体" w:cs="宋体"/>
          <w:spacing w:val="0"/>
          <w:position w:val="0"/>
          <w:sz w:val="21"/>
          <w:szCs w:val="21"/>
        </w:rPr>
        <w:t>高强度大六角头螺栓连接副的扭矩系数和扭剪型高强度螺栓连接副的紧固轴力(预拉力)除应有生产厂家出具的质量证明和检验报告外，还应在使用前及时抽样复验，复验应为见证取样检验项目。</w:t>
      </w:r>
    </w:p>
    <w:p w14:paraId="0A90CB04">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420" w:leftChars="200" w:right="0" w:rightChars="0" w:firstLine="0" w:firstLineChars="0"/>
        <w:jc w:val="both"/>
        <w:textAlignment w:val="baseline"/>
        <w:outlineLvl w:val="9"/>
        <w:rPr>
          <w:rFonts w:hint="eastAsia" w:ascii="宋体" w:hAnsi="宋体" w:eastAsia="宋体" w:cs="宋体"/>
          <w:spacing w:val="0"/>
          <w:position w:val="0"/>
          <w:sz w:val="21"/>
          <w:szCs w:val="21"/>
        </w:rPr>
      </w:pPr>
      <w:r>
        <w:rPr>
          <w:rFonts w:hint="eastAsia" w:ascii="宋体" w:hAnsi="宋体" w:eastAsia="宋体"/>
          <w:spacing w:val="0"/>
          <w:lang w:val="en-US" w:eastAsia="zh-CN"/>
        </w:rPr>
        <w:t>b</w:t>
      </w:r>
      <w:r>
        <w:rPr>
          <w:rFonts w:ascii="宋体" w:hAnsi="宋体" w:eastAsia="宋体"/>
          <w:spacing w:val="0"/>
        </w:rPr>
        <w:t>）</w:t>
      </w:r>
      <w:r>
        <w:rPr>
          <w:rFonts w:hint="eastAsia" w:ascii="宋体" w:hAnsi="宋体" w:eastAsia="宋体"/>
          <w:spacing w:val="0"/>
        </w:rPr>
        <w:t xml:space="preserve"> </w:t>
      </w:r>
      <w:r>
        <w:rPr>
          <w:rFonts w:hint="eastAsia" w:ascii="宋体" w:hAnsi="宋体" w:eastAsia="宋体" w:cs="宋体"/>
          <w:spacing w:val="0"/>
          <w:position w:val="0"/>
          <w:sz w:val="21"/>
          <w:szCs w:val="21"/>
        </w:rPr>
        <w:t>钢架安装应按DL5190.2—2019 附录D进行高强度螺栓连接副摩擦面的抗滑移系数复验，现场处理的构件摩擦面应单独进行摩擦面抗滑移系数试验，其结果应符合设计要求。</w:t>
      </w:r>
    </w:p>
    <w:p w14:paraId="22B0EBCE">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420" w:leftChars="200" w:right="0" w:rightChars="0" w:firstLine="0" w:firstLineChars="0"/>
        <w:jc w:val="both"/>
        <w:textAlignment w:val="baseline"/>
        <w:outlineLvl w:val="9"/>
        <w:rPr>
          <w:rFonts w:hint="eastAsia" w:ascii="宋体" w:hAnsi="宋体" w:eastAsia="宋体" w:cs="宋体"/>
          <w:spacing w:val="0"/>
          <w:position w:val="0"/>
          <w:sz w:val="21"/>
          <w:szCs w:val="21"/>
        </w:rPr>
      </w:pPr>
      <w:r>
        <w:rPr>
          <w:rFonts w:hint="eastAsia" w:ascii="宋体" w:hAnsi="宋体" w:eastAsia="宋体"/>
          <w:spacing w:val="0"/>
          <w:lang w:val="en-US" w:eastAsia="zh-CN"/>
        </w:rPr>
        <w:t>c</w:t>
      </w:r>
      <w:r>
        <w:rPr>
          <w:rFonts w:ascii="宋体" w:hAnsi="宋体" w:eastAsia="宋体"/>
          <w:spacing w:val="0"/>
        </w:rPr>
        <w:t>）</w:t>
      </w:r>
      <w:r>
        <w:rPr>
          <w:rFonts w:hint="eastAsia" w:ascii="宋体" w:hAnsi="宋体" w:eastAsia="宋体"/>
          <w:spacing w:val="0"/>
        </w:rPr>
        <w:t xml:space="preserve"> </w:t>
      </w:r>
      <w:r>
        <w:rPr>
          <w:rFonts w:hint="eastAsia" w:ascii="宋体" w:hAnsi="宋体" w:eastAsia="宋体" w:cs="宋体"/>
          <w:spacing w:val="0"/>
          <w:position w:val="0"/>
          <w:sz w:val="21"/>
          <w:szCs w:val="21"/>
        </w:rPr>
        <w:t>高强度螺栓连接副在储存、运输、施工过程中，应按批号存放、使用。不同批号的螺栓、螺母、垫圈不得混杂使用。</w:t>
      </w:r>
    </w:p>
    <w:p w14:paraId="005DD8A1">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420" w:leftChars="200" w:right="0" w:rightChars="0" w:firstLine="0" w:firstLineChars="0"/>
        <w:jc w:val="both"/>
        <w:textAlignment w:val="baseline"/>
        <w:outlineLvl w:val="9"/>
        <w:rPr>
          <w:rFonts w:hint="eastAsia" w:ascii="宋体" w:hAnsi="宋体" w:eastAsia="宋体" w:cs="宋体"/>
          <w:spacing w:val="0"/>
          <w:position w:val="0"/>
          <w:sz w:val="21"/>
          <w:szCs w:val="21"/>
        </w:rPr>
      </w:pPr>
      <w:r>
        <w:rPr>
          <w:rFonts w:hint="eastAsia" w:ascii="宋体" w:hAnsi="宋体" w:eastAsia="宋体"/>
          <w:spacing w:val="0"/>
          <w:lang w:val="en-US" w:eastAsia="zh-CN"/>
        </w:rPr>
        <w:t>d</w:t>
      </w:r>
      <w:r>
        <w:rPr>
          <w:rFonts w:ascii="宋体" w:hAnsi="宋体" w:eastAsia="宋体"/>
          <w:spacing w:val="0"/>
        </w:rPr>
        <w:t>）</w:t>
      </w:r>
      <w:r>
        <w:rPr>
          <w:rFonts w:hint="eastAsia" w:ascii="宋体" w:hAnsi="宋体" w:eastAsia="宋体"/>
          <w:spacing w:val="0"/>
        </w:rPr>
        <w:t xml:space="preserve"> </w:t>
      </w:r>
      <w:r>
        <w:rPr>
          <w:rFonts w:hint="eastAsia" w:ascii="宋体" w:hAnsi="宋体" w:eastAsia="宋体" w:cs="宋体"/>
          <w:spacing w:val="0"/>
          <w:position w:val="0"/>
          <w:sz w:val="21"/>
          <w:szCs w:val="21"/>
        </w:rPr>
        <w:t>安装高强度螺栓时不得用锤敲打强行穿装螺栓，如不能自由穿入应用铰刀修整，不得采用气体火焰修割。</w:t>
      </w:r>
    </w:p>
    <w:p w14:paraId="7170D90B">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420" w:leftChars="200" w:right="0" w:rightChars="0" w:firstLine="0" w:firstLineChars="0"/>
        <w:jc w:val="both"/>
        <w:textAlignment w:val="baseline"/>
        <w:outlineLvl w:val="9"/>
        <w:rPr>
          <w:rFonts w:hint="eastAsia" w:ascii="宋体" w:hAnsi="宋体" w:eastAsia="宋体" w:cs="宋体"/>
          <w:spacing w:val="0"/>
          <w:position w:val="0"/>
          <w:sz w:val="21"/>
          <w:szCs w:val="21"/>
        </w:rPr>
      </w:pPr>
      <w:r>
        <w:rPr>
          <w:rFonts w:hint="eastAsia" w:ascii="宋体" w:hAnsi="宋体" w:eastAsia="宋体"/>
          <w:spacing w:val="0"/>
          <w:lang w:val="en-US" w:eastAsia="zh-CN"/>
        </w:rPr>
        <w:t>e</w:t>
      </w:r>
      <w:r>
        <w:rPr>
          <w:rFonts w:ascii="宋体" w:hAnsi="宋体" w:eastAsia="宋体"/>
          <w:spacing w:val="0"/>
        </w:rPr>
        <w:t>）</w:t>
      </w:r>
      <w:r>
        <w:rPr>
          <w:rFonts w:hint="eastAsia" w:ascii="宋体" w:hAnsi="宋体" w:eastAsia="宋体"/>
          <w:spacing w:val="0"/>
        </w:rPr>
        <w:t xml:space="preserve"> </w:t>
      </w:r>
      <w:r>
        <w:rPr>
          <w:rFonts w:hint="eastAsia" w:ascii="宋体" w:hAnsi="宋体" w:eastAsia="宋体" w:cs="宋体"/>
          <w:spacing w:val="0"/>
          <w:position w:val="0"/>
          <w:sz w:val="21"/>
          <w:szCs w:val="21"/>
        </w:rPr>
        <w:t>层(段)钢架高强度螺栓的终拧宜在同一天内完成。完成终拧后对接头部位应及时进行防腐，露天锅炉或在海边等有腐蚀性环境地区的锅炉钢架接头部位的局部缝隙应填补腻子封堵。</w:t>
      </w:r>
    </w:p>
    <w:p w14:paraId="197CD765">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420" w:leftChars="200" w:right="0" w:rightChars="0" w:firstLine="0" w:firstLineChars="0"/>
        <w:jc w:val="both"/>
        <w:textAlignment w:val="baseline"/>
        <w:outlineLvl w:val="9"/>
        <w:rPr>
          <w:rFonts w:hint="eastAsia" w:ascii="宋体" w:hAnsi="宋体" w:eastAsia="宋体" w:cs="宋体"/>
          <w:spacing w:val="0"/>
          <w:position w:val="0"/>
          <w:sz w:val="21"/>
          <w:szCs w:val="21"/>
          <w:lang w:eastAsia="zh-CN"/>
        </w:rPr>
      </w:pPr>
      <w:r>
        <w:rPr>
          <w:rFonts w:hint="eastAsia" w:ascii="宋体" w:hAnsi="宋体" w:eastAsia="宋体"/>
          <w:spacing w:val="0"/>
          <w:lang w:val="en-US" w:eastAsia="zh-CN"/>
        </w:rPr>
        <w:t>f</w:t>
      </w:r>
      <w:r>
        <w:rPr>
          <w:rFonts w:ascii="宋体" w:hAnsi="宋体" w:eastAsia="宋体"/>
          <w:spacing w:val="0"/>
        </w:rPr>
        <w:t>）</w:t>
      </w:r>
      <w:r>
        <w:rPr>
          <w:rFonts w:hint="eastAsia" w:ascii="宋体" w:hAnsi="宋体" w:eastAsia="宋体"/>
          <w:spacing w:val="0"/>
        </w:rPr>
        <w:t xml:space="preserve"> </w:t>
      </w:r>
      <w:r>
        <w:rPr>
          <w:rFonts w:hint="eastAsia" w:ascii="宋体" w:hAnsi="宋体" w:eastAsia="宋体" w:cs="宋体"/>
          <w:spacing w:val="0"/>
          <w:position w:val="0"/>
          <w:sz w:val="21"/>
          <w:szCs w:val="21"/>
        </w:rPr>
        <w:t xml:space="preserve">高强度大六角头螺栓连接副终拧完成1h～48h内应进行终拧扭矩检查，检查结果应符合本部分附录 </w:t>
      </w:r>
      <w:r>
        <w:rPr>
          <w:rFonts w:hint="eastAsia" w:ascii="宋体" w:hAnsi="宋体" w:eastAsia="宋体" w:cs="宋体"/>
          <w:spacing w:val="0"/>
          <w:position w:val="0"/>
          <w:sz w:val="21"/>
          <w:szCs w:val="21"/>
          <w:lang w:val="en-US" w:eastAsia="zh-CN"/>
        </w:rPr>
        <w:t xml:space="preserve"> </w:t>
      </w:r>
      <w:r>
        <w:rPr>
          <w:rFonts w:hint="eastAsia" w:ascii="宋体" w:hAnsi="宋体" w:eastAsia="宋体" w:cs="宋体"/>
          <w:spacing w:val="0"/>
          <w:position w:val="0"/>
          <w:sz w:val="21"/>
          <w:szCs w:val="21"/>
        </w:rPr>
        <w:t>E</w:t>
      </w:r>
      <w:r>
        <w:rPr>
          <w:rFonts w:hint="eastAsia" w:ascii="宋体" w:hAnsi="宋体" w:eastAsia="宋体" w:cs="宋体"/>
          <w:spacing w:val="0"/>
          <w:position w:val="0"/>
          <w:sz w:val="21"/>
          <w:szCs w:val="21"/>
          <w:lang w:val="en-US" w:eastAsia="zh-CN"/>
        </w:rPr>
        <w:t xml:space="preserve"> </w:t>
      </w:r>
      <w:r>
        <w:rPr>
          <w:rFonts w:hint="eastAsia" w:ascii="宋体" w:hAnsi="宋体" w:eastAsia="宋体" w:cs="宋体"/>
          <w:spacing w:val="0"/>
          <w:position w:val="0"/>
          <w:sz w:val="21"/>
          <w:szCs w:val="21"/>
        </w:rPr>
        <w:t>的规定。检查数量、方法应符合下列规定：</w:t>
      </w:r>
    </w:p>
    <w:p w14:paraId="1208FA1E">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840" w:leftChars="400" w:right="0" w:rightChars="0" w:firstLine="0" w:firstLineChars="0"/>
        <w:jc w:val="both"/>
        <w:textAlignment w:val="baseline"/>
        <w:outlineLvl w:val="9"/>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1)</w:t>
      </w:r>
      <w:r>
        <w:rPr>
          <w:rFonts w:ascii="黑体" w:hAnsi="黑体" w:eastAsia="黑体" w:cs="黑体"/>
          <w:snapToGrid w:val="0"/>
          <w:color w:val="000000"/>
          <w:spacing w:val="-12"/>
          <w:kern w:val="0"/>
          <w:sz w:val="21"/>
          <w:szCs w:val="21"/>
          <w:lang w:val="en-US" w:eastAsia="en-US" w:bidi="ar-SA"/>
        </w:rPr>
        <w:t xml:space="preserve">  </w:t>
      </w:r>
      <w:r>
        <w:rPr>
          <w:rFonts w:hint="eastAsia" w:ascii="宋体" w:hAnsi="宋体" w:eastAsia="宋体" w:cs="宋体"/>
          <w:spacing w:val="0"/>
          <w:position w:val="0"/>
          <w:sz w:val="21"/>
          <w:szCs w:val="21"/>
        </w:rPr>
        <w:t>检查数量。按节点数抽查10%,且不应少于10个；每个被抽查节点按螺栓数抽查10%,且不应少于2个。叠型顶板梁上下梁接合面如采用高强度大六角头螺栓连接副紧固应视为一组节点，每根板梁螺栓抽查数不应少于20个。</w:t>
      </w:r>
    </w:p>
    <w:p w14:paraId="69E017FA">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right="0" w:rightChars="0" w:firstLine="840" w:firstLineChars="400"/>
        <w:jc w:val="both"/>
        <w:textAlignment w:val="baseline"/>
        <w:outlineLvl w:val="9"/>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lang w:val="en-US" w:eastAsia="zh-CN"/>
        </w:rPr>
        <w:t>2</w:t>
      </w:r>
      <w:r>
        <w:rPr>
          <w:rFonts w:hint="eastAsia" w:ascii="宋体" w:hAnsi="宋体" w:eastAsia="宋体" w:cs="宋体"/>
          <w:spacing w:val="0"/>
          <w:position w:val="0"/>
          <w:sz w:val="21"/>
          <w:szCs w:val="21"/>
        </w:rPr>
        <w:t>)</w:t>
      </w:r>
      <w:r>
        <w:rPr>
          <w:rFonts w:ascii="黑体" w:hAnsi="黑体" w:eastAsia="黑体" w:cs="黑体"/>
          <w:snapToGrid w:val="0"/>
          <w:color w:val="000000"/>
          <w:spacing w:val="-12"/>
          <w:kern w:val="0"/>
          <w:sz w:val="21"/>
          <w:szCs w:val="21"/>
          <w:lang w:val="en-US" w:eastAsia="en-US" w:bidi="ar-SA"/>
        </w:rPr>
        <w:t xml:space="preserve">  </w:t>
      </w:r>
      <w:r>
        <w:rPr>
          <w:rFonts w:hint="eastAsia" w:ascii="宋体" w:hAnsi="宋体" w:eastAsia="宋体" w:cs="宋体"/>
          <w:b w:val="0"/>
          <w:bCs w:val="0"/>
        </w:rPr>
        <w:t>检验方法应符合</w:t>
      </w:r>
      <w:r>
        <w:rPr>
          <w:rFonts w:hint="eastAsia" w:ascii="宋体" w:hAnsi="宋体" w:eastAsia="宋体" w:cs="宋体"/>
          <w:spacing w:val="0"/>
          <w:position w:val="0"/>
          <w:sz w:val="21"/>
          <w:szCs w:val="21"/>
        </w:rPr>
        <w:t>本部分DL5190.2—2019 附录D。</w:t>
      </w:r>
    </w:p>
    <w:p w14:paraId="4B67D0E8">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hint="eastAsia" w:ascii="宋体" w:hAnsi="宋体" w:eastAsia="宋体" w:cs="宋体"/>
          <w:spacing w:val="0"/>
          <w:position w:val="0"/>
          <w:sz w:val="21"/>
          <w:szCs w:val="21"/>
        </w:rPr>
      </w:pPr>
      <w:r>
        <w:rPr>
          <w:rFonts w:hint="eastAsia" w:ascii="宋体" w:hAnsi="宋体" w:eastAsia="宋体"/>
          <w:spacing w:val="0"/>
          <w:sz w:val="21"/>
          <w:lang w:val="en-US" w:eastAsia="zh-CN"/>
        </w:rPr>
        <w:t>g</w:t>
      </w:r>
      <w:r>
        <w:rPr>
          <w:rFonts w:ascii="宋体" w:hAnsi="宋体" w:eastAsia="宋体"/>
          <w:spacing w:val="0"/>
          <w:sz w:val="21"/>
        </w:rPr>
        <w:t>）</w:t>
      </w:r>
      <w:r>
        <w:rPr>
          <w:rFonts w:hint="eastAsia" w:ascii="宋体" w:hAnsi="宋体" w:eastAsia="宋体"/>
          <w:spacing w:val="0"/>
          <w:sz w:val="21"/>
        </w:rPr>
        <w:t xml:space="preserve"> </w:t>
      </w:r>
      <w:r>
        <w:rPr>
          <w:rFonts w:hint="eastAsia" w:ascii="宋体" w:hAnsi="宋体" w:eastAsia="宋体" w:cs="宋体"/>
          <w:spacing w:val="0"/>
          <w:position w:val="0"/>
          <w:sz w:val="21"/>
          <w:szCs w:val="21"/>
        </w:rPr>
        <w:t>扭剪型高强度螺栓连接副终拧后，除因构造原因无法使用专用扳手终拧掉梅花头者外，未能终拧掉梅花头的螺栓数不应大于该节点螺栓数的5%。对所有梅花头未拧掉的扭剪型高强度螺栓连接副应采用扭矩法或转角法进行终拧并作标记，且按DL5190.2</w:t>
      </w:r>
      <w:r>
        <w:rPr>
          <w:rFonts w:hint="eastAsia" w:ascii="宋体" w:hAnsi="宋体" w:eastAsia="宋体" w:cs="宋体"/>
          <w:spacing w:val="0"/>
          <w:position w:val="0"/>
          <w:sz w:val="21"/>
          <w:szCs w:val="21"/>
          <w:lang w:eastAsia="zh-CN"/>
        </w:rPr>
        <w:t>—</w:t>
      </w:r>
      <w:r>
        <w:rPr>
          <w:rFonts w:hint="eastAsia" w:ascii="宋体" w:hAnsi="宋体" w:eastAsia="宋体" w:cs="宋体"/>
          <w:spacing w:val="0"/>
          <w:position w:val="0"/>
          <w:sz w:val="21"/>
          <w:szCs w:val="21"/>
        </w:rPr>
        <w:t>201</w:t>
      </w:r>
      <w:r>
        <w:rPr>
          <w:rFonts w:hint="eastAsia" w:ascii="宋体" w:hAnsi="宋体" w:eastAsia="宋体" w:cs="宋体"/>
          <w:spacing w:val="0"/>
          <w:position w:val="0"/>
          <w:sz w:val="21"/>
          <w:szCs w:val="21"/>
          <w:lang w:val="en-US" w:eastAsia="zh-CN"/>
        </w:rPr>
        <w:t>9 附录</w:t>
      </w:r>
      <w:r>
        <w:rPr>
          <w:rFonts w:hint="eastAsia" w:ascii="宋体" w:hAnsi="宋体" w:eastAsia="宋体" w:cs="宋体"/>
          <w:spacing w:val="0"/>
          <w:position w:val="0"/>
          <w:sz w:val="21"/>
          <w:szCs w:val="21"/>
        </w:rPr>
        <w:t>E的规定进行终拧扭矩检查。检查数量、方法应符合下列规定：</w:t>
      </w:r>
    </w:p>
    <w:p w14:paraId="4B4BF9A6">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firstLine="0" w:firstLineChars="0"/>
        <w:textAlignment w:val="baseline"/>
        <w:rPr>
          <w:rFonts w:hint="eastAsia" w:ascii="宋体" w:hAnsi="宋体" w:eastAsia="宋体" w:cs="宋体"/>
          <w:b w:val="0"/>
          <w:bCs w:val="0"/>
          <w:spacing w:val="0"/>
          <w:sz w:val="21"/>
        </w:rPr>
      </w:pPr>
      <w:r>
        <w:rPr>
          <w:rFonts w:hint="eastAsia" w:ascii="宋体" w:hAnsi="宋体" w:eastAsia="宋体" w:cs="宋体"/>
          <w:b w:val="0"/>
          <w:bCs w:val="0"/>
          <w:spacing w:val="0"/>
          <w:sz w:val="21"/>
        </w:rPr>
        <w:t>1)</w:t>
      </w:r>
      <w:r>
        <w:rPr>
          <w:rFonts w:ascii="黑体" w:hAnsi="黑体" w:eastAsia="黑体" w:cs="黑体"/>
          <w:snapToGrid w:val="0"/>
          <w:color w:val="000000"/>
          <w:spacing w:val="0"/>
          <w:kern w:val="0"/>
          <w:sz w:val="21"/>
          <w:szCs w:val="21"/>
          <w:lang w:val="en-US" w:eastAsia="en-US" w:bidi="ar-SA"/>
        </w:rPr>
        <w:t xml:space="preserve">  </w:t>
      </w:r>
      <w:r>
        <w:rPr>
          <w:rFonts w:hint="eastAsia" w:ascii="宋体" w:hAnsi="宋体" w:eastAsia="宋体" w:cs="宋体"/>
          <w:b w:val="0"/>
          <w:bCs w:val="0"/>
          <w:spacing w:val="0"/>
          <w:sz w:val="21"/>
        </w:rPr>
        <w:t>检查数量。按节点数抽查10%,但不应少于10个节点，被抽查节点中梅花头未拧掉的扭剪型高强度</w:t>
      </w:r>
      <w:r>
        <w:rPr>
          <w:rFonts w:hint="eastAsia" w:ascii="宋体" w:hAnsi="宋体" w:eastAsia="宋体" w:cs="宋体"/>
          <w:b w:val="0"/>
          <w:bCs w:val="0"/>
          <w:spacing w:val="0"/>
          <w:sz w:val="21"/>
          <w:lang w:val="en-US" w:eastAsia="zh-CN"/>
        </w:rPr>
        <w:t>螺栓连接副全数进行终拧扭矩检查。</w:t>
      </w:r>
    </w:p>
    <w:p w14:paraId="6C6BB7F3">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firstLine="0" w:firstLineChars="0"/>
        <w:textAlignment w:val="baseline"/>
        <w:rPr>
          <w:rFonts w:hint="eastAsia" w:ascii="宋体" w:hAnsi="宋体" w:eastAsia="宋体" w:cs="宋体"/>
          <w:b w:val="0"/>
          <w:bCs w:val="0"/>
          <w:spacing w:val="0"/>
          <w:sz w:val="21"/>
        </w:rPr>
      </w:pPr>
      <w:r>
        <w:rPr>
          <w:rFonts w:hint="eastAsia" w:ascii="宋体" w:hAnsi="宋体" w:eastAsia="宋体" w:cs="宋体"/>
          <w:b w:val="0"/>
          <w:bCs w:val="0"/>
          <w:spacing w:val="0"/>
          <w:sz w:val="21"/>
          <w:lang w:val="en-US" w:eastAsia="zh-CN"/>
        </w:rPr>
        <w:t>2</w:t>
      </w:r>
      <w:r>
        <w:rPr>
          <w:rFonts w:hint="eastAsia" w:ascii="宋体" w:hAnsi="宋体" w:eastAsia="宋体" w:cs="宋体"/>
          <w:b w:val="0"/>
          <w:bCs w:val="0"/>
          <w:spacing w:val="0"/>
          <w:sz w:val="21"/>
        </w:rPr>
        <w:t>)</w:t>
      </w:r>
      <w:r>
        <w:rPr>
          <w:rFonts w:ascii="黑体" w:hAnsi="黑体" w:eastAsia="黑体" w:cs="黑体"/>
          <w:snapToGrid w:val="0"/>
          <w:color w:val="000000"/>
          <w:spacing w:val="0"/>
          <w:kern w:val="0"/>
          <w:sz w:val="21"/>
          <w:szCs w:val="21"/>
          <w:lang w:val="en-US" w:eastAsia="en-US" w:bidi="ar-SA"/>
        </w:rPr>
        <w:t xml:space="preserve">  </w:t>
      </w:r>
      <w:r>
        <w:rPr>
          <w:rFonts w:hint="eastAsia" w:ascii="宋体" w:hAnsi="宋体" w:eastAsia="宋体" w:cs="宋体"/>
          <w:b w:val="0"/>
          <w:bCs w:val="0"/>
          <w:spacing w:val="0"/>
          <w:sz w:val="21"/>
        </w:rPr>
        <w:t>检验方法应符合</w:t>
      </w:r>
      <w:r>
        <w:rPr>
          <w:rFonts w:hint="eastAsia" w:ascii="宋体" w:hAnsi="宋体" w:eastAsia="宋体" w:cs="宋体"/>
          <w:b w:val="0"/>
          <w:bCs w:val="0"/>
          <w:strike/>
          <w:dstrike w:val="0"/>
          <w:color w:val="auto"/>
          <w:spacing w:val="0"/>
          <w:sz w:val="21"/>
        </w:rPr>
        <w:t>本部分</w:t>
      </w:r>
      <w:r>
        <w:rPr>
          <w:rFonts w:hint="eastAsia" w:ascii="宋体" w:hAnsi="宋体" w:eastAsia="宋体" w:cs="宋体"/>
          <w:color w:val="auto"/>
          <w:spacing w:val="0"/>
          <w:sz w:val="21"/>
          <w:szCs w:val="21"/>
          <w:highlight w:val="none"/>
        </w:rPr>
        <w:t>DL5190.2</w:t>
      </w:r>
      <w:r>
        <w:rPr>
          <w:rFonts w:hint="eastAsia" w:ascii="宋体" w:hAnsi="宋体" w:eastAsia="宋体" w:cs="宋体"/>
          <w:color w:val="auto"/>
          <w:spacing w:val="0"/>
          <w:sz w:val="21"/>
          <w:szCs w:val="21"/>
          <w:highlight w:val="none"/>
          <w:lang w:eastAsia="zh-CN"/>
        </w:rPr>
        <w:t>—</w:t>
      </w:r>
      <w:r>
        <w:rPr>
          <w:rFonts w:hint="eastAsia" w:ascii="宋体" w:hAnsi="宋体" w:eastAsia="宋体" w:cs="宋体"/>
          <w:color w:val="auto"/>
          <w:spacing w:val="0"/>
          <w:sz w:val="21"/>
          <w:szCs w:val="21"/>
          <w:highlight w:val="none"/>
        </w:rPr>
        <w:t>201</w:t>
      </w:r>
      <w:r>
        <w:rPr>
          <w:rFonts w:hint="eastAsia" w:ascii="宋体" w:hAnsi="宋体" w:eastAsia="宋体" w:cs="宋体"/>
          <w:color w:val="auto"/>
          <w:spacing w:val="0"/>
          <w:sz w:val="21"/>
          <w:szCs w:val="21"/>
          <w:highlight w:val="none"/>
          <w:lang w:val="en-US" w:eastAsia="zh-CN"/>
        </w:rPr>
        <w:t>9 附录D</w:t>
      </w:r>
      <w:r>
        <w:rPr>
          <w:rFonts w:hint="eastAsia" w:ascii="宋体" w:hAnsi="宋体" w:eastAsia="宋体" w:cs="宋体"/>
          <w:b w:val="0"/>
          <w:bCs w:val="0"/>
          <w:strike/>
          <w:dstrike w:val="0"/>
          <w:color w:val="auto"/>
          <w:spacing w:val="0"/>
          <w:sz w:val="21"/>
        </w:rPr>
        <w:t>附录 D</w:t>
      </w:r>
      <w:r>
        <w:rPr>
          <w:rFonts w:hint="eastAsia" w:ascii="宋体" w:hAnsi="宋体" w:eastAsia="宋体" w:cs="宋体"/>
          <w:b w:val="0"/>
          <w:bCs w:val="0"/>
          <w:color w:val="auto"/>
          <w:spacing w:val="0"/>
          <w:sz w:val="21"/>
        </w:rPr>
        <w:t>。</w:t>
      </w:r>
    </w:p>
    <w:p w14:paraId="5EA172CA">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hint="eastAsia" w:ascii="宋体" w:hAnsi="宋体" w:eastAsia="宋体" w:cs="宋体"/>
          <w:spacing w:val="0"/>
          <w:position w:val="0"/>
          <w:sz w:val="21"/>
          <w:szCs w:val="21"/>
        </w:rPr>
      </w:pPr>
      <w:r>
        <w:rPr>
          <w:rFonts w:hint="eastAsia" w:ascii="宋体" w:hAnsi="宋体" w:eastAsia="宋体"/>
          <w:spacing w:val="0"/>
          <w:sz w:val="21"/>
          <w:lang w:val="en-US" w:eastAsia="zh-CN"/>
        </w:rPr>
        <w:t>h</w:t>
      </w:r>
      <w:r>
        <w:rPr>
          <w:rFonts w:ascii="宋体" w:hAnsi="宋体" w:eastAsia="宋体"/>
          <w:spacing w:val="0"/>
          <w:sz w:val="21"/>
        </w:rPr>
        <w:t>）</w:t>
      </w:r>
      <w:r>
        <w:rPr>
          <w:rFonts w:hint="eastAsia" w:ascii="宋体" w:hAnsi="宋体" w:eastAsia="宋体"/>
          <w:spacing w:val="0"/>
          <w:sz w:val="21"/>
        </w:rPr>
        <w:t xml:space="preserve"> </w:t>
      </w:r>
      <w:r>
        <w:rPr>
          <w:rFonts w:hint="eastAsia" w:ascii="宋体" w:hAnsi="宋体" w:eastAsia="宋体" w:cs="宋体"/>
          <w:spacing w:val="0"/>
          <w:position w:val="0"/>
          <w:sz w:val="21"/>
          <w:szCs w:val="21"/>
        </w:rPr>
        <w:t>高强度螺栓安装、检查应形成下列记录：</w:t>
      </w:r>
    </w:p>
    <w:p w14:paraId="1788ECE2">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840" w:firstLineChars="400"/>
        <w:jc w:val="both"/>
        <w:textAlignment w:val="baseline"/>
        <w:outlineLvl w:val="9"/>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1)</w:t>
      </w:r>
      <w:r>
        <w:rPr>
          <w:rFonts w:ascii="黑体" w:hAnsi="黑体" w:eastAsia="黑体" w:cs="黑体"/>
          <w:snapToGrid w:val="0"/>
          <w:color w:val="000000"/>
          <w:spacing w:val="0"/>
          <w:kern w:val="0"/>
          <w:sz w:val="21"/>
          <w:szCs w:val="21"/>
          <w:lang w:val="en-US" w:eastAsia="en-US" w:bidi="ar-SA"/>
        </w:rPr>
        <w:t xml:space="preserve">  </w:t>
      </w:r>
      <w:r>
        <w:rPr>
          <w:rFonts w:hint="eastAsia" w:ascii="宋体" w:hAnsi="宋体" w:eastAsia="宋体" w:cs="宋体"/>
          <w:spacing w:val="0"/>
          <w:position w:val="0"/>
          <w:sz w:val="21"/>
          <w:szCs w:val="21"/>
        </w:rPr>
        <w:t>高强度螺栓连接副复验资料。</w:t>
      </w:r>
    </w:p>
    <w:p w14:paraId="7ACE3319">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840" w:firstLineChars="400"/>
        <w:jc w:val="both"/>
        <w:textAlignment w:val="baseline"/>
        <w:outlineLvl w:val="9"/>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lang w:val="en-US" w:eastAsia="zh-CN"/>
        </w:rPr>
        <w:t>2</w:t>
      </w:r>
      <w:r>
        <w:rPr>
          <w:rFonts w:hint="eastAsia" w:ascii="宋体" w:hAnsi="宋体" w:eastAsia="宋体" w:cs="宋体"/>
          <w:spacing w:val="0"/>
          <w:position w:val="0"/>
          <w:sz w:val="21"/>
          <w:szCs w:val="21"/>
        </w:rPr>
        <w:t>)</w:t>
      </w:r>
      <w:r>
        <w:rPr>
          <w:rFonts w:ascii="黑体" w:hAnsi="黑体" w:eastAsia="黑体" w:cs="黑体"/>
          <w:snapToGrid w:val="0"/>
          <w:color w:val="000000"/>
          <w:spacing w:val="0"/>
          <w:kern w:val="0"/>
          <w:sz w:val="21"/>
          <w:szCs w:val="21"/>
          <w:lang w:val="en-US" w:eastAsia="en-US" w:bidi="ar-SA"/>
        </w:rPr>
        <w:t xml:space="preserve">  </w:t>
      </w:r>
      <w:r>
        <w:rPr>
          <w:rFonts w:hint="eastAsia" w:ascii="宋体" w:hAnsi="宋体" w:eastAsia="宋体" w:cs="宋体"/>
          <w:spacing w:val="0"/>
          <w:position w:val="0"/>
          <w:sz w:val="21"/>
          <w:szCs w:val="21"/>
        </w:rPr>
        <w:t>抗滑移系数试验资料。</w:t>
      </w:r>
    </w:p>
    <w:p w14:paraId="0DCD761B">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840" w:firstLineChars="400"/>
        <w:jc w:val="both"/>
        <w:textAlignment w:val="baseline"/>
        <w:outlineLvl w:val="9"/>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lang w:val="en-US" w:eastAsia="zh-CN"/>
        </w:rPr>
        <w:t>3</w:t>
      </w:r>
      <w:r>
        <w:rPr>
          <w:rFonts w:hint="eastAsia" w:ascii="宋体" w:hAnsi="宋体" w:eastAsia="宋体" w:cs="宋体"/>
          <w:spacing w:val="0"/>
          <w:position w:val="0"/>
          <w:sz w:val="21"/>
          <w:szCs w:val="21"/>
        </w:rPr>
        <w:t>)</w:t>
      </w:r>
      <w:r>
        <w:rPr>
          <w:rFonts w:ascii="黑体" w:hAnsi="黑体" w:eastAsia="黑体" w:cs="黑体"/>
          <w:snapToGrid w:val="0"/>
          <w:color w:val="000000"/>
          <w:spacing w:val="0"/>
          <w:kern w:val="0"/>
          <w:sz w:val="21"/>
          <w:szCs w:val="21"/>
          <w:lang w:val="en-US" w:eastAsia="en-US" w:bidi="ar-SA"/>
        </w:rPr>
        <w:t xml:space="preserve">  </w:t>
      </w:r>
      <w:r>
        <w:rPr>
          <w:rFonts w:hint="eastAsia" w:ascii="宋体" w:hAnsi="宋体" w:eastAsia="宋体" w:cs="宋体"/>
          <w:spacing w:val="0"/>
          <w:position w:val="0"/>
          <w:sz w:val="21"/>
          <w:szCs w:val="21"/>
        </w:rPr>
        <w:t>初拧扭矩、终拧扭矩记录。</w:t>
      </w:r>
    </w:p>
    <w:p w14:paraId="75599356">
      <w:pPr>
        <w:pStyle w:val="6"/>
        <w:bidi w:val="0"/>
        <w:rPr>
          <w:rFonts w:hint="eastAsia" w:ascii="宋体" w:hAnsi="宋体" w:eastAsia="宋体" w:cs="宋体"/>
          <w:spacing w:val="0"/>
          <w:position w:val="0"/>
          <w:sz w:val="21"/>
        </w:rPr>
      </w:pPr>
      <w:r>
        <w:rPr>
          <w:rFonts w:hint="eastAsia" w:ascii="宋体" w:hAnsi="宋体" w:eastAsia="宋体" w:cs="宋体"/>
          <w:spacing w:val="0"/>
          <w:position w:val="0"/>
          <w:sz w:val="21"/>
        </w:rPr>
        <w:t xml:space="preserve">4.3.11 </w:t>
      </w:r>
      <w:r>
        <w:rPr>
          <w:rFonts w:hint="eastAsia" w:ascii="宋体" w:hAnsi="宋体" w:eastAsia="宋体" w:cs="宋体"/>
          <w:spacing w:val="0"/>
          <w:position w:val="0"/>
          <w:sz w:val="21"/>
          <w:lang w:val="en-US" w:eastAsia="zh-CN"/>
        </w:rPr>
        <w:t xml:space="preserve"> </w:t>
      </w:r>
      <w:r>
        <w:rPr>
          <w:rFonts w:hint="eastAsia" w:ascii="宋体" w:hAnsi="宋体" w:eastAsia="宋体" w:cs="宋体"/>
          <w:spacing w:val="0"/>
          <w:position w:val="0"/>
          <w:sz w:val="21"/>
        </w:rPr>
        <w:t>焊接连接的构件安装时临时定位点焊的总长度应根据构件重量和临时荷载，以及焊点的数量、厚度和长度通过计算确定。</w:t>
      </w:r>
    </w:p>
    <w:p w14:paraId="46944308">
      <w:pPr>
        <w:pStyle w:val="6"/>
        <w:bidi w:val="0"/>
        <w:rPr>
          <w:rFonts w:hint="eastAsia" w:ascii="宋体" w:hAnsi="宋体" w:eastAsia="宋体" w:cs="宋体"/>
          <w:spacing w:val="0"/>
          <w:position w:val="0"/>
          <w:sz w:val="21"/>
          <w:szCs w:val="21"/>
        </w:rPr>
      </w:pPr>
      <w:r>
        <w:rPr>
          <w:rFonts w:hint="eastAsia" w:ascii="宋体" w:hAnsi="宋体" w:eastAsia="宋体" w:cs="宋体"/>
          <w:spacing w:val="0"/>
          <w:position w:val="0"/>
          <w:sz w:val="21"/>
        </w:rPr>
        <w:t xml:space="preserve">4.3.12 </w:t>
      </w:r>
      <w:r>
        <w:rPr>
          <w:rFonts w:hint="eastAsia" w:ascii="宋体" w:hAnsi="宋体" w:eastAsia="宋体" w:cs="宋体"/>
          <w:spacing w:val="0"/>
          <w:position w:val="0"/>
          <w:sz w:val="21"/>
          <w:lang w:val="en-US" w:eastAsia="zh-CN"/>
        </w:rPr>
        <w:t xml:space="preserve"> </w:t>
      </w:r>
      <w:r>
        <w:rPr>
          <w:rFonts w:hint="eastAsia" w:ascii="宋体" w:hAnsi="宋体" w:eastAsia="宋体" w:cs="宋体"/>
          <w:spacing w:val="0"/>
          <w:position w:val="0"/>
          <w:sz w:val="21"/>
        </w:rPr>
        <w:t>锅炉钢结构安装允许偏差应符合表</w:t>
      </w:r>
      <w:r>
        <w:rPr>
          <w:rFonts w:hint="eastAsia" w:ascii="宋体" w:hAnsi="宋体" w:eastAsia="宋体" w:cs="宋体"/>
          <w:spacing w:val="0"/>
          <w:position w:val="0"/>
          <w:sz w:val="21"/>
          <w:lang w:val="en-US" w:eastAsia="zh-CN"/>
        </w:rPr>
        <w:t>3</w:t>
      </w:r>
      <w:r>
        <w:rPr>
          <w:rFonts w:hint="eastAsia" w:ascii="宋体" w:hAnsi="宋体" w:eastAsia="宋体" w:cs="宋体"/>
          <w:spacing w:val="0"/>
          <w:position w:val="0"/>
          <w:sz w:val="21"/>
        </w:rPr>
        <w:t>的规</w:t>
      </w:r>
      <w:r>
        <w:rPr>
          <w:rFonts w:hint="eastAsia" w:ascii="宋体" w:hAnsi="宋体" w:eastAsia="宋体" w:cs="宋体"/>
          <w:spacing w:val="0"/>
          <w:position w:val="0"/>
          <w:sz w:val="21"/>
          <w:lang w:val="en-US" w:eastAsia="zh-CN"/>
        </w:rPr>
        <w:t>定</w:t>
      </w:r>
      <w:r>
        <w:rPr>
          <w:rFonts w:hint="eastAsia" w:ascii="宋体" w:hAnsi="宋体" w:eastAsia="宋体" w:cs="宋体"/>
          <w:spacing w:val="0"/>
          <w:position w:val="0"/>
          <w:sz w:val="21"/>
        </w:rPr>
        <w:t>。</w:t>
      </w:r>
      <w:r>
        <w:rPr>
          <w:rFonts w:hint="eastAsia" w:ascii="宋体" w:hAnsi="宋体" w:eastAsia="宋体" w:cs="宋体"/>
          <w:spacing w:val="0"/>
          <w:position w:val="0"/>
          <w:sz w:val="21"/>
          <w:szCs w:val="21"/>
        </w:rPr>
        <w:t xml:space="preserve"> </w:t>
      </w:r>
    </w:p>
    <w:p w14:paraId="5F721197">
      <w:pPr>
        <w:pageBreakBefore w:val="0"/>
        <w:tabs>
          <w:tab w:val="left" w:pos="8190"/>
        </w:tabs>
        <w:wordWrap/>
        <w:overflowPunct/>
        <w:topLinePunct w:val="0"/>
        <w:bidi w:val="0"/>
        <w:spacing w:line="360" w:lineRule="auto"/>
        <w:ind w:right="0" w:rightChars="0"/>
        <w:jc w:val="center"/>
        <w:outlineLvl w:val="9"/>
        <w:rPr>
          <w:rFonts w:hint="eastAsia"/>
          <w:lang w:eastAsia="zh-CN"/>
        </w:rPr>
      </w:pPr>
      <w:r>
        <w:rPr>
          <w:rFonts w:hint="eastAsia" w:ascii="黑体" w:hAnsi="黑体" w:eastAsia="黑体" w:cs="黑体"/>
          <w:b w:val="0"/>
          <w:bCs w:val="0"/>
          <w:spacing w:val="-6"/>
          <w:sz w:val="21"/>
          <w:szCs w:val="21"/>
        </w:rPr>
        <w:t>表</w:t>
      </w:r>
      <w:r>
        <w:rPr>
          <w:rFonts w:hint="eastAsia" w:ascii="黑体" w:hAnsi="黑体" w:eastAsia="黑体" w:cs="黑体"/>
          <w:b w:val="0"/>
          <w:bCs w:val="0"/>
          <w:spacing w:val="-6"/>
          <w:sz w:val="21"/>
          <w:szCs w:val="21"/>
          <w:lang w:val="en-US" w:eastAsia="zh-CN"/>
        </w:rPr>
        <w:t>3</w:t>
      </w:r>
      <w:r>
        <w:rPr>
          <w:rFonts w:hint="eastAsia" w:ascii="黑体" w:hAnsi="黑体" w:eastAsia="黑体" w:cs="黑体"/>
          <w:b w:val="0"/>
          <w:bCs w:val="0"/>
          <w:spacing w:val="-6"/>
          <w:sz w:val="21"/>
          <w:szCs w:val="21"/>
        </w:rPr>
        <w:t xml:space="preserve"> 锅炉钢结构安装允许偏差(mm)</w:t>
      </w:r>
    </w:p>
    <w:tbl>
      <w:tblPr>
        <w:tblStyle w:val="44"/>
        <w:tblW w:w="694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40"/>
        <w:gridCol w:w="2127"/>
        <w:gridCol w:w="3473"/>
      </w:tblGrid>
      <w:tr w14:paraId="7FC470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467" w:type="dxa"/>
            <w:gridSpan w:val="2"/>
            <w:tcBorders>
              <w:top w:val="single" w:color="000000" w:sz="12" w:space="0"/>
              <w:left w:val="single" w:color="000000" w:sz="12" w:space="0"/>
              <w:bottom w:val="single" w:color="000000" w:sz="8" w:space="0"/>
              <w:right w:val="single" w:color="000000" w:sz="8" w:space="0"/>
            </w:tcBorders>
            <w:vAlign w:val="center"/>
          </w:tcPr>
          <w:p w14:paraId="16D9C124">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pacing w:val="-2"/>
                <w:sz w:val="18"/>
                <w:szCs w:val="18"/>
              </w:rPr>
            </w:pPr>
            <w:r>
              <w:rPr>
                <w:spacing w:val="5"/>
                <w:sz w:val="18"/>
                <w:szCs w:val="18"/>
              </w:rPr>
              <w:t>检查项目</w:t>
            </w:r>
          </w:p>
        </w:tc>
        <w:tc>
          <w:tcPr>
            <w:tcW w:w="3473" w:type="dxa"/>
            <w:tcBorders>
              <w:top w:val="single" w:color="000000" w:sz="12" w:space="0"/>
              <w:left w:val="single" w:color="000000" w:sz="8" w:space="0"/>
              <w:bottom w:val="single" w:color="000000" w:sz="8" w:space="0"/>
              <w:right w:val="single" w:color="000000" w:sz="12" w:space="0"/>
            </w:tcBorders>
            <w:vAlign w:val="center"/>
          </w:tcPr>
          <w:p w14:paraId="0AC8D2AC">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7"/>
                <w:sz w:val="18"/>
                <w:szCs w:val="18"/>
              </w:rPr>
              <w:t>允许偏差</w:t>
            </w:r>
          </w:p>
        </w:tc>
      </w:tr>
      <w:tr w14:paraId="609A0D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467" w:type="dxa"/>
            <w:gridSpan w:val="2"/>
            <w:tcBorders>
              <w:top w:val="single" w:color="000000" w:sz="8" w:space="0"/>
              <w:left w:val="single" w:color="000000" w:sz="12" w:space="0"/>
              <w:bottom w:val="single" w:color="000000" w:sz="8" w:space="0"/>
              <w:right w:val="single" w:color="000000" w:sz="8" w:space="0"/>
            </w:tcBorders>
            <w:vAlign w:val="center"/>
          </w:tcPr>
          <w:p w14:paraId="1561623C">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pacing w:val="-2"/>
                <w:sz w:val="18"/>
                <w:szCs w:val="18"/>
              </w:rPr>
            </w:pPr>
            <w:r>
              <w:rPr>
                <w:spacing w:val="-1"/>
                <w:sz w:val="18"/>
                <w:szCs w:val="18"/>
              </w:rPr>
              <w:t>柱脚中心与基础划线中心</w:t>
            </w:r>
          </w:p>
        </w:tc>
        <w:tc>
          <w:tcPr>
            <w:tcW w:w="3473" w:type="dxa"/>
            <w:tcBorders>
              <w:top w:val="single" w:color="000000" w:sz="8" w:space="0"/>
              <w:left w:val="single" w:color="000000" w:sz="8" w:space="0"/>
              <w:bottom w:val="single" w:color="000000" w:sz="8" w:space="0"/>
              <w:right w:val="single" w:color="000000" w:sz="12" w:space="0"/>
            </w:tcBorders>
            <w:vAlign w:val="center"/>
          </w:tcPr>
          <w:p w14:paraId="5246051D">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9"/>
                <w:sz w:val="18"/>
                <w:szCs w:val="18"/>
              </w:rPr>
              <w:t>±5</w:t>
            </w:r>
          </w:p>
        </w:tc>
      </w:tr>
      <w:tr w14:paraId="166331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467" w:type="dxa"/>
            <w:gridSpan w:val="2"/>
            <w:tcBorders>
              <w:top w:val="single" w:color="000000" w:sz="8" w:space="0"/>
              <w:left w:val="single" w:color="000000" w:sz="12" w:space="0"/>
              <w:bottom w:val="single" w:color="000000" w:sz="8" w:space="0"/>
              <w:right w:val="single" w:color="000000" w:sz="8" w:space="0"/>
            </w:tcBorders>
            <w:vAlign w:val="center"/>
          </w:tcPr>
          <w:p w14:paraId="09D2CF4C">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pacing w:val="-2"/>
                <w:sz w:val="18"/>
                <w:szCs w:val="18"/>
              </w:rPr>
            </w:pPr>
            <w:r>
              <w:rPr>
                <w:spacing w:val="-1"/>
                <w:sz w:val="18"/>
                <w:szCs w:val="18"/>
              </w:rPr>
              <w:t>立柱标高与设计标高</w:t>
            </w:r>
          </w:p>
        </w:tc>
        <w:tc>
          <w:tcPr>
            <w:tcW w:w="3473" w:type="dxa"/>
            <w:tcBorders>
              <w:top w:val="single" w:color="000000" w:sz="8" w:space="0"/>
              <w:left w:val="single" w:color="000000" w:sz="8" w:space="0"/>
              <w:bottom w:val="single" w:color="000000" w:sz="8" w:space="0"/>
              <w:right w:val="single" w:color="000000" w:sz="12" w:space="0"/>
            </w:tcBorders>
            <w:vAlign w:val="center"/>
          </w:tcPr>
          <w:p w14:paraId="4A7228F4">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9"/>
                <w:sz w:val="18"/>
                <w:szCs w:val="18"/>
              </w:rPr>
              <w:t>±5</w:t>
            </w:r>
          </w:p>
        </w:tc>
      </w:tr>
      <w:tr w14:paraId="276B6E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467" w:type="dxa"/>
            <w:gridSpan w:val="2"/>
            <w:tcBorders>
              <w:top w:val="single" w:color="000000" w:sz="8" w:space="0"/>
              <w:left w:val="single" w:color="000000" w:sz="12" w:space="0"/>
              <w:bottom w:val="single" w:color="000000" w:sz="8" w:space="0"/>
              <w:right w:val="single" w:color="000000" w:sz="8" w:space="0"/>
            </w:tcBorders>
            <w:vAlign w:val="center"/>
          </w:tcPr>
          <w:p w14:paraId="6A1C1F76">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pacing w:val="-2"/>
                <w:sz w:val="18"/>
                <w:szCs w:val="18"/>
              </w:rPr>
            </w:pPr>
            <w:r>
              <w:rPr>
                <w:spacing w:val="-1"/>
                <w:sz w:val="18"/>
                <w:szCs w:val="18"/>
              </w:rPr>
              <w:t>各立柱相互间标高差</w:t>
            </w:r>
          </w:p>
        </w:tc>
        <w:tc>
          <w:tcPr>
            <w:tcW w:w="3473" w:type="dxa"/>
            <w:tcBorders>
              <w:top w:val="single" w:color="000000" w:sz="8" w:space="0"/>
              <w:left w:val="single" w:color="000000" w:sz="8" w:space="0"/>
              <w:bottom w:val="single" w:color="000000" w:sz="8" w:space="0"/>
              <w:right w:val="single" w:color="000000" w:sz="12" w:space="0"/>
            </w:tcBorders>
            <w:vAlign w:val="center"/>
          </w:tcPr>
          <w:p w14:paraId="4DB6D126">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z w:val="18"/>
                <w:szCs w:val="18"/>
              </w:rPr>
              <w:t>3</w:t>
            </w:r>
          </w:p>
        </w:tc>
      </w:tr>
      <w:tr w14:paraId="2B8E39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467" w:type="dxa"/>
            <w:gridSpan w:val="2"/>
            <w:tcBorders>
              <w:top w:val="single" w:color="000000" w:sz="8" w:space="0"/>
              <w:left w:val="single" w:color="000000" w:sz="12" w:space="0"/>
              <w:bottom w:val="single" w:color="000000" w:sz="8" w:space="0"/>
              <w:right w:val="single" w:color="000000" w:sz="8" w:space="0"/>
            </w:tcBorders>
            <w:vAlign w:val="center"/>
          </w:tcPr>
          <w:p w14:paraId="6491B8BF">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hint="eastAsia" w:eastAsia="宋体"/>
                <w:sz w:val="18"/>
                <w:szCs w:val="18"/>
                <w:lang w:val="en-US" w:eastAsia="zh-CN"/>
              </w:rPr>
            </w:pPr>
            <w:bookmarkStart w:id="23" w:name="bookmark116"/>
            <w:bookmarkEnd w:id="23"/>
            <w:bookmarkStart w:id="24" w:name="bookmark22"/>
            <w:bookmarkEnd w:id="24"/>
            <w:r>
              <w:rPr>
                <w:spacing w:val="-2"/>
                <w:sz w:val="18"/>
                <w:szCs w:val="18"/>
              </w:rPr>
              <w:t>各立柱间距离</w:t>
            </w:r>
            <w:r>
              <w:rPr>
                <w:rFonts w:hint="eastAsia"/>
                <w:spacing w:val="-2"/>
                <w:sz w:val="18"/>
                <w:szCs w:val="18"/>
                <w:lang w:val="en-US" w:eastAsia="zh-CN"/>
              </w:rPr>
              <w:t>a</w:t>
            </w:r>
          </w:p>
        </w:tc>
        <w:tc>
          <w:tcPr>
            <w:tcW w:w="3473" w:type="dxa"/>
            <w:tcBorders>
              <w:top w:val="single" w:color="000000" w:sz="8" w:space="0"/>
              <w:left w:val="single" w:color="000000" w:sz="8" w:space="0"/>
              <w:bottom w:val="single" w:color="000000" w:sz="8" w:space="0"/>
              <w:right w:val="single" w:color="000000" w:sz="12" w:space="0"/>
            </w:tcBorders>
            <w:vAlign w:val="center"/>
          </w:tcPr>
          <w:p w14:paraId="6957BA3B">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z w:val="18"/>
                <w:szCs w:val="18"/>
              </w:rPr>
              <w:t>间距的1/1000,最大不大于10</w:t>
            </w:r>
          </w:p>
        </w:tc>
      </w:tr>
      <w:tr w14:paraId="4E4D9B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340" w:type="dxa"/>
            <w:vMerge w:val="restart"/>
            <w:tcBorders>
              <w:top w:val="single" w:color="000000" w:sz="8" w:space="0"/>
              <w:left w:val="single" w:color="000000" w:sz="12" w:space="0"/>
              <w:bottom w:val="single" w:color="000000" w:sz="8" w:space="0"/>
              <w:right w:val="single" w:color="000000" w:sz="8" w:space="0"/>
            </w:tcBorders>
            <w:vAlign w:val="center"/>
          </w:tcPr>
          <w:p w14:paraId="049CE1BC">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2"/>
                <w:sz w:val="18"/>
                <w:szCs w:val="18"/>
              </w:rPr>
              <w:t>立柱</w:t>
            </w:r>
          </w:p>
          <w:p w14:paraId="23A59903">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1"/>
                <w:sz w:val="18"/>
                <w:szCs w:val="18"/>
              </w:rPr>
              <w:t>对角线差</w:t>
            </w:r>
          </w:p>
        </w:tc>
        <w:tc>
          <w:tcPr>
            <w:tcW w:w="2127" w:type="dxa"/>
            <w:tcBorders>
              <w:top w:val="single" w:color="000000" w:sz="8" w:space="0"/>
              <w:left w:val="single" w:color="000000" w:sz="8" w:space="0"/>
              <w:bottom w:val="single" w:color="000000" w:sz="8" w:space="0"/>
              <w:right w:val="single" w:color="000000" w:sz="8" w:space="0"/>
            </w:tcBorders>
            <w:vAlign w:val="center"/>
          </w:tcPr>
          <w:p w14:paraId="7C78898E">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2"/>
                <w:sz w:val="18"/>
                <w:szCs w:val="18"/>
              </w:rPr>
              <w:t>柱顶大、小对角</w:t>
            </w:r>
          </w:p>
        </w:tc>
        <w:tc>
          <w:tcPr>
            <w:tcW w:w="3473" w:type="dxa"/>
            <w:vMerge w:val="restart"/>
            <w:tcBorders>
              <w:top w:val="single" w:color="000000" w:sz="8" w:space="0"/>
              <w:left w:val="single" w:color="000000" w:sz="8" w:space="0"/>
              <w:bottom w:val="single" w:color="000000" w:sz="8" w:space="0"/>
              <w:right w:val="single" w:color="000000" w:sz="12" w:space="0"/>
            </w:tcBorders>
            <w:vAlign w:val="center"/>
          </w:tcPr>
          <w:p w14:paraId="3ACC7C27">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z w:val="18"/>
                <w:szCs w:val="18"/>
              </w:rPr>
              <w:t>≤对角线长度的1.5/1000,且不大于15</w:t>
            </w:r>
          </w:p>
        </w:tc>
      </w:tr>
      <w:tr w14:paraId="03DE3D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340" w:type="dxa"/>
            <w:vMerge w:val="continue"/>
            <w:tcBorders>
              <w:top w:val="single" w:color="000000" w:sz="8" w:space="0"/>
              <w:left w:val="single" w:color="000000" w:sz="12" w:space="0"/>
              <w:bottom w:val="single" w:color="000000" w:sz="8" w:space="0"/>
              <w:right w:val="single" w:color="000000" w:sz="8" w:space="0"/>
            </w:tcBorders>
            <w:vAlign w:val="center"/>
          </w:tcPr>
          <w:p w14:paraId="1EC9EE55">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ascii="Arial"/>
                <w:sz w:val="18"/>
                <w:szCs w:val="18"/>
              </w:rPr>
            </w:pPr>
          </w:p>
        </w:tc>
        <w:tc>
          <w:tcPr>
            <w:tcW w:w="2127" w:type="dxa"/>
            <w:tcBorders>
              <w:top w:val="single" w:color="000000" w:sz="8" w:space="0"/>
              <w:left w:val="single" w:color="000000" w:sz="8" w:space="0"/>
              <w:bottom w:val="single" w:color="000000" w:sz="8" w:space="0"/>
              <w:right w:val="single" w:color="000000" w:sz="8" w:space="0"/>
            </w:tcBorders>
            <w:vAlign w:val="center"/>
          </w:tcPr>
          <w:p w14:paraId="47E99EA9">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1"/>
                <w:sz w:val="18"/>
                <w:szCs w:val="18"/>
              </w:rPr>
              <w:t>1m标高处大、小对角</w:t>
            </w:r>
          </w:p>
        </w:tc>
        <w:tc>
          <w:tcPr>
            <w:tcW w:w="3473" w:type="dxa"/>
            <w:vMerge w:val="continue"/>
            <w:tcBorders>
              <w:top w:val="single" w:color="000000" w:sz="8" w:space="0"/>
              <w:left w:val="single" w:color="000000" w:sz="8" w:space="0"/>
              <w:bottom w:val="single" w:color="000000" w:sz="8" w:space="0"/>
              <w:right w:val="single" w:color="000000" w:sz="12" w:space="0"/>
            </w:tcBorders>
            <w:vAlign w:val="center"/>
          </w:tcPr>
          <w:p w14:paraId="2735CF73">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ascii="Arial"/>
                <w:sz w:val="18"/>
                <w:szCs w:val="18"/>
              </w:rPr>
            </w:pPr>
          </w:p>
        </w:tc>
      </w:tr>
      <w:tr w14:paraId="43AA1B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467" w:type="dxa"/>
            <w:gridSpan w:val="2"/>
            <w:tcBorders>
              <w:top w:val="single" w:color="000000" w:sz="8" w:space="0"/>
              <w:left w:val="single" w:color="000000" w:sz="12" w:space="0"/>
              <w:bottom w:val="single" w:color="000000" w:sz="8" w:space="0"/>
              <w:right w:val="single" w:color="000000" w:sz="8" w:space="0"/>
            </w:tcBorders>
            <w:vAlign w:val="center"/>
          </w:tcPr>
          <w:p w14:paraId="13289E76">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1"/>
                <w:sz w:val="18"/>
                <w:szCs w:val="18"/>
              </w:rPr>
              <w:t>立柱垂直度</w:t>
            </w:r>
          </w:p>
        </w:tc>
        <w:tc>
          <w:tcPr>
            <w:tcW w:w="3473" w:type="dxa"/>
            <w:tcBorders>
              <w:top w:val="single" w:color="000000" w:sz="8" w:space="0"/>
              <w:left w:val="single" w:color="000000" w:sz="8" w:space="0"/>
              <w:bottom w:val="single" w:color="000000" w:sz="8" w:space="0"/>
              <w:right w:val="single" w:color="000000" w:sz="12" w:space="0"/>
            </w:tcBorders>
            <w:vAlign w:val="center"/>
          </w:tcPr>
          <w:p w14:paraId="6EAD679B">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1"/>
                <w:sz w:val="18"/>
                <w:szCs w:val="18"/>
              </w:rPr>
              <w:t>长度的1/1000,最大不大于15</w:t>
            </w:r>
          </w:p>
        </w:tc>
      </w:tr>
      <w:tr w14:paraId="232E3B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467" w:type="dxa"/>
            <w:gridSpan w:val="2"/>
            <w:tcBorders>
              <w:top w:val="single" w:color="000000" w:sz="8" w:space="0"/>
              <w:left w:val="single" w:color="000000" w:sz="12" w:space="0"/>
              <w:bottom w:val="single" w:color="000000" w:sz="8" w:space="0"/>
              <w:right w:val="single" w:color="000000" w:sz="8" w:space="0"/>
            </w:tcBorders>
            <w:vAlign w:val="center"/>
          </w:tcPr>
          <w:p w14:paraId="2FAE7E2F">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hint="eastAsia" w:eastAsia="宋体"/>
                <w:sz w:val="18"/>
                <w:szCs w:val="18"/>
                <w:lang w:val="en-US" w:eastAsia="zh-CN"/>
              </w:rPr>
            </w:pPr>
            <w:r>
              <w:rPr>
                <w:spacing w:val="29"/>
                <w:sz w:val="18"/>
                <w:szCs w:val="18"/>
              </w:rPr>
              <w:t>横梁标高</w:t>
            </w:r>
            <w:r>
              <w:rPr>
                <w:rFonts w:hint="eastAsia"/>
                <w:spacing w:val="29"/>
                <w:sz w:val="18"/>
                <w:szCs w:val="18"/>
                <w:lang w:val="en-US" w:eastAsia="zh-CN"/>
              </w:rPr>
              <w:t>b</w:t>
            </w:r>
          </w:p>
        </w:tc>
        <w:tc>
          <w:tcPr>
            <w:tcW w:w="3473" w:type="dxa"/>
            <w:tcBorders>
              <w:top w:val="single" w:color="000000" w:sz="8" w:space="0"/>
              <w:left w:val="single" w:color="000000" w:sz="8" w:space="0"/>
              <w:bottom w:val="single" w:color="000000" w:sz="8" w:space="0"/>
              <w:right w:val="single" w:color="000000" w:sz="12" w:space="0"/>
            </w:tcBorders>
            <w:vAlign w:val="center"/>
          </w:tcPr>
          <w:p w14:paraId="7C681F59">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8"/>
                <w:sz w:val="18"/>
                <w:szCs w:val="18"/>
              </w:rPr>
              <w:t>±5</w:t>
            </w:r>
          </w:p>
        </w:tc>
      </w:tr>
      <w:tr w14:paraId="6863DF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467" w:type="dxa"/>
            <w:gridSpan w:val="2"/>
            <w:tcBorders>
              <w:top w:val="single" w:color="000000" w:sz="8" w:space="0"/>
              <w:left w:val="single" w:color="000000" w:sz="12" w:space="0"/>
              <w:bottom w:val="single" w:color="000000" w:sz="8" w:space="0"/>
              <w:right w:val="single" w:color="000000" w:sz="8" w:space="0"/>
            </w:tcBorders>
            <w:vAlign w:val="center"/>
          </w:tcPr>
          <w:p w14:paraId="6EFB1C4D">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1"/>
                <w:sz w:val="18"/>
                <w:szCs w:val="18"/>
              </w:rPr>
              <w:t>横梁水平度</w:t>
            </w:r>
          </w:p>
        </w:tc>
        <w:tc>
          <w:tcPr>
            <w:tcW w:w="3473" w:type="dxa"/>
            <w:tcBorders>
              <w:top w:val="single" w:color="000000" w:sz="8" w:space="0"/>
              <w:left w:val="single" w:color="000000" w:sz="8" w:space="0"/>
              <w:bottom w:val="single" w:color="000000" w:sz="8" w:space="0"/>
              <w:right w:val="single" w:color="000000" w:sz="12" w:space="0"/>
            </w:tcBorders>
            <w:vAlign w:val="center"/>
          </w:tcPr>
          <w:p w14:paraId="0C8D6E47">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z w:val="18"/>
                <w:szCs w:val="18"/>
              </w:rPr>
              <w:t>5</w:t>
            </w:r>
          </w:p>
        </w:tc>
      </w:tr>
      <w:tr w14:paraId="0324FA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467" w:type="dxa"/>
            <w:gridSpan w:val="2"/>
            <w:tcBorders>
              <w:top w:val="single" w:color="000000" w:sz="8" w:space="0"/>
              <w:left w:val="single" w:color="000000" w:sz="12" w:space="0"/>
              <w:bottom w:val="single" w:color="000000" w:sz="8" w:space="0"/>
              <w:right w:val="single" w:color="000000" w:sz="8" w:space="0"/>
            </w:tcBorders>
            <w:vAlign w:val="center"/>
          </w:tcPr>
          <w:p w14:paraId="1C2E392B">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1"/>
                <w:sz w:val="18"/>
                <w:szCs w:val="18"/>
              </w:rPr>
              <w:t>护板框或桁架与立柱中心线距离</w:t>
            </w:r>
          </w:p>
        </w:tc>
        <w:tc>
          <w:tcPr>
            <w:tcW w:w="3473" w:type="dxa"/>
            <w:tcBorders>
              <w:top w:val="single" w:color="000000" w:sz="8" w:space="0"/>
              <w:left w:val="single" w:color="000000" w:sz="8" w:space="0"/>
              <w:bottom w:val="single" w:color="000000" w:sz="8" w:space="0"/>
              <w:right w:val="single" w:color="000000" w:sz="12" w:space="0"/>
            </w:tcBorders>
            <w:vAlign w:val="center"/>
          </w:tcPr>
          <w:p w14:paraId="0368F19F">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2"/>
                <w:sz w:val="18"/>
                <w:szCs w:val="18"/>
              </w:rPr>
              <w:t>+5</w:t>
            </w:r>
          </w:p>
          <w:p w14:paraId="580B80A7">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z w:val="18"/>
                <w:szCs w:val="18"/>
              </w:rPr>
              <w:t>0</w:t>
            </w:r>
          </w:p>
        </w:tc>
      </w:tr>
      <w:tr w14:paraId="239E32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467" w:type="dxa"/>
            <w:gridSpan w:val="2"/>
            <w:tcBorders>
              <w:top w:val="single" w:color="000000" w:sz="8" w:space="0"/>
              <w:left w:val="single" w:color="000000" w:sz="12" w:space="0"/>
              <w:bottom w:val="single" w:color="000000" w:sz="8" w:space="0"/>
              <w:right w:val="single" w:color="000000" w:sz="8" w:space="0"/>
            </w:tcBorders>
            <w:vAlign w:val="center"/>
          </w:tcPr>
          <w:p w14:paraId="03B8C35E">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hint="eastAsia" w:eastAsia="宋体"/>
                <w:sz w:val="18"/>
                <w:szCs w:val="18"/>
                <w:lang w:val="en-US" w:eastAsia="zh-CN"/>
              </w:rPr>
            </w:pPr>
            <w:r>
              <w:rPr>
                <w:spacing w:val="-1"/>
                <w:sz w:val="18"/>
                <w:szCs w:val="18"/>
              </w:rPr>
              <w:t>顶板的各横梁间距</w:t>
            </w:r>
            <w:r>
              <w:rPr>
                <w:rFonts w:hint="eastAsia"/>
                <w:spacing w:val="-1"/>
                <w:sz w:val="18"/>
                <w:szCs w:val="18"/>
                <w:lang w:val="en-US" w:eastAsia="zh-CN"/>
              </w:rPr>
              <w:t>c</w:t>
            </w:r>
          </w:p>
        </w:tc>
        <w:tc>
          <w:tcPr>
            <w:tcW w:w="3473" w:type="dxa"/>
            <w:tcBorders>
              <w:top w:val="single" w:color="000000" w:sz="8" w:space="0"/>
              <w:left w:val="single" w:color="000000" w:sz="8" w:space="0"/>
              <w:bottom w:val="single" w:color="000000" w:sz="8" w:space="0"/>
              <w:right w:val="single" w:color="000000" w:sz="12" w:space="0"/>
            </w:tcBorders>
            <w:vAlign w:val="center"/>
          </w:tcPr>
          <w:p w14:paraId="4F1C3BCC">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8"/>
                <w:sz w:val="18"/>
                <w:szCs w:val="18"/>
              </w:rPr>
              <w:t>±3</w:t>
            </w:r>
          </w:p>
        </w:tc>
      </w:tr>
      <w:tr w14:paraId="2BC93D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467" w:type="dxa"/>
            <w:gridSpan w:val="2"/>
            <w:tcBorders>
              <w:top w:val="single" w:color="000000" w:sz="8" w:space="0"/>
              <w:left w:val="single" w:color="000000" w:sz="12" w:space="0"/>
              <w:bottom w:val="single" w:color="000000" w:sz="8" w:space="0"/>
              <w:right w:val="single" w:color="000000" w:sz="8" w:space="0"/>
            </w:tcBorders>
            <w:vAlign w:val="center"/>
          </w:tcPr>
          <w:p w14:paraId="1FFBE025">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2"/>
                <w:sz w:val="18"/>
                <w:szCs w:val="18"/>
              </w:rPr>
              <w:t>顶板标高</w:t>
            </w:r>
          </w:p>
        </w:tc>
        <w:tc>
          <w:tcPr>
            <w:tcW w:w="3473" w:type="dxa"/>
            <w:tcBorders>
              <w:top w:val="single" w:color="000000" w:sz="8" w:space="0"/>
              <w:left w:val="single" w:color="000000" w:sz="8" w:space="0"/>
              <w:bottom w:val="single" w:color="000000" w:sz="8" w:space="0"/>
              <w:right w:val="single" w:color="000000" w:sz="12" w:space="0"/>
            </w:tcBorders>
            <w:vAlign w:val="center"/>
          </w:tcPr>
          <w:p w14:paraId="61C24DF0">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8"/>
                <w:sz w:val="18"/>
                <w:szCs w:val="18"/>
              </w:rPr>
              <w:t>±5</w:t>
            </w:r>
          </w:p>
        </w:tc>
      </w:tr>
      <w:tr w14:paraId="75B394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467" w:type="dxa"/>
            <w:gridSpan w:val="2"/>
            <w:tcBorders>
              <w:top w:val="single" w:color="000000" w:sz="8" w:space="0"/>
              <w:left w:val="single" w:color="000000" w:sz="12" w:space="0"/>
              <w:bottom w:val="single" w:color="000000" w:sz="8" w:space="0"/>
              <w:right w:val="single" w:color="000000" w:sz="8" w:space="0"/>
            </w:tcBorders>
            <w:vAlign w:val="center"/>
          </w:tcPr>
          <w:p w14:paraId="5F372A85">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1"/>
                <w:sz w:val="18"/>
                <w:szCs w:val="18"/>
              </w:rPr>
              <w:t>顶板梁的垂直度</w:t>
            </w:r>
          </w:p>
        </w:tc>
        <w:tc>
          <w:tcPr>
            <w:tcW w:w="3473" w:type="dxa"/>
            <w:tcBorders>
              <w:top w:val="single" w:color="000000" w:sz="8" w:space="0"/>
              <w:left w:val="single" w:color="000000" w:sz="8" w:space="0"/>
              <w:bottom w:val="single" w:color="000000" w:sz="8" w:space="0"/>
              <w:right w:val="single" w:color="000000" w:sz="12" w:space="0"/>
            </w:tcBorders>
            <w:vAlign w:val="center"/>
          </w:tcPr>
          <w:p w14:paraId="23F81B5F">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1"/>
                <w:sz w:val="18"/>
                <w:szCs w:val="18"/>
              </w:rPr>
              <w:t>立板高度的1.5/1000,最大不大于5</w:t>
            </w:r>
          </w:p>
        </w:tc>
      </w:tr>
      <w:tr w14:paraId="1539A3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467" w:type="dxa"/>
            <w:gridSpan w:val="2"/>
            <w:tcBorders>
              <w:top w:val="single" w:color="000000" w:sz="8" w:space="0"/>
              <w:left w:val="single" w:color="000000" w:sz="12" w:space="0"/>
              <w:bottom w:val="single" w:color="000000" w:sz="8" w:space="0"/>
              <w:right w:val="single" w:color="000000" w:sz="8" w:space="0"/>
            </w:tcBorders>
            <w:vAlign w:val="center"/>
          </w:tcPr>
          <w:p w14:paraId="1518B08B">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1"/>
                <w:sz w:val="18"/>
                <w:szCs w:val="18"/>
              </w:rPr>
              <w:t>顶板梁的旁弯度</w:t>
            </w:r>
          </w:p>
        </w:tc>
        <w:tc>
          <w:tcPr>
            <w:tcW w:w="3473" w:type="dxa"/>
            <w:tcBorders>
              <w:top w:val="single" w:color="000000" w:sz="8" w:space="0"/>
              <w:left w:val="single" w:color="000000" w:sz="8" w:space="0"/>
              <w:bottom w:val="single" w:color="000000" w:sz="8" w:space="0"/>
              <w:right w:val="single" w:color="000000" w:sz="12" w:space="0"/>
            </w:tcBorders>
            <w:vAlign w:val="center"/>
          </w:tcPr>
          <w:p w14:paraId="6966450A">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1"/>
                <w:sz w:val="18"/>
                <w:szCs w:val="18"/>
              </w:rPr>
              <w:t>≤板梁全长的1/1000,且不大于10</w:t>
            </w:r>
          </w:p>
        </w:tc>
      </w:tr>
      <w:tr w14:paraId="6E68D8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467" w:type="dxa"/>
            <w:gridSpan w:val="2"/>
            <w:tcBorders>
              <w:top w:val="single" w:color="000000" w:sz="8" w:space="0"/>
              <w:left w:val="single" w:color="000000" w:sz="12" w:space="0"/>
              <w:bottom w:val="single" w:color="000000" w:sz="8" w:space="0"/>
              <w:right w:val="single" w:color="000000" w:sz="8" w:space="0"/>
            </w:tcBorders>
            <w:vAlign w:val="center"/>
          </w:tcPr>
          <w:p w14:paraId="1EA53D9B">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1"/>
                <w:sz w:val="18"/>
                <w:szCs w:val="18"/>
              </w:rPr>
              <w:t>顶板梁的垂直挠度</w:t>
            </w:r>
          </w:p>
        </w:tc>
        <w:tc>
          <w:tcPr>
            <w:tcW w:w="3473" w:type="dxa"/>
            <w:tcBorders>
              <w:top w:val="single" w:color="000000" w:sz="8" w:space="0"/>
              <w:left w:val="single" w:color="000000" w:sz="8" w:space="0"/>
              <w:bottom w:val="single" w:color="000000" w:sz="8" w:space="0"/>
              <w:right w:val="single" w:color="000000" w:sz="12" w:space="0"/>
            </w:tcBorders>
            <w:vAlign w:val="center"/>
          </w:tcPr>
          <w:p w14:paraId="23A80666">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1"/>
                <w:sz w:val="18"/>
                <w:szCs w:val="18"/>
              </w:rPr>
              <w:t>符合设备技术文件要求</w:t>
            </w:r>
          </w:p>
        </w:tc>
      </w:tr>
      <w:tr w14:paraId="11FD45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467" w:type="dxa"/>
            <w:gridSpan w:val="2"/>
            <w:tcBorders>
              <w:top w:val="single" w:color="000000" w:sz="8" w:space="0"/>
              <w:left w:val="single" w:color="000000" w:sz="12" w:space="0"/>
              <w:bottom w:val="single" w:color="000000" w:sz="8" w:space="0"/>
              <w:right w:val="single" w:color="000000" w:sz="8" w:space="0"/>
            </w:tcBorders>
            <w:vAlign w:val="center"/>
          </w:tcPr>
          <w:p w14:paraId="17127A01">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1"/>
                <w:sz w:val="18"/>
                <w:szCs w:val="18"/>
              </w:rPr>
              <w:t>平台标高</w:t>
            </w:r>
          </w:p>
        </w:tc>
        <w:tc>
          <w:tcPr>
            <w:tcW w:w="3473" w:type="dxa"/>
            <w:tcBorders>
              <w:top w:val="single" w:color="000000" w:sz="8" w:space="0"/>
              <w:left w:val="single" w:color="000000" w:sz="8" w:space="0"/>
              <w:bottom w:val="single" w:color="000000" w:sz="8" w:space="0"/>
              <w:right w:val="single" w:color="000000" w:sz="12" w:space="0"/>
            </w:tcBorders>
            <w:vAlign w:val="center"/>
          </w:tcPr>
          <w:p w14:paraId="0FC66B12">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6"/>
                <w:sz w:val="18"/>
                <w:szCs w:val="18"/>
              </w:rPr>
              <w:t>±10</w:t>
            </w:r>
          </w:p>
        </w:tc>
      </w:tr>
      <w:tr w14:paraId="18F1DD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467" w:type="dxa"/>
            <w:gridSpan w:val="2"/>
            <w:tcBorders>
              <w:top w:val="single" w:color="000000" w:sz="8" w:space="0"/>
              <w:left w:val="single" w:color="000000" w:sz="12" w:space="0"/>
              <w:bottom w:val="single" w:color="000000" w:sz="8" w:space="0"/>
              <w:right w:val="single" w:color="000000" w:sz="8" w:space="0"/>
            </w:tcBorders>
            <w:vAlign w:val="center"/>
          </w:tcPr>
          <w:p w14:paraId="3D274DD4">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1"/>
                <w:sz w:val="18"/>
                <w:szCs w:val="18"/>
              </w:rPr>
              <w:t>平台与立柱中心线相对位置</w:t>
            </w:r>
          </w:p>
        </w:tc>
        <w:tc>
          <w:tcPr>
            <w:tcW w:w="3473" w:type="dxa"/>
            <w:tcBorders>
              <w:top w:val="single" w:color="000000" w:sz="8" w:space="0"/>
              <w:left w:val="single" w:color="000000" w:sz="8" w:space="0"/>
              <w:bottom w:val="single" w:color="000000" w:sz="8" w:space="0"/>
              <w:right w:val="single" w:color="000000" w:sz="12" w:space="0"/>
            </w:tcBorders>
            <w:vAlign w:val="center"/>
          </w:tcPr>
          <w:p w14:paraId="48CD4E05">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6"/>
                <w:sz w:val="18"/>
                <w:szCs w:val="18"/>
              </w:rPr>
              <w:t>±10</w:t>
            </w:r>
          </w:p>
        </w:tc>
      </w:tr>
      <w:tr w14:paraId="7098AF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6940" w:type="dxa"/>
            <w:gridSpan w:val="3"/>
            <w:tcBorders>
              <w:top w:val="single" w:color="000000" w:sz="8" w:space="0"/>
              <w:left w:val="single" w:color="000000" w:sz="12" w:space="0"/>
              <w:bottom w:val="single" w:color="000000" w:sz="12" w:space="0"/>
              <w:right w:val="single" w:color="000000" w:sz="12" w:space="0"/>
            </w:tcBorders>
            <w:vAlign w:val="center"/>
          </w:tcPr>
          <w:p w14:paraId="23267D84">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152" w:firstLineChars="100"/>
              <w:jc w:val="left"/>
              <w:textAlignment w:val="baseline"/>
              <w:outlineLvl w:val="9"/>
              <w:rPr>
                <w:rFonts w:ascii="宋体" w:hAnsi="宋体" w:eastAsia="宋体" w:cs="宋体"/>
                <w:sz w:val="18"/>
                <w:szCs w:val="18"/>
              </w:rPr>
            </w:pPr>
            <w:r>
              <w:rPr>
                <w:rFonts w:hint="eastAsia" w:ascii="宋体" w:hAnsi="宋体" w:eastAsia="宋体" w:cs="宋体"/>
                <w:spacing w:val="-14"/>
                <w:sz w:val="18"/>
                <w:szCs w:val="18"/>
                <w:lang w:val="en-US" w:eastAsia="zh-CN"/>
              </w:rPr>
              <w:t>注释： a.</w:t>
            </w:r>
            <w:r>
              <w:rPr>
                <w:rFonts w:ascii="宋体" w:hAnsi="宋体" w:eastAsia="宋体" w:cs="宋体"/>
                <w:snapToGrid w:val="0"/>
                <w:color w:val="000000"/>
                <w:spacing w:val="-1"/>
                <w:kern w:val="0"/>
                <w:sz w:val="18"/>
                <w:szCs w:val="18"/>
                <w:lang w:val="en-US" w:eastAsia="en-US" w:bidi="ar-SA"/>
              </w:rPr>
              <w:t>支承式结构的立柱间距离以正偏差为宜</w:t>
            </w:r>
            <w:r>
              <w:rPr>
                <w:rFonts w:ascii="宋体" w:hAnsi="宋体" w:eastAsia="宋体" w:cs="宋体"/>
                <w:spacing w:val="-14"/>
                <w:sz w:val="18"/>
                <w:szCs w:val="18"/>
              </w:rPr>
              <w:t>。</w:t>
            </w:r>
          </w:p>
          <w:p w14:paraId="1A5CEC0C">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napToGrid w:val="0"/>
                <w:color w:val="000000"/>
                <w:spacing w:val="-1"/>
                <w:kern w:val="0"/>
                <w:sz w:val="18"/>
                <w:szCs w:val="18"/>
                <w:lang w:val="en-US" w:eastAsia="zh-CN" w:bidi="ar-SA"/>
              </w:rPr>
            </w:pPr>
            <w:r>
              <w:rPr>
                <w:rFonts w:hint="eastAsia" w:ascii="宋体" w:hAnsi="宋体" w:eastAsia="宋体" w:cs="宋体"/>
                <w:snapToGrid w:val="0"/>
                <w:color w:val="000000"/>
                <w:spacing w:val="-1"/>
                <w:kern w:val="0"/>
                <w:sz w:val="18"/>
                <w:szCs w:val="18"/>
                <w:lang w:val="en-US" w:eastAsia="zh-CN" w:bidi="ar-SA"/>
              </w:rPr>
              <w:t>b.</w:t>
            </w:r>
            <w:r>
              <w:rPr>
                <w:rFonts w:ascii="宋体" w:hAnsi="宋体" w:eastAsia="宋体" w:cs="宋体"/>
                <w:snapToGrid w:val="0"/>
                <w:color w:val="000000"/>
                <w:spacing w:val="-1"/>
                <w:kern w:val="0"/>
                <w:sz w:val="18"/>
                <w:szCs w:val="18"/>
                <w:lang w:val="en-US" w:eastAsia="en-US" w:bidi="ar-SA"/>
              </w:rPr>
              <w:t>支承汽包、省煤器、再热器、过热器和空气预热器的横梁的标高偏差应为</w:t>
            </w:r>
            <w:r>
              <w:rPr>
                <w:rFonts w:ascii="宋体" w:hAnsi="宋体" w:eastAsia="宋体" w:cs="宋体"/>
                <w:snapToGrid w:val="0"/>
                <w:color w:val="000000"/>
                <w:spacing w:val="-1"/>
                <w:kern w:val="0"/>
                <w:position w:val="-28"/>
                <w:sz w:val="18"/>
                <w:szCs w:val="18"/>
                <w:lang w:val="en-US" w:eastAsia="en-US" w:bidi="ar-SA"/>
              </w:rPr>
              <w:object>
                <v:shape id="_x0000_i1026" o:spt="75" type="#_x0000_t75" style="height:29.7pt;width:15.65pt;" o:ole="t" filled="f" o:preferrelative="t" stroked="f" coordsize="21600,21600">
                  <v:path/>
                  <v:fill on="f" focussize="0,0"/>
                  <v:stroke on="f"/>
                  <v:imagedata r:id="rId30" o:title=""/>
                  <o:lock v:ext="edit" aspectratio="t"/>
                  <w10:wrap type="none"/>
                  <w10:anchorlock/>
                </v:shape>
                <o:OLEObject Type="Embed" ProgID="Equation.KSEE3" ShapeID="_x0000_i1026" DrawAspect="Content" ObjectID="_1468075726" r:id="rId29">
                  <o:LockedField>false</o:LockedField>
                </o:OLEObject>
              </w:object>
            </w:r>
            <w:r>
              <w:rPr>
                <w:rFonts w:hint="eastAsia" w:ascii="宋体" w:hAnsi="宋体" w:eastAsia="宋体" w:cs="宋体"/>
                <w:snapToGrid w:val="0"/>
                <w:color w:val="000000"/>
                <w:spacing w:val="-1"/>
                <w:kern w:val="0"/>
                <w:sz w:val="18"/>
                <w:szCs w:val="18"/>
                <w:lang w:val="en-US" w:eastAsia="zh-CN" w:bidi="ar-SA"/>
              </w:rPr>
              <w:t>mm,</w:t>
            </w:r>
            <w:r>
              <w:rPr>
                <w:rFonts w:ascii="宋体" w:hAnsi="宋体" w:eastAsia="宋体" w:cs="宋体"/>
                <w:snapToGrid w:val="0"/>
                <w:color w:val="000000"/>
                <w:spacing w:val="-1"/>
                <w:kern w:val="0"/>
                <w:sz w:val="18"/>
                <w:szCs w:val="18"/>
                <w:lang w:val="en-US" w:eastAsia="en-US" w:bidi="ar-SA"/>
              </w:rPr>
              <w:t>刚性平台安装要求与横梁相同</w:t>
            </w:r>
          </w:p>
          <w:p w14:paraId="2CB5C415">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712" w:firstLineChars="400"/>
              <w:jc w:val="left"/>
              <w:textAlignment w:val="baseline"/>
              <w:outlineLvl w:val="9"/>
              <w:rPr>
                <w:spacing w:val="-6"/>
                <w:sz w:val="18"/>
                <w:szCs w:val="18"/>
              </w:rPr>
            </w:pPr>
            <w:r>
              <w:rPr>
                <w:rFonts w:hint="eastAsia" w:ascii="宋体" w:hAnsi="宋体" w:eastAsia="宋体" w:cs="宋体"/>
                <w:snapToGrid w:val="0"/>
                <w:color w:val="000000"/>
                <w:spacing w:val="-1"/>
                <w:kern w:val="0"/>
                <w:sz w:val="18"/>
                <w:szCs w:val="18"/>
                <w:lang w:val="en-US" w:eastAsia="zh-CN" w:bidi="ar-SA"/>
              </w:rPr>
              <w:t>c.</w:t>
            </w:r>
            <w:r>
              <w:rPr>
                <w:rFonts w:ascii="宋体" w:hAnsi="宋体" w:eastAsia="宋体" w:cs="宋体"/>
                <w:snapToGrid w:val="0"/>
                <w:color w:val="000000"/>
                <w:spacing w:val="-1"/>
                <w:kern w:val="0"/>
                <w:sz w:val="18"/>
                <w:szCs w:val="18"/>
                <w:lang w:val="en-US" w:eastAsia="en-US" w:bidi="ar-SA"/>
              </w:rPr>
              <w:t>悬吊式结构的顶板各横梁间距是指主要吊孔中心线间的间距</w:t>
            </w:r>
            <w:r>
              <w:rPr>
                <w:rFonts w:ascii="宋体" w:hAnsi="宋体" w:eastAsia="宋体" w:cs="宋体"/>
                <w:spacing w:val="17"/>
                <w:sz w:val="18"/>
                <w:szCs w:val="18"/>
              </w:rPr>
              <w:t>。</w:t>
            </w:r>
          </w:p>
        </w:tc>
      </w:tr>
    </w:tbl>
    <w:p w14:paraId="55F0BABB">
      <w:pPr>
        <w:pStyle w:val="2"/>
      </w:pPr>
    </w:p>
    <w:p w14:paraId="3A90FD8D">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9"/>
        <w:rPr>
          <w:rFonts w:hint="eastAsia" w:ascii="宋体" w:hAnsi="宋体" w:eastAsia="宋体" w:cs="宋体"/>
          <w:spacing w:val="0"/>
          <w:sz w:val="21"/>
          <w:szCs w:val="21"/>
        </w:rPr>
      </w:pPr>
      <w:r>
        <w:rPr>
          <w:rStyle w:val="45"/>
          <w:rFonts w:hint="eastAsia" w:ascii="宋体" w:hAnsi="宋体" w:eastAsia="宋体" w:cs="宋体"/>
          <w:spacing w:val="0"/>
          <w:sz w:val="21"/>
        </w:rPr>
        <w:t xml:space="preserve">4.3.13 </w:t>
      </w:r>
      <w:r>
        <w:rPr>
          <w:rStyle w:val="45"/>
          <w:rFonts w:hint="eastAsia" w:ascii="宋体" w:hAnsi="宋体" w:eastAsia="宋体" w:cs="宋体"/>
          <w:spacing w:val="0"/>
          <w:sz w:val="21"/>
          <w:lang w:val="en-US" w:eastAsia="zh-CN"/>
        </w:rPr>
        <w:t xml:space="preserve"> </w:t>
      </w:r>
      <w:r>
        <w:rPr>
          <w:rFonts w:hint="eastAsia" w:ascii="宋体" w:hAnsi="宋体" w:eastAsia="宋体" w:cs="宋体"/>
          <w:spacing w:val="0"/>
          <w:sz w:val="21"/>
          <w:szCs w:val="21"/>
        </w:rPr>
        <w:t>锅炉顶板梁安装应符合下列规定：</w:t>
      </w:r>
    </w:p>
    <w:p w14:paraId="05DC5CE4">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420" w:leftChars="200" w:right="0" w:rightChars="0" w:firstLine="0" w:firstLineChars="0"/>
        <w:jc w:val="both"/>
        <w:textAlignment w:val="baseline"/>
        <w:outlineLvl w:val="9"/>
        <w:rPr>
          <w:rFonts w:hint="eastAsia" w:ascii="宋体" w:hAnsi="宋体" w:eastAsia="宋体" w:cs="宋体"/>
          <w:spacing w:val="0"/>
          <w:sz w:val="21"/>
          <w:szCs w:val="21"/>
        </w:rPr>
      </w:pPr>
      <w:r>
        <w:rPr>
          <w:rFonts w:hint="eastAsia" w:ascii="宋体" w:hAnsi="宋体" w:eastAsia="宋体" w:cs="宋体"/>
          <w:snapToGrid w:val="0"/>
          <w:color w:val="000000"/>
          <w:kern w:val="0"/>
          <w:sz w:val="21"/>
          <w:szCs w:val="21"/>
          <w:lang w:val="en-US" w:eastAsia="zh-CN" w:bidi="ar-SA"/>
        </w:rPr>
        <w:t>a</w:t>
      </w:r>
      <w:r>
        <w:rPr>
          <w:rFonts w:hint="default" w:ascii="宋体" w:hAnsi="宋体" w:eastAsia="宋体" w:cs="宋体"/>
          <w:snapToGrid w:val="0"/>
          <w:color w:val="000000"/>
          <w:kern w:val="0"/>
          <w:sz w:val="21"/>
          <w:szCs w:val="21"/>
          <w:lang w:val="en-US" w:eastAsia="en-US" w:bidi="ar-SA"/>
        </w:rPr>
        <w:t>)</w:t>
      </w:r>
      <w:r>
        <w:rPr>
          <w:rStyle w:val="45"/>
        </w:rPr>
        <w:t xml:space="preserve"> </w:t>
      </w:r>
      <w:r>
        <w:rPr>
          <w:rStyle w:val="45"/>
          <w:rFonts w:hint="eastAsia" w:eastAsia="宋体"/>
          <w:lang w:val="en-US" w:eastAsia="zh-CN"/>
        </w:rPr>
        <w:t xml:space="preserve"> </w:t>
      </w:r>
      <w:r>
        <w:rPr>
          <w:rFonts w:hint="eastAsia" w:ascii="宋体" w:hAnsi="宋体" w:eastAsia="宋体" w:cs="宋体"/>
          <w:spacing w:val="0"/>
          <w:sz w:val="21"/>
          <w:szCs w:val="21"/>
        </w:rPr>
        <w:t>支承顶板梁的柱顶支座安装应符合设备技术文件的规定，支座方向应准确，支座上下应接触良好。</w:t>
      </w:r>
    </w:p>
    <w:p w14:paraId="03B8F860">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420" w:leftChars="200" w:right="0" w:rightChars="0" w:firstLine="0" w:firstLineChars="0"/>
        <w:jc w:val="both"/>
        <w:textAlignment w:val="baseline"/>
        <w:outlineLvl w:val="9"/>
        <w:rPr>
          <w:rFonts w:hint="eastAsia" w:ascii="宋体" w:hAnsi="宋体" w:eastAsia="宋体" w:cs="宋体"/>
          <w:spacing w:val="0"/>
          <w:sz w:val="21"/>
          <w:szCs w:val="21"/>
        </w:rPr>
      </w:pPr>
      <w:r>
        <w:rPr>
          <w:rFonts w:hint="eastAsia" w:ascii="宋体" w:hAnsi="宋体" w:eastAsia="宋体" w:cs="宋体"/>
          <w:snapToGrid w:val="0"/>
          <w:color w:val="000000"/>
          <w:spacing w:val="0"/>
          <w:kern w:val="0"/>
          <w:sz w:val="21"/>
          <w:szCs w:val="21"/>
          <w:lang w:val="en-US" w:eastAsia="zh-CN" w:bidi="ar-SA"/>
        </w:rPr>
        <w:t>b</w:t>
      </w:r>
      <w:r>
        <w:rPr>
          <w:rFonts w:hint="default" w:ascii="宋体" w:hAnsi="宋体" w:eastAsia="宋体" w:cs="宋体"/>
          <w:snapToGrid w:val="0"/>
          <w:color w:val="000000"/>
          <w:spacing w:val="0"/>
          <w:kern w:val="0"/>
          <w:sz w:val="21"/>
          <w:szCs w:val="21"/>
          <w:lang w:val="en-US" w:eastAsia="en-US" w:bidi="ar-SA"/>
        </w:rPr>
        <w:t>)</w:t>
      </w:r>
      <w:r>
        <w:rPr>
          <w:rStyle w:val="45"/>
          <w:spacing w:val="0"/>
          <w:sz w:val="21"/>
        </w:rPr>
        <w:t xml:space="preserve"> </w:t>
      </w:r>
      <w:r>
        <w:rPr>
          <w:rStyle w:val="45"/>
          <w:rFonts w:hint="eastAsia" w:eastAsia="宋体"/>
          <w:spacing w:val="0"/>
          <w:sz w:val="21"/>
          <w:lang w:val="en-US" w:eastAsia="zh-CN"/>
        </w:rPr>
        <w:t xml:space="preserve"> 锅炉顶板梁在承重前、锅炉水压试验前、锅炉水压试验上水后、水压试验完成放水后、锅炉点火启动前应测量其垂直挠度，测量数据应符合设备技术文件的要求，无明确要求时，在全部载荷作用下其挠度变化值应不大于板梁跨度的1/850</w:t>
      </w:r>
      <w:r>
        <w:rPr>
          <w:rFonts w:hint="eastAsia" w:ascii="宋体" w:hAnsi="宋体" w:eastAsia="宋体" w:cs="宋体"/>
          <w:spacing w:val="0"/>
          <w:sz w:val="21"/>
          <w:szCs w:val="21"/>
        </w:rPr>
        <w:t>。</w:t>
      </w:r>
    </w:p>
    <w:p w14:paraId="7DA6EF4F">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hint="eastAsia" w:ascii="宋体" w:hAnsi="宋体" w:eastAsia="宋体" w:cs="宋体"/>
          <w:spacing w:val="0"/>
          <w:sz w:val="21"/>
          <w:szCs w:val="21"/>
          <w:lang w:val="en-US" w:eastAsia="zh-CN"/>
        </w:rPr>
      </w:pPr>
      <w:r>
        <w:rPr>
          <w:rFonts w:hint="eastAsia" w:ascii="宋体" w:hAnsi="宋体" w:eastAsia="宋体" w:cs="宋体"/>
          <w:snapToGrid w:val="0"/>
          <w:color w:val="000000"/>
          <w:kern w:val="0"/>
          <w:sz w:val="21"/>
          <w:szCs w:val="21"/>
          <w:lang w:val="en-US" w:eastAsia="zh-CN" w:bidi="ar-SA"/>
        </w:rPr>
        <w:t>c</w:t>
      </w:r>
      <w:r>
        <w:rPr>
          <w:rFonts w:hint="default" w:ascii="宋体" w:hAnsi="宋体" w:eastAsia="宋体" w:cs="宋体"/>
          <w:snapToGrid w:val="0"/>
          <w:color w:val="000000"/>
          <w:kern w:val="0"/>
          <w:sz w:val="21"/>
          <w:szCs w:val="21"/>
          <w:lang w:val="en-US" w:eastAsia="en-US" w:bidi="ar-SA"/>
        </w:rPr>
        <w:t>)</w:t>
      </w:r>
      <w:r>
        <w:rPr>
          <w:rStyle w:val="45"/>
        </w:rPr>
        <w:t xml:space="preserve"> </w:t>
      </w:r>
      <w:r>
        <w:rPr>
          <w:rStyle w:val="45"/>
          <w:rFonts w:hint="eastAsia" w:eastAsia="宋体"/>
          <w:lang w:val="en-US" w:eastAsia="zh-CN"/>
        </w:rPr>
        <w:t xml:space="preserve"> </w:t>
      </w:r>
      <w:r>
        <w:rPr>
          <w:rFonts w:hint="eastAsia" w:ascii="宋体" w:hAnsi="宋体" w:eastAsia="宋体" w:cs="宋体"/>
          <w:spacing w:val="0"/>
          <w:sz w:val="21"/>
          <w:szCs w:val="21"/>
        </w:rPr>
        <w:t>叠型顶板梁上下梁紧固螺栓应受力均匀，接合面间隙应符</w:t>
      </w:r>
      <w:bookmarkStart w:id="25" w:name="bookmark23"/>
      <w:bookmarkEnd w:id="25"/>
      <w:bookmarkStart w:id="26" w:name="bookmark117"/>
      <w:bookmarkEnd w:id="26"/>
      <w:r>
        <w:rPr>
          <w:rFonts w:hint="eastAsia" w:ascii="宋体" w:hAnsi="宋体" w:eastAsia="宋体" w:cs="宋体"/>
          <w:spacing w:val="0"/>
          <w:sz w:val="21"/>
          <w:szCs w:val="21"/>
        </w:rPr>
        <w:t>合厂家技术文件的要求</w:t>
      </w:r>
      <w:r>
        <w:rPr>
          <w:rFonts w:hint="eastAsia" w:ascii="宋体" w:hAnsi="宋体" w:eastAsia="宋体" w:cs="宋体"/>
          <w:spacing w:val="0"/>
          <w:sz w:val="21"/>
          <w:szCs w:val="21"/>
          <w:lang w:eastAsia="zh-CN"/>
        </w:rPr>
        <w:t>。</w:t>
      </w:r>
    </w:p>
    <w:p w14:paraId="0453FFE5">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9"/>
        <w:rPr>
          <w:rFonts w:ascii="宋体" w:hAnsi="宋体" w:eastAsia="宋体" w:cs="宋体"/>
          <w:spacing w:val="0"/>
          <w:sz w:val="21"/>
          <w:szCs w:val="21"/>
        </w:rPr>
      </w:pPr>
      <w:r>
        <w:rPr>
          <w:rStyle w:val="45"/>
          <w:rFonts w:hint="eastAsia" w:ascii="宋体" w:hAnsi="宋体" w:eastAsia="宋体" w:cs="宋体"/>
          <w:spacing w:val="0"/>
          <w:sz w:val="21"/>
        </w:rPr>
        <w:t xml:space="preserve">4.3.14 </w:t>
      </w:r>
      <w:r>
        <w:rPr>
          <w:rStyle w:val="45"/>
          <w:rFonts w:hint="eastAsia" w:ascii="宋体" w:hAnsi="宋体" w:eastAsia="宋体" w:cs="宋体"/>
          <w:spacing w:val="0"/>
          <w:sz w:val="21"/>
          <w:lang w:val="en-US" w:eastAsia="zh-CN"/>
        </w:rPr>
        <w:t xml:space="preserve"> </w:t>
      </w:r>
      <w:r>
        <w:rPr>
          <w:rFonts w:hint="eastAsia" w:ascii="宋体" w:hAnsi="宋体" w:eastAsia="宋体" w:cs="宋体"/>
          <w:spacing w:val="0"/>
          <w:sz w:val="21"/>
          <w:szCs w:val="21"/>
        </w:rPr>
        <w:t>施工</w:t>
      </w:r>
      <w:r>
        <w:rPr>
          <w:rFonts w:ascii="宋体" w:hAnsi="宋体" w:eastAsia="宋体" w:cs="宋体"/>
          <w:spacing w:val="0"/>
          <w:sz w:val="21"/>
          <w:szCs w:val="21"/>
        </w:rPr>
        <w:t>单位应按GB 50026和GB/T22395的规定，确认下列阶段锅炉基础沉降观测记录数据：</w:t>
      </w:r>
    </w:p>
    <w:p w14:paraId="6B774F7B">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spacing w:val="0"/>
          <w:sz w:val="21"/>
          <w:szCs w:val="21"/>
        </w:rPr>
      </w:pPr>
      <w:r>
        <w:rPr>
          <w:rFonts w:hint="eastAsia" w:ascii="宋体" w:hAnsi="宋体" w:eastAsia="宋体" w:cs="宋体"/>
          <w:snapToGrid w:val="0"/>
          <w:color w:val="000000"/>
          <w:spacing w:val="0"/>
          <w:kern w:val="0"/>
          <w:sz w:val="21"/>
          <w:szCs w:val="21"/>
          <w:lang w:val="en-US" w:eastAsia="zh-CN" w:bidi="ar-SA"/>
        </w:rPr>
        <w:t>a</w:t>
      </w:r>
      <w:r>
        <w:rPr>
          <w:rFonts w:hint="default" w:ascii="宋体" w:hAnsi="宋体" w:eastAsia="宋体" w:cs="宋体"/>
          <w:snapToGrid w:val="0"/>
          <w:color w:val="000000"/>
          <w:spacing w:val="0"/>
          <w:kern w:val="0"/>
          <w:sz w:val="21"/>
          <w:szCs w:val="21"/>
          <w:lang w:val="en-US" w:eastAsia="en-US" w:bidi="ar-SA"/>
        </w:rPr>
        <w:t>)</w:t>
      </w:r>
      <w:r>
        <w:rPr>
          <w:rStyle w:val="45"/>
          <w:spacing w:val="0"/>
          <w:sz w:val="21"/>
        </w:rPr>
        <w:t xml:space="preserve"> </w:t>
      </w:r>
      <w:r>
        <w:rPr>
          <w:rStyle w:val="45"/>
          <w:rFonts w:hint="eastAsia" w:eastAsia="宋体"/>
          <w:spacing w:val="0"/>
          <w:sz w:val="21"/>
          <w:lang w:val="en-US" w:eastAsia="zh-CN"/>
        </w:rPr>
        <w:t xml:space="preserve"> </w:t>
      </w:r>
      <w:r>
        <w:rPr>
          <w:rFonts w:ascii="宋体" w:hAnsi="宋体" w:eastAsia="宋体" w:cs="宋体"/>
          <w:spacing w:val="0"/>
          <w:sz w:val="21"/>
          <w:szCs w:val="21"/>
        </w:rPr>
        <w:t>沉降观测装置安装结束，应首次测定并作为原始数据。</w:t>
      </w:r>
    </w:p>
    <w:p w14:paraId="36E83CC1">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spacing w:val="0"/>
          <w:sz w:val="21"/>
          <w:szCs w:val="21"/>
        </w:rPr>
      </w:pPr>
      <w:r>
        <w:rPr>
          <w:rFonts w:hint="eastAsia" w:ascii="宋体" w:hAnsi="宋体" w:eastAsia="宋体" w:cs="宋体"/>
          <w:snapToGrid w:val="0"/>
          <w:color w:val="000000"/>
          <w:spacing w:val="0"/>
          <w:kern w:val="0"/>
          <w:sz w:val="21"/>
          <w:szCs w:val="21"/>
          <w:lang w:val="en-US" w:eastAsia="zh-CN" w:bidi="ar-SA"/>
        </w:rPr>
        <w:t>b</w:t>
      </w:r>
      <w:r>
        <w:rPr>
          <w:rFonts w:hint="default" w:ascii="宋体" w:hAnsi="宋体" w:eastAsia="宋体" w:cs="宋体"/>
          <w:snapToGrid w:val="0"/>
          <w:color w:val="000000"/>
          <w:spacing w:val="0"/>
          <w:kern w:val="0"/>
          <w:sz w:val="21"/>
          <w:szCs w:val="21"/>
          <w:lang w:val="en-US" w:eastAsia="en-US" w:bidi="ar-SA"/>
        </w:rPr>
        <w:t>)</w:t>
      </w:r>
      <w:r>
        <w:rPr>
          <w:rStyle w:val="45"/>
          <w:spacing w:val="0"/>
          <w:sz w:val="21"/>
        </w:rPr>
        <w:t xml:space="preserve"> </w:t>
      </w:r>
      <w:r>
        <w:rPr>
          <w:rStyle w:val="45"/>
          <w:rFonts w:hint="eastAsia" w:eastAsia="宋体"/>
          <w:spacing w:val="0"/>
          <w:sz w:val="21"/>
          <w:lang w:val="en-US" w:eastAsia="zh-CN"/>
        </w:rPr>
        <w:t xml:space="preserve"> </w:t>
      </w:r>
      <w:r>
        <w:rPr>
          <w:rFonts w:ascii="宋体" w:hAnsi="宋体" w:eastAsia="宋体" w:cs="宋体"/>
          <w:spacing w:val="0"/>
          <w:sz w:val="21"/>
          <w:szCs w:val="21"/>
        </w:rPr>
        <w:t>锅炉每段构架安装结束后。</w:t>
      </w:r>
    </w:p>
    <w:p w14:paraId="05B36E5D">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spacing w:val="0"/>
          <w:sz w:val="21"/>
          <w:szCs w:val="21"/>
        </w:rPr>
      </w:pPr>
      <w:r>
        <w:rPr>
          <w:rFonts w:hint="eastAsia" w:ascii="宋体" w:hAnsi="宋体" w:eastAsia="宋体" w:cs="宋体"/>
          <w:snapToGrid w:val="0"/>
          <w:color w:val="000000"/>
          <w:spacing w:val="0"/>
          <w:kern w:val="0"/>
          <w:sz w:val="21"/>
          <w:szCs w:val="21"/>
          <w:lang w:val="en-US" w:eastAsia="zh-CN" w:bidi="ar-SA"/>
        </w:rPr>
        <w:t>c</w:t>
      </w:r>
      <w:r>
        <w:rPr>
          <w:rFonts w:hint="default" w:ascii="宋体" w:hAnsi="宋体" w:eastAsia="宋体" w:cs="宋体"/>
          <w:snapToGrid w:val="0"/>
          <w:color w:val="000000"/>
          <w:spacing w:val="0"/>
          <w:kern w:val="0"/>
          <w:sz w:val="21"/>
          <w:szCs w:val="21"/>
          <w:lang w:val="en-US" w:eastAsia="en-US" w:bidi="ar-SA"/>
        </w:rPr>
        <w:t>)</w:t>
      </w:r>
      <w:r>
        <w:rPr>
          <w:rStyle w:val="45"/>
          <w:spacing w:val="0"/>
          <w:sz w:val="21"/>
        </w:rPr>
        <w:t xml:space="preserve"> </w:t>
      </w:r>
      <w:r>
        <w:rPr>
          <w:rStyle w:val="45"/>
          <w:rFonts w:hint="eastAsia" w:eastAsia="宋体"/>
          <w:spacing w:val="0"/>
          <w:sz w:val="21"/>
          <w:lang w:val="en-US" w:eastAsia="zh-CN"/>
        </w:rPr>
        <w:t xml:space="preserve"> </w:t>
      </w:r>
      <w:r>
        <w:rPr>
          <w:rFonts w:ascii="宋体" w:hAnsi="宋体" w:eastAsia="宋体" w:cs="宋体"/>
          <w:spacing w:val="0"/>
          <w:sz w:val="21"/>
          <w:szCs w:val="21"/>
        </w:rPr>
        <w:t>锅炉顶板梁安装结束后。</w:t>
      </w:r>
    </w:p>
    <w:p w14:paraId="427F0A5C">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spacing w:val="0"/>
          <w:sz w:val="21"/>
          <w:szCs w:val="21"/>
        </w:rPr>
      </w:pPr>
      <w:r>
        <w:rPr>
          <w:rFonts w:hint="eastAsia" w:ascii="宋体" w:hAnsi="宋体" w:eastAsia="宋体" w:cs="宋体"/>
          <w:snapToGrid w:val="0"/>
          <w:color w:val="000000"/>
          <w:spacing w:val="0"/>
          <w:kern w:val="0"/>
          <w:sz w:val="21"/>
          <w:szCs w:val="21"/>
          <w:lang w:val="en-US" w:eastAsia="zh-CN" w:bidi="ar-SA"/>
        </w:rPr>
        <w:t>d</w:t>
      </w:r>
      <w:r>
        <w:rPr>
          <w:rFonts w:hint="default" w:ascii="宋体" w:hAnsi="宋体" w:eastAsia="宋体" w:cs="宋体"/>
          <w:snapToGrid w:val="0"/>
          <w:color w:val="000000"/>
          <w:spacing w:val="0"/>
          <w:kern w:val="0"/>
          <w:sz w:val="21"/>
          <w:szCs w:val="21"/>
          <w:lang w:val="en-US" w:eastAsia="en-US" w:bidi="ar-SA"/>
        </w:rPr>
        <w:t>)</w:t>
      </w:r>
      <w:r>
        <w:rPr>
          <w:rStyle w:val="45"/>
          <w:spacing w:val="0"/>
          <w:sz w:val="21"/>
        </w:rPr>
        <w:t xml:space="preserve"> </w:t>
      </w:r>
      <w:r>
        <w:rPr>
          <w:rStyle w:val="45"/>
          <w:rFonts w:hint="eastAsia" w:eastAsia="宋体"/>
          <w:spacing w:val="0"/>
          <w:sz w:val="21"/>
          <w:lang w:val="en-US" w:eastAsia="zh-CN"/>
        </w:rPr>
        <w:t xml:space="preserve"> </w:t>
      </w:r>
      <w:r>
        <w:rPr>
          <w:rFonts w:ascii="宋体" w:hAnsi="宋体" w:eastAsia="宋体" w:cs="宋体"/>
          <w:spacing w:val="0"/>
          <w:sz w:val="21"/>
          <w:szCs w:val="21"/>
        </w:rPr>
        <w:t>锅炉受热面设备安装结束后。</w:t>
      </w:r>
    </w:p>
    <w:p w14:paraId="1E2AFEC2">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spacing w:val="0"/>
          <w:sz w:val="21"/>
          <w:szCs w:val="21"/>
        </w:rPr>
      </w:pPr>
      <w:r>
        <w:rPr>
          <w:rFonts w:hint="eastAsia" w:ascii="宋体" w:hAnsi="宋体" w:eastAsia="宋体" w:cs="宋体"/>
          <w:snapToGrid w:val="0"/>
          <w:color w:val="000000"/>
          <w:spacing w:val="0"/>
          <w:kern w:val="0"/>
          <w:sz w:val="21"/>
          <w:szCs w:val="21"/>
          <w:lang w:val="en-US" w:eastAsia="zh-CN" w:bidi="ar-SA"/>
        </w:rPr>
        <w:t>e</w:t>
      </w:r>
      <w:r>
        <w:rPr>
          <w:rFonts w:hint="default" w:ascii="宋体" w:hAnsi="宋体" w:eastAsia="宋体" w:cs="宋体"/>
          <w:snapToGrid w:val="0"/>
          <w:color w:val="000000"/>
          <w:spacing w:val="0"/>
          <w:kern w:val="0"/>
          <w:sz w:val="21"/>
          <w:szCs w:val="21"/>
          <w:lang w:val="en-US" w:eastAsia="en-US" w:bidi="ar-SA"/>
        </w:rPr>
        <w:t>)</w:t>
      </w:r>
      <w:r>
        <w:rPr>
          <w:rStyle w:val="45"/>
          <w:spacing w:val="0"/>
          <w:sz w:val="21"/>
        </w:rPr>
        <w:t xml:space="preserve"> </w:t>
      </w:r>
      <w:r>
        <w:rPr>
          <w:rStyle w:val="45"/>
          <w:rFonts w:hint="eastAsia" w:eastAsia="宋体"/>
          <w:spacing w:val="0"/>
          <w:sz w:val="21"/>
          <w:lang w:val="en-US" w:eastAsia="zh-CN"/>
        </w:rPr>
        <w:t xml:space="preserve"> </w:t>
      </w:r>
      <w:r>
        <w:rPr>
          <w:rFonts w:ascii="宋体" w:hAnsi="宋体" w:eastAsia="宋体" w:cs="宋体"/>
          <w:spacing w:val="0"/>
          <w:sz w:val="21"/>
          <w:szCs w:val="21"/>
        </w:rPr>
        <w:t>锅炉水压上水前、后。</w:t>
      </w:r>
    </w:p>
    <w:p w14:paraId="35A5FCF2">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spacing w:val="0"/>
          <w:sz w:val="21"/>
          <w:szCs w:val="21"/>
        </w:rPr>
      </w:pPr>
      <w:r>
        <w:rPr>
          <w:rFonts w:hint="eastAsia" w:ascii="宋体" w:hAnsi="宋体" w:eastAsia="宋体" w:cs="宋体"/>
          <w:snapToGrid w:val="0"/>
          <w:color w:val="000000"/>
          <w:spacing w:val="0"/>
          <w:kern w:val="0"/>
          <w:sz w:val="21"/>
          <w:szCs w:val="21"/>
          <w:lang w:val="en-US" w:eastAsia="zh-CN" w:bidi="ar-SA"/>
        </w:rPr>
        <w:t>f</w:t>
      </w:r>
      <w:r>
        <w:rPr>
          <w:rFonts w:hint="default" w:ascii="宋体" w:hAnsi="宋体" w:eastAsia="宋体" w:cs="宋体"/>
          <w:snapToGrid w:val="0"/>
          <w:color w:val="000000"/>
          <w:spacing w:val="0"/>
          <w:kern w:val="0"/>
          <w:sz w:val="21"/>
          <w:szCs w:val="21"/>
          <w:lang w:val="en-US" w:eastAsia="en-US" w:bidi="ar-SA"/>
        </w:rPr>
        <w:t>)</w:t>
      </w:r>
      <w:r>
        <w:rPr>
          <w:rStyle w:val="45"/>
          <w:spacing w:val="0"/>
          <w:sz w:val="21"/>
        </w:rPr>
        <w:t xml:space="preserve"> </w:t>
      </w:r>
      <w:r>
        <w:rPr>
          <w:rStyle w:val="45"/>
          <w:rFonts w:hint="eastAsia" w:eastAsia="宋体"/>
          <w:spacing w:val="0"/>
          <w:sz w:val="21"/>
          <w:lang w:val="en-US" w:eastAsia="zh-CN"/>
        </w:rPr>
        <w:t xml:space="preserve"> </w:t>
      </w:r>
      <w:r>
        <w:rPr>
          <w:rFonts w:ascii="宋体" w:hAnsi="宋体" w:eastAsia="宋体" w:cs="宋体"/>
          <w:spacing w:val="0"/>
          <w:sz w:val="21"/>
          <w:szCs w:val="21"/>
        </w:rPr>
        <w:t>整套试运行前、后。</w:t>
      </w:r>
    </w:p>
    <w:p w14:paraId="0FB1BC60">
      <w:pPr>
        <w:pStyle w:val="6"/>
        <w:bidi w:val="0"/>
        <w:rPr>
          <w:rFonts w:hint="eastAsia" w:ascii="宋体" w:hAnsi="宋体" w:eastAsia="宋体" w:cs="宋体"/>
          <w:spacing w:val="0"/>
          <w:sz w:val="21"/>
        </w:rPr>
      </w:pPr>
      <w:r>
        <w:rPr>
          <w:rFonts w:hint="eastAsia" w:ascii="宋体" w:hAnsi="宋体" w:eastAsia="宋体" w:cs="宋体"/>
          <w:spacing w:val="0"/>
          <w:sz w:val="21"/>
        </w:rPr>
        <w:t>4.3.15</w:t>
      </w:r>
      <w:r>
        <w:rPr>
          <w:rFonts w:hint="eastAsia" w:ascii="宋体" w:hAnsi="宋体" w:eastAsia="宋体" w:cs="宋体"/>
          <w:spacing w:val="0"/>
          <w:sz w:val="21"/>
          <w:lang w:val="en-US" w:eastAsia="zh-CN"/>
        </w:rPr>
        <w:t xml:space="preserve">  </w:t>
      </w:r>
      <w:r>
        <w:rPr>
          <w:rFonts w:hint="eastAsia" w:ascii="宋体" w:hAnsi="宋体" w:eastAsia="宋体" w:cs="宋体"/>
          <w:spacing w:val="0"/>
          <w:sz w:val="21"/>
        </w:rPr>
        <w:t>有膨胀位移的螺栓连接处应留有足够的膨胀间隙，膨胀方向应符合设计要求。</w:t>
      </w:r>
    </w:p>
    <w:p w14:paraId="33BAC790">
      <w:pPr>
        <w:pStyle w:val="6"/>
        <w:bidi w:val="0"/>
        <w:rPr>
          <w:rFonts w:hint="eastAsia" w:ascii="宋体" w:hAnsi="宋体" w:eastAsia="宋体" w:cs="宋体"/>
          <w:spacing w:val="0"/>
          <w:sz w:val="21"/>
          <w:szCs w:val="21"/>
        </w:rPr>
      </w:pPr>
      <w:r>
        <w:rPr>
          <w:rFonts w:hint="eastAsia" w:ascii="宋体" w:hAnsi="宋体" w:eastAsia="宋体" w:cs="宋体"/>
          <w:spacing w:val="0"/>
          <w:sz w:val="21"/>
        </w:rPr>
        <w:t>4.3.16</w:t>
      </w:r>
      <w:r>
        <w:rPr>
          <w:rFonts w:hint="eastAsia" w:ascii="宋体" w:hAnsi="宋体" w:eastAsia="宋体" w:cs="宋体"/>
          <w:spacing w:val="0"/>
          <w:sz w:val="21"/>
          <w:lang w:val="en-US" w:eastAsia="zh-CN"/>
        </w:rPr>
        <w:t xml:space="preserve">  </w:t>
      </w:r>
      <w:r>
        <w:rPr>
          <w:rFonts w:hint="eastAsia" w:ascii="宋体" w:hAnsi="宋体" w:eastAsia="宋体" w:cs="宋体"/>
          <w:spacing w:val="0"/>
          <w:sz w:val="21"/>
          <w:szCs w:val="21"/>
        </w:rPr>
        <w:t>平台、梯子、栏杆、格栅等安装应符合下列规定：</w:t>
      </w:r>
    </w:p>
    <w:p w14:paraId="2D751CA1">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hint="eastAsia" w:ascii="宋体" w:hAnsi="宋体" w:eastAsia="宋体" w:cs="宋体"/>
          <w:b w:val="0"/>
          <w:bCs w:val="0"/>
          <w:spacing w:val="0"/>
          <w:sz w:val="21"/>
          <w:szCs w:val="21"/>
        </w:rPr>
      </w:pPr>
      <w:r>
        <w:rPr>
          <w:rFonts w:hint="eastAsia" w:ascii="宋体" w:hAnsi="宋体" w:eastAsia="宋体" w:cs="宋体"/>
          <w:snapToGrid w:val="0"/>
          <w:color w:val="000000"/>
          <w:spacing w:val="0"/>
          <w:kern w:val="0"/>
          <w:sz w:val="21"/>
          <w:szCs w:val="21"/>
          <w:lang w:val="en-US" w:eastAsia="zh-CN" w:bidi="ar-SA"/>
        </w:rPr>
        <w:t>a</w:t>
      </w:r>
      <w:r>
        <w:rPr>
          <w:rFonts w:hint="default" w:ascii="宋体" w:hAnsi="宋体" w:eastAsia="宋体" w:cs="宋体"/>
          <w:snapToGrid w:val="0"/>
          <w:color w:val="000000"/>
          <w:spacing w:val="0"/>
          <w:kern w:val="0"/>
          <w:sz w:val="21"/>
          <w:szCs w:val="21"/>
          <w:lang w:val="en-US" w:eastAsia="en-US" w:bidi="ar-SA"/>
        </w:rPr>
        <w:t>)</w:t>
      </w:r>
      <w:r>
        <w:rPr>
          <w:rStyle w:val="45"/>
          <w:spacing w:val="0"/>
          <w:sz w:val="21"/>
        </w:rPr>
        <w:t xml:space="preserve"> </w:t>
      </w:r>
      <w:r>
        <w:rPr>
          <w:rStyle w:val="45"/>
          <w:rFonts w:hint="eastAsia" w:eastAsia="宋体"/>
          <w:spacing w:val="0"/>
          <w:sz w:val="21"/>
          <w:lang w:val="en-US" w:eastAsia="zh-CN"/>
        </w:rPr>
        <w:t xml:space="preserve"> </w:t>
      </w:r>
      <w:r>
        <w:rPr>
          <w:rFonts w:hint="eastAsia" w:ascii="宋体" w:hAnsi="宋体" w:eastAsia="宋体" w:cs="宋体"/>
          <w:b w:val="0"/>
          <w:bCs w:val="0"/>
          <w:spacing w:val="0"/>
          <w:sz w:val="21"/>
          <w:szCs w:val="21"/>
        </w:rPr>
        <w:t>平台、梯子、格栅应与锅炉钢结构同步安装，采用焊接连接的应及时焊牢，采用卡具连接的应及时紧固。</w:t>
      </w:r>
    </w:p>
    <w:p w14:paraId="2AFD9B5C">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hint="eastAsia" w:ascii="宋体" w:hAnsi="宋体" w:eastAsia="宋体" w:cs="宋体"/>
          <w:b w:val="0"/>
          <w:bCs w:val="0"/>
          <w:spacing w:val="0"/>
          <w:sz w:val="21"/>
          <w:szCs w:val="21"/>
          <w:lang w:eastAsia="zh-CN"/>
        </w:rPr>
      </w:pPr>
      <w:r>
        <w:rPr>
          <w:rFonts w:hint="eastAsia" w:ascii="宋体" w:hAnsi="宋体" w:eastAsia="宋体" w:cs="宋体"/>
          <w:snapToGrid w:val="0"/>
          <w:color w:val="000000"/>
          <w:spacing w:val="0"/>
          <w:kern w:val="0"/>
          <w:sz w:val="21"/>
          <w:szCs w:val="21"/>
          <w:lang w:val="en-US" w:eastAsia="zh-CN" w:bidi="ar-SA"/>
        </w:rPr>
        <w:t>b</w:t>
      </w:r>
      <w:r>
        <w:rPr>
          <w:rFonts w:hint="default" w:ascii="宋体" w:hAnsi="宋体" w:eastAsia="宋体" w:cs="宋体"/>
          <w:snapToGrid w:val="0"/>
          <w:color w:val="000000"/>
          <w:spacing w:val="0"/>
          <w:kern w:val="0"/>
          <w:sz w:val="21"/>
          <w:szCs w:val="21"/>
          <w:lang w:val="en-US" w:eastAsia="en-US" w:bidi="ar-SA"/>
        </w:rPr>
        <w:t>)</w:t>
      </w:r>
      <w:r>
        <w:rPr>
          <w:rStyle w:val="45"/>
          <w:spacing w:val="0"/>
          <w:sz w:val="21"/>
        </w:rPr>
        <w:t xml:space="preserve"> </w:t>
      </w:r>
      <w:r>
        <w:rPr>
          <w:rStyle w:val="45"/>
          <w:rFonts w:hint="eastAsia" w:eastAsia="宋体"/>
          <w:spacing w:val="0"/>
          <w:sz w:val="21"/>
          <w:lang w:val="en-US" w:eastAsia="zh-CN"/>
        </w:rPr>
        <w:t xml:space="preserve"> </w:t>
      </w:r>
      <w:r>
        <w:rPr>
          <w:rFonts w:hint="eastAsia" w:ascii="宋体" w:hAnsi="宋体" w:eastAsia="宋体" w:cs="宋体"/>
          <w:b w:val="0"/>
          <w:bCs w:val="0"/>
          <w:spacing w:val="0"/>
          <w:sz w:val="21"/>
          <w:szCs w:val="21"/>
        </w:rPr>
        <w:t>栏杆的立柱应垂直，间距应均匀，转弯附近应装一根立柱。围板安装应平直牢固</w:t>
      </w:r>
      <w:r>
        <w:rPr>
          <w:rFonts w:hint="eastAsia" w:ascii="宋体" w:hAnsi="宋体" w:eastAsia="宋体" w:cs="宋体"/>
          <w:b w:val="0"/>
          <w:bCs w:val="0"/>
          <w:spacing w:val="0"/>
          <w:sz w:val="21"/>
          <w:szCs w:val="21"/>
          <w:lang w:eastAsia="zh-CN"/>
        </w:rPr>
        <w:t>。</w:t>
      </w:r>
    </w:p>
    <w:p w14:paraId="14CD7F4A">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hint="eastAsia" w:ascii="宋体" w:hAnsi="宋体" w:eastAsia="宋体" w:cs="宋体"/>
          <w:b w:val="0"/>
          <w:bCs w:val="0"/>
          <w:spacing w:val="0"/>
          <w:sz w:val="21"/>
          <w:szCs w:val="21"/>
        </w:rPr>
      </w:pPr>
      <w:r>
        <w:rPr>
          <w:rFonts w:hint="eastAsia" w:ascii="宋体" w:hAnsi="宋体" w:eastAsia="宋体" w:cs="宋体"/>
          <w:snapToGrid w:val="0"/>
          <w:color w:val="000000"/>
          <w:spacing w:val="0"/>
          <w:kern w:val="0"/>
          <w:sz w:val="21"/>
          <w:szCs w:val="21"/>
          <w:lang w:val="en-US" w:eastAsia="zh-CN" w:bidi="ar-SA"/>
        </w:rPr>
        <w:t>c</w:t>
      </w:r>
      <w:r>
        <w:rPr>
          <w:rFonts w:hint="default" w:ascii="宋体" w:hAnsi="宋体" w:eastAsia="宋体" w:cs="宋体"/>
          <w:snapToGrid w:val="0"/>
          <w:color w:val="000000"/>
          <w:spacing w:val="0"/>
          <w:kern w:val="0"/>
          <w:sz w:val="21"/>
          <w:szCs w:val="21"/>
          <w:lang w:val="en-US" w:eastAsia="en-US" w:bidi="ar-SA"/>
        </w:rPr>
        <w:t>)</w:t>
      </w:r>
      <w:r>
        <w:rPr>
          <w:rStyle w:val="45"/>
          <w:spacing w:val="0"/>
          <w:sz w:val="21"/>
        </w:rPr>
        <w:t xml:space="preserve"> </w:t>
      </w:r>
      <w:r>
        <w:rPr>
          <w:rStyle w:val="45"/>
          <w:rFonts w:hint="eastAsia" w:eastAsia="宋体"/>
          <w:spacing w:val="0"/>
          <w:sz w:val="21"/>
          <w:lang w:val="en-US" w:eastAsia="zh-CN"/>
        </w:rPr>
        <w:t xml:space="preserve"> </w:t>
      </w:r>
      <w:r>
        <w:rPr>
          <w:rFonts w:hint="eastAsia" w:ascii="宋体" w:hAnsi="宋体" w:eastAsia="宋体" w:cs="宋体"/>
          <w:b w:val="0"/>
          <w:bCs w:val="0"/>
          <w:spacing w:val="0"/>
          <w:sz w:val="21"/>
          <w:szCs w:val="21"/>
        </w:rPr>
        <w:t>不应随意改变梯子的斜度或改动上下踏板的高度和连接平台的间距。</w:t>
      </w:r>
    </w:p>
    <w:p w14:paraId="4687625C">
      <w:pPr>
        <w:keepNext w:val="0"/>
        <w:keepLines w:val="0"/>
        <w:pageBreakBefore w:val="0"/>
        <w:widowControl/>
        <w:numPr>
          <w:ilvl w:val="0"/>
          <w:numId w:val="0"/>
        </w:numPr>
        <w:tabs>
          <w:tab w:val="left" w:pos="8190"/>
        </w:tabs>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hint="eastAsia" w:ascii="宋体" w:hAnsi="宋体" w:eastAsia="宋体" w:cs="宋体"/>
          <w:b w:val="0"/>
          <w:bCs w:val="0"/>
          <w:spacing w:val="0"/>
          <w:sz w:val="21"/>
          <w:szCs w:val="21"/>
        </w:rPr>
      </w:pPr>
      <w:r>
        <w:rPr>
          <w:rFonts w:hint="eastAsia" w:ascii="宋体" w:hAnsi="宋体" w:eastAsia="宋体" w:cs="宋体"/>
          <w:snapToGrid w:val="0"/>
          <w:color w:val="000000"/>
          <w:spacing w:val="0"/>
          <w:kern w:val="0"/>
          <w:sz w:val="21"/>
          <w:szCs w:val="21"/>
          <w:lang w:val="en-US" w:eastAsia="zh-CN" w:bidi="ar-SA"/>
        </w:rPr>
        <w:t>d</w:t>
      </w:r>
      <w:r>
        <w:rPr>
          <w:rFonts w:hint="default" w:ascii="宋体" w:hAnsi="宋体" w:eastAsia="宋体" w:cs="宋体"/>
          <w:snapToGrid w:val="0"/>
          <w:color w:val="000000"/>
          <w:spacing w:val="0"/>
          <w:kern w:val="0"/>
          <w:sz w:val="21"/>
          <w:szCs w:val="21"/>
          <w:lang w:val="en-US" w:eastAsia="en-US" w:bidi="ar-SA"/>
        </w:rPr>
        <w:t>)</w:t>
      </w:r>
      <w:r>
        <w:rPr>
          <w:rStyle w:val="45"/>
          <w:spacing w:val="0"/>
          <w:sz w:val="21"/>
        </w:rPr>
        <w:t xml:space="preserve"> </w:t>
      </w:r>
      <w:r>
        <w:rPr>
          <w:rStyle w:val="45"/>
          <w:rFonts w:hint="eastAsia" w:eastAsia="宋体"/>
          <w:spacing w:val="0"/>
          <w:sz w:val="21"/>
          <w:lang w:val="en-US" w:eastAsia="zh-CN"/>
        </w:rPr>
        <w:t xml:space="preserve"> </w:t>
      </w:r>
      <w:r>
        <w:rPr>
          <w:rFonts w:hint="eastAsia" w:ascii="宋体" w:hAnsi="宋体" w:eastAsia="宋体" w:cs="宋体"/>
          <w:b w:val="0"/>
          <w:bCs w:val="0"/>
          <w:spacing w:val="0"/>
          <w:sz w:val="21"/>
          <w:szCs w:val="21"/>
        </w:rPr>
        <w:t>需要上人的炉顶大罩壳顶部必须装设安全围栏。</w:t>
      </w:r>
    </w:p>
    <w:p w14:paraId="435A8C0A">
      <w:pPr>
        <w:pStyle w:val="6"/>
        <w:bidi w:val="0"/>
        <w:rPr>
          <w:rFonts w:hint="eastAsia" w:ascii="宋体" w:hAnsi="宋体" w:eastAsia="宋体" w:cs="宋体"/>
          <w:spacing w:val="0"/>
          <w:sz w:val="21"/>
        </w:rPr>
      </w:pPr>
      <w:r>
        <w:rPr>
          <w:rFonts w:hint="eastAsia" w:ascii="宋体" w:hAnsi="宋体" w:eastAsia="宋体" w:cs="宋体"/>
          <w:spacing w:val="0"/>
          <w:sz w:val="21"/>
        </w:rPr>
        <w:t>4.3.17  锅炉顶部防雨屋盖压型金属板、泛水板和包角板等应固定可靠、牢固，防腐涂料涂刷和密封材料敷设应完好，连接件数量、间距应符合设计要求和GB</w:t>
      </w:r>
      <w:r>
        <w:rPr>
          <w:rFonts w:hint="eastAsia" w:ascii="宋体" w:hAnsi="宋体" w:eastAsia="宋体" w:cs="宋体"/>
          <w:spacing w:val="0"/>
          <w:sz w:val="21"/>
          <w:lang w:val="en-US" w:eastAsia="zh-CN"/>
        </w:rPr>
        <w:t xml:space="preserve"> </w:t>
      </w:r>
      <w:r>
        <w:rPr>
          <w:rFonts w:hint="eastAsia" w:ascii="宋体" w:hAnsi="宋体" w:eastAsia="宋体" w:cs="宋体"/>
          <w:spacing w:val="0"/>
          <w:sz w:val="21"/>
        </w:rPr>
        <w:t>50205。</w:t>
      </w:r>
    </w:p>
    <w:p w14:paraId="54988A7D">
      <w:pPr>
        <w:pStyle w:val="6"/>
        <w:bidi w:val="0"/>
        <w:rPr>
          <w:rFonts w:ascii="宋体" w:hAnsi="宋体" w:eastAsia="宋体" w:cs="宋体"/>
          <w:spacing w:val="0"/>
          <w:sz w:val="21"/>
          <w:szCs w:val="21"/>
        </w:rPr>
      </w:pPr>
      <w:r>
        <w:rPr>
          <w:rFonts w:hint="eastAsia" w:ascii="宋体" w:hAnsi="宋体" w:eastAsia="宋体" w:cs="宋体"/>
          <w:spacing w:val="0"/>
          <w:sz w:val="21"/>
        </w:rPr>
        <w:t xml:space="preserve">4.3.18 </w:t>
      </w:r>
      <w:r>
        <w:rPr>
          <w:rFonts w:hint="eastAsia" w:ascii="宋体" w:hAnsi="宋体" w:eastAsia="宋体" w:cs="宋体"/>
          <w:b/>
          <w:bCs/>
          <w:spacing w:val="0"/>
          <w:sz w:val="21"/>
          <w:szCs w:val="21"/>
        </w:rPr>
        <w:t xml:space="preserve"> </w:t>
      </w:r>
      <w:r>
        <w:rPr>
          <w:rFonts w:hint="eastAsia" w:ascii="宋体" w:hAnsi="宋体" w:eastAsia="宋体" w:cs="宋体"/>
          <w:spacing w:val="0"/>
          <w:sz w:val="21"/>
          <w:szCs w:val="21"/>
        </w:rPr>
        <w:t>钢</w:t>
      </w:r>
      <w:r>
        <w:rPr>
          <w:rFonts w:ascii="宋体" w:hAnsi="宋体" w:eastAsia="宋体" w:cs="宋体"/>
          <w:spacing w:val="0"/>
          <w:sz w:val="21"/>
          <w:szCs w:val="21"/>
        </w:rPr>
        <w:t>架基础二次灌浆前，应检查垫铁、调节螺栓、地脚螺栓及基础钢筋等工作是否已完毕，并清除底座表面的油污、焊渣等杂物，钢架基础二次灌浆应符合设计要求和GB/T 50448及GB</w:t>
      </w:r>
      <w:r>
        <w:rPr>
          <w:rFonts w:hint="eastAsia" w:cs="宋体"/>
          <w:spacing w:val="0"/>
          <w:sz w:val="21"/>
          <w:szCs w:val="21"/>
          <w:lang w:val="en-US" w:eastAsia="zh-CN"/>
        </w:rPr>
        <w:t xml:space="preserve"> </w:t>
      </w:r>
      <w:r>
        <w:rPr>
          <w:rFonts w:ascii="宋体" w:hAnsi="宋体" w:eastAsia="宋体" w:cs="宋体"/>
          <w:spacing w:val="0"/>
          <w:sz w:val="21"/>
          <w:szCs w:val="21"/>
        </w:rPr>
        <w:t>50204的相关规定。</w:t>
      </w:r>
    </w:p>
    <w:p w14:paraId="329E14C6">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9"/>
        <w:rPr>
          <w:rFonts w:ascii="宋体" w:hAnsi="宋体" w:eastAsia="宋体" w:cs="宋体"/>
          <w:spacing w:val="0"/>
          <w:sz w:val="21"/>
          <w:szCs w:val="21"/>
        </w:rPr>
      </w:pPr>
      <w:r>
        <w:rPr>
          <w:rStyle w:val="45"/>
          <w:rFonts w:hint="eastAsia" w:ascii="宋体" w:hAnsi="宋体" w:eastAsia="宋体" w:cs="宋体"/>
          <w:spacing w:val="0"/>
          <w:sz w:val="21"/>
        </w:rPr>
        <w:t>4.3.19</w:t>
      </w:r>
      <w:r>
        <w:rPr>
          <w:rStyle w:val="45"/>
          <w:rFonts w:hint="eastAsia" w:ascii="宋体" w:hAnsi="宋体" w:eastAsia="宋体" w:cs="宋体"/>
          <w:spacing w:val="0"/>
          <w:sz w:val="21"/>
          <w:lang w:val="en-US" w:eastAsia="zh-CN"/>
        </w:rPr>
        <w:t xml:space="preserve"> </w:t>
      </w:r>
      <w:r>
        <w:rPr>
          <w:rStyle w:val="45"/>
          <w:rFonts w:hint="eastAsia" w:eastAsia="宋体"/>
          <w:spacing w:val="0"/>
          <w:sz w:val="21"/>
          <w:lang w:val="en-US" w:eastAsia="zh-CN"/>
        </w:rPr>
        <w:t xml:space="preserve"> </w:t>
      </w:r>
      <w:r>
        <w:rPr>
          <w:rFonts w:ascii="宋体" w:hAnsi="宋体" w:eastAsia="宋体" w:cs="宋体"/>
          <w:spacing w:val="0"/>
          <w:sz w:val="21"/>
          <w:szCs w:val="21"/>
        </w:rPr>
        <w:t>紧身封闭钢结构及外护墙面安装允许偏差应符合表</w:t>
      </w:r>
      <w:r>
        <w:rPr>
          <w:rFonts w:hint="eastAsia" w:ascii="宋体" w:hAnsi="宋体" w:eastAsia="宋体" w:cs="宋体"/>
          <w:spacing w:val="0"/>
          <w:sz w:val="21"/>
          <w:szCs w:val="21"/>
          <w:lang w:val="en-US" w:eastAsia="zh-CN"/>
        </w:rPr>
        <w:t>4</w:t>
      </w:r>
      <w:r>
        <w:rPr>
          <w:rFonts w:ascii="宋体" w:hAnsi="宋体" w:eastAsia="宋体" w:cs="宋体"/>
          <w:spacing w:val="0"/>
          <w:sz w:val="21"/>
          <w:szCs w:val="21"/>
        </w:rPr>
        <w:t>的规定。</w:t>
      </w:r>
    </w:p>
    <w:p w14:paraId="21C7DBB1">
      <w:pPr>
        <w:pStyle w:val="2"/>
      </w:pPr>
    </w:p>
    <w:p w14:paraId="6802793C">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right="0" w:rightChars="0"/>
        <w:jc w:val="center"/>
        <w:textAlignment w:val="baseline"/>
        <w:outlineLvl w:val="9"/>
        <w:rPr>
          <w:sz w:val="21"/>
          <w:szCs w:val="21"/>
        </w:rPr>
      </w:pPr>
      <w:r>
        <w:rPr>
          <w:rFonts w:hint="eastAsia" w:ascii="黑体" w:hAnsi="黑体" w:eastAsia="黑体" w:cs="黑体"/>
          <w:b w:val="0"/>
          <w:bCs w:val="0"/>
          <w:spacing w:val="4"/>
          <w:sz w:val="21"/>
          <w:szCs w:val="21"/>
        </w:rPr>
        <w:t>表4</w:t>
      </w:r>
      <w:r>
        <w:rPr>
          <w:rFonts w:hint="eastAsia" w:ascii="黑体" w:hAnsi="黑体" w:eastAsia="黑体" w:cs="黑体"/>
          <w:b w:val="0"/>
          <w:bCs w:val="0"/>
          <w:spacing w:val="4"/>
          <w:sz w:val="21"/>
          <w:szCs w:val="21"/>
          <w:lang w:val="en-US" w:eastAsia="zh-CN"/>
        </w:rPr>
        <w:t xml:space="preserve"> </w:t>
      </w:r>
      <w:r>
        <w:rPr>
          <w:rFonts w:hint="eastAsia" w:ascii="黑体" w:hAnsi="黑体" w:eastAsia="黑体" w:cs="黑体"/>
          <w:b w:val="0"/>
          <w:bCs w:val="0"/>
          <w:spacing w:val="4"/>
          <w:sz w:val="21"/>
          <w:szCs w:val="21"/>
        </w:rPr>
        <w:t>紧身封闭钢结构及外护墙面安装允许偏</w:t>
      </w:r>
      <w:r>
        <w:rPr>
          <w:rFonts w:hint="eastAsia" w:ascii="黑体" w:hAnsi="黑体" w:eastAsia="黑体" w:cs="黑体"/>
          <w:b w:val="0"/>
          <w:bCs w:val="0"/>
          <w:spacing w:val="3"/>
          <w:sz w:val="21"/>
          <w:szCs w:val="21"/>
        </w:rPr>
        <w:t>差</w:t>
      </w:r>
      <w:r>
        <w:rPr>
          <w:rFonts w:hint="eastAsia" w:ascii="黑体" w:hAnsi="黑体" w:eastAsia="黑体" w:cs="黑体"/>
          <w:b w:val="0"/>
          <w:bCs w:val="0"/>
          <w:spacing w:val="-21"/>
          <w:sz w:val="21"/>
          <w:szCs w:val="21"/>
        </w:rPr>
        <w:t xml:space="preserve"> </w:t>
      </w:r>
      <w:r>
        <w:rPr>
          <w:rFonts w:hint="eastAsia" w:ascii="黑体" w:hAnsi="黑体" w:eastAsia="黑体" w:cs="黑体"/>
          <w:b w:val="0"/>
          <w:bCs w:val="0"/>
          <w:spacing w:val="3"/>
          <w:sz w:val="21"/>
          <w:szCs w:val="21"/>
        </w:rPr>
        <w:t>(</w:t>
      </w:r>
      <w:r>
        <w:rPr>
          <w:rFonts w:hint="eastAsia" w:ascii="黑体" w:hAnsi="黑体" w:eastAsia="黑体" w:cs="黑体"/>
          <w:b w:val="0"/>
          <w:bCs w:val="0"/>
          <w:sz w:val="21"/>
          <w:szCs w:val="21"/>
        </w:rPr>
        <w:t>mm</w:t>
      </w:r>
      <w:r>
        <w:rPr>
          <w:rFonts w:hint="eastAsia" w:ascii="黑体" w:hAnsi="黑体" w:eastAsia="黑体" w:cs="黑体"/>
          <w:b w:val="0"/>
          <w:bCs w:val="0"/>
          <w:spacing w:val="3"/>
          <w:sz w:val="21"/>
          <w:szCs w:val="21"/>
        </w:rPr>
        <w:t>)</w:t>
      </w:r>
    </w:p>
    <w:tbl>
      <w:tblPr>
        <w:tblStyle w:val="44"/>
        <w:tblW w:w="73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80"/>
        <w:gridCol w:w="3258"/>
        <w:gridCol w:w="2462"/>
      </w:tblGrid>
      <w:tr w14:paraId="6231D6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838" w:type="dxa"/>
            <w:gridSpan w:val="2"/>
            <w:tcBorders>
              <w:top w:val="single" w:color="000000" w:sz="12" w:space="0"/>
              <w:left w:val="single" w:color="000000" w:sz="12" w:space="0"/>
              <w:bottom w:val="single" w:color="000000" w:sz="12" w:space="0"/>
              <w:right w:val="single" w:color="000000" w:sz="8" w:space="0"/>
            </w:tcBorders>
            <w:vAlign w:val="center"/>
          </w:tcPr>
          <w:p w14:paraId="04AFF28B">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right="0" w:rightChars="0" w:firstLine="0" w:firstLineChars="0"/>
              <w:jc w:val="center"/>
              <w:textAlignment w:val="baseline"/>
              <w:outlineLvl w:val="9"/>
              <w:rPr>
                <w:sz w:val="18"/>
                <w:szCs w:val="18"/>
              </w:rPr>
            </w:pPr>
            <w:r>
              <w:rPr>
                <w:spacing w:val="-6"/>
                <w:sz w:val="18"/>
                <w:szCs w:val="18"/>
              </w:rPr>
              <w:t>检查项目</w:t>
            </w:r>
          </w:p>
        </w:tc>
        <w:tc>
          <w:tcPr>
            <w:tcW w:w="2462" w:type="dxa"/>
            <w:tcBorders>
              <w:top w:val="single" w:color="000000" w:sz="12" w:space="0"/>
              <w:left w:val="single" w:color="000000" w:sz="8" w:space="0"/>
              <w:bottom w:val="single" w:color="000000" w:sz="12" w:space="0"/>
              <w:right w:val="single" w:color="000000" w:sz="12" w:space="0"/>
            </w:tcBorders>
            <w:vAlign w:val="center"/>
          </w:tcPr>
          <w:p w14:paraId="568A485A">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right="0" w:rightChars="0" w:firstLine="0" w:firstLineChars="0"/>
              <w:jc w:val="center"/>
              <w:textAlignment w:val="baseline"/>
              <w:outlineLvl w:val="9"/>
              <w:rPr>
                <w:sz w:val="18"/>
                <w:szCs w:val="18"/>
              </w:rPr>
            </w:pPr>
            <w:r>
              <w:rPr>
                <w:spacing w:val="-6"/>
                <w:sz w:val="18"/>
                <w:szCs w:val="18"/>
              </w:rPr>
              <w:t>允许偏差</w:t>
            </w:r>
          </w:p>
        </w:tc>
      </w:tr>
      <w:tr w14:paraId="1D4989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580" w:type="dxa"/>
            <w:vMerge w:val="restart"/>
            <w:tcBorders>
              <w:top w:val="single" w:color="000000" w:sz="12" w:space="0"/>
              <w:left w:val="single" w:color="000000" w:sz="12" w:space="0"/>
              <w:bottom w:val="single" w:color="000000" w:sz="8" w:space="0"/>
              <w:right w:val="single" w:color="000000" w:sz="8" w:space="0"/>
            </w:tcBorders>
            <w:vAlign w:val="center"/>
          </w:tcPr>
          <w:p w14:paraId="65DFF8BD">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2"/>
                <w:sz w:val="18"/>
                <w:szCs w:val="18"/>
              </w:rPr>
              <w:t>墙架立柱</w:t>
            </w:r>
          </w:p>
        </w:tc>
        <w:tc>
          <w:tcPr>
            <w:tcW w:w="3258" w:type="dxa"/>
            <w:tcBorders>
              <w:top w:val="single" w:color="000000" w:sz="12" w:space="0"/>
              <w:left w:val="single" w:color="000000" w:sz="8" w:space="0"/>
              <w:bottom w:val="single" w:color="000000" w:sz="8" w:space="0"/>
              <w:right w:val="single" w:color="000000" w:sz="8" w:space="0"/>
            </w:tcBorders>
            <w:vAlign w:val="center"/>
          </w:tcPr>
          <w:p w14:paraId="3F754AEC">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z w:val="18"/>
                <w:szCs w:val="18"/>
              </w:rPr>
              <w:t>中心线对定位轴线的偏差</w:t>
            </w:r>
          </w:p>
        </w:tc>
        <w:tc>
          <w:tcPr>
            <w:tcW w:w="2462" w:type="dxa"/>
            <w:tcBorders>
              <w:top w:val="single" w:color="000000" w:sz="12" w:space="0"/>
              <w:left w:val="single" w:color="000000" w:sz="8" w:space="0"/>
              <w:bottom w:val="single" w:color="000000" w:sz="8" w:space="0"/>
              <w:right w:val="single" w:color="000000" w:sz="12" w:space="0"/>
            </w:tcBorders>
            <w:vAlign w:val="center"/>
          </w:tcPr>
          <w:p w14:paraId="4E02BB20">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5"/>
                <w:sz w:val="18"/>
                <w:szCs w:val="18"/>
              </w:rPr>
              <w:t>≤10</w:t>
            </w:r>
          </w:p>
        </w:tc>
      </w:tr>
      <w:tr w14:paraId="08E386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580" w:type="dxa"/>
            <w:vMerge w:val="continue"/>
            <w:tcBorders>
              <w:top w:val="single" w:color="000000" w:sz="8" w:space="0"/>
              <w:left w:val="single" w:color="000000" w:sz="12" w:space="0"/>
              <w:bottom w:val="single" w:color="000000" w:sz="8" w:space="0"/>
              <w:right w:val="single" w:color="000000" w:sz="8" w:space="0"/>
            </w:tcBorders>
            <w:vAlign w:val="center"/>
          </w:tcPr>
          <w:p w14:paraId="53CC88C7">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ascii="Arial"/>
                <w:sz w:val="18"/>
                <w:szCs w:val="18"/>
              </w:rPr>
            </w:pPr>
          </w:p>
        </w:tc>
        <w:tc>
          <w:tcPr>
            <w:tcW w:w="3258" w:type="dxa"/>
            <w:tcBorders>
              <w:top w:val="single" w:color="000000" w:sz="8" w:space="0"/>
              <w:left w:val="single" w:color="000000" w:sz="8" w:space="0"/>
              <w:bottom w:val="single" w:color="000000" w:sz="8" w:space="0"/>
              <w:right w:val="single" w:color="000000" w:sz="8" w:space="0"/>
            </w:tcBorders>
            <w:vAlign w:val="center"/>
          </w:tcPr>
          <w:p w14:paraId="6B5FE64F">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2"/>
                <w:sz w:val="18"/>
                <w:szCs w:val="18"/>
              </w:rPr>
              <w:t>垂直度</w:t>
            </w:r>
          </w:p>
        </w:tc>
        <w:tc>
          <w:tcPr>
            <w:tcW w:w="2462" w:type="dxa"/>
            <w:tcBorders>
              <w:top w:val="single" w:color="000000" w:sz="8" w:space="0"/>
              <w:left w:val="single" w:color="000000" w:sz="8" w:space="0"/>
              <w:bottom w:val="single" w:color="000000" w:sz="8" w:space="0"/>
              <w:right w:val="single" w:color="000000" w:sz="12" w:space="0"/>
            </w:tcBorders>
            <w:vAlign w:val="center"/>
          </w:tcPr>
          <w:p w14:paraId="4AE157A1">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z w:val="18"/>
                <w:szCs w:val="18"/>
              </w:rPr>
              <w:t>≤L/1000,且不大于10</w:t>
            </w:r>
          </w:p>
        </w:tc>
      </w:tr>
      <w:tr w14:paraId="4795C5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580" w:type="dxa"/>
            <w:vMerge w:val="restart"/>
            <w:tcBorders>
              <w:top w:val="single" w:color="000000" w:sz="8" w:space="0"/>
              <w:left w:val="single" w:color="000000" w:sz="12" w:space="0"/>
              <w:bottom w:val="single" w:color="000000" w:sz="8" w:space="0"/>
              <w:right w:val="single" w:color="000000" w:sz="8" w:space="0"/>
            </w:tcBorders>
            <w:vAlign w:val="center"/>
          </w:tcPr>
          <w:p w14:paraId="770D83ED">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pacing w:val="-2"/>
                <w:sz w:val="18"/>
                <w:szCs w:val="18"/>
              </w:rPr>
            </w:pPr>
            <w:r>
              <w:rPr>
                <w:spacing w:val="-2"/>
                <w:sz w:val="18"/>
                <w:szCs w:val="18"/>
              </w:rPr>
              <w:t>横梁</w:t>
            </w:r>
          </w:p>
          <w:p w14:paraId="17484532">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ascii="Arial"/>
                <w:sz w:val="18"/>
                <w:szCs w:val="18"/>
              </w:rPr>
            </w:pPr>
            <w:r>
              <w:rPr>
                <w:spacing w:val="-2"/>
                <w:sz w:val="18"/>
                <w:szCs w:val="18"/>
              </w:rPr>
              <w:t>横梁</w:t>
            </w:r>
          </w:p>
        </w:tc>
        <w:tc>
          <w:tcPr>
            <w:tcW w:w="3258" w:type="dxa"/>
            <w:tcBorders>
              <w:top w:val="single" w:color="000000" w:sz="8" w:space="0"/>
              <w:left w:val="single" w:color="000000" w:sz="8" w:space="0"/>
              <w:bottom w:val="single" w:color="000000" w:sz="8" w:space="0"/>
              <w:right w:val="single" w:color="000000" w:sz="8" w:space="0"/>
            </w:tcBorders>
            <w:vAlign w:val="center"/>
          </w:tcPr>
          <w:p w14:paraId="2E757366">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2"/>
                <w:sz w:val="18"/>
                <w:szCs w:val="18"/>
              </w:rPr>
              <w:t>标高</w:t>
            </w:r>
          </w:p>
        </w:tc>
        <w:tc>
          <w:tcPr>
            <w:tcW w:w="2462" w:type="dxa"/>
            <w:tcBorders>
              <w:top w:val="single" w:color="000000" w:sz="8" w:space="0"/>
              <w:left w:val="single" w:color="000000" w:sz="8" w:space="0"/>
              <w:bottom w:val="single" w:color="000000" w:sz="8" w:space="0"/>
              <w:right w:val="single" w:color="000000" w:sz="12" w:space="0"/>
            </w:tcBorders>
            <w:vAlign w:val="center"/>
          </w:tcPr>
          <w:p w14:paraId="022A7637">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8"/>
                <w:sz w:val="18"/>
                <w:szCs w:val="18"/>
              </w:rPr>
              <w:t>±3</w:t>
            </w:r>
          </w:p>
        </w:tc>
      </w:tr>
      <w:tr w14:paraId="506394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580" w:type="dxa"/>
            <w:vMerge w:val="continue"/>
            <w:tcBorders>
              <w:top w:val="single" w:color="000000" w:sz="8" w:space="0"/>
              <w:left w:val="single" w:color="000000" w:sz="12" w:space="0"/>
              <w:bottom w:val="single" w:color="000000" w:sz="8" w:space="0"/>
              <w:right w:val="single" w:color="000000" w:sz="8" w:space="0"/>
            </w:tcBorders>
            <w:vAlign w:val="center"/>
          </w:tcPr>
          <w:p w14:paraId="2D668E38">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ascii="Arial"/>
                <w:sz w:val="18"/>
                <w:szCs w:val="18"/>
              </w:rPr>
            </w:pPr>
          </w:p>
        </w:tc>
        <w:tc>
          <w:tcPr>
            <w:tcW w:w="3258" w:type="dxa"/>
            <w:tcBorders>
              <w:top w:val="single" w:color="000000" w:sz="8" w:space="0"/>
              <w:left w:val="single" w:color="000000" w:sz="8" w:space="0"/>
              <w:bottom w:val="single" w:color="000000" w:sz="8" w:space="0"/>
              <w:right w:val="single" w:color="000000" w:sz="8" w:space="0"/>
            </w:tcBorders>
            <w:vAlign w:val="center"/>
          </w:tcPr>
          <w:p w14:paraId="6EF61310">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2"/>
                <w:sz w:val="18"/>
                <w:szCs w:val="18"/>
              </w:rPr>
              <w:t>弯曲矢高</w:t>
            </w:r>
          </w:p>
        </w:tc>
        <w:tc>
          <w:tcPr>
            <w:tcW w:w="2462" w:type="dxa"/>
            <w:tcBorders>
              <w:top w:val="single" w:color="000000" w:sz="8" w:space="0"/>
              <w:left w:val="single" w:color="000000" w:sz="8" w:space="0"/>
              <w:bottom w:val="single" w:color="000000" w:sz="8" w:space="0"/>
              <w:right w:val="single" w:color="000000" w:sz="12" w:space="0"/>
            </w:tcBorders>
            <w:vAlign w:val="center"/>
          </w:tcPr>
          <w:p w14:paraId="3A84BBF4">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1"/>
                <w:sz w:val="18"/>
                <w:szCs w:val="18"/>
              </w:rPr>
              <w:t>≤L/1000,且不大于15</w:t>
            </w:r>
          </w:p>
        </w:tc>
      </w:tr>
      <w:tr w14:paraId="1BD9DC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580" w:type="dxa"/>
            <w:vMerge w:val="restart"/>
            <w:tcBorders>
              <w:top w:val="single" w:color="000000" w:sz="8" w:space="0"/>
              <w:left w:val="single" w:color="000000" w:sz="12" w:space="0"/>
              <w:bottom w:val="single" w:color="000000" w:sz="4" w:space="0"/>
              <w:right w:val="single" w:color="000000" w:sz="8" w:space="0"/>
            </w:tcBorders>
            <w:vAlign w:val="center"/>
          </w:tcPr>
          <w:p w14:paraId="51EA20A6">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2"/>
                <w:sz w:val="18"/>
                <w:szCs w:val="18"/>
              </w:rPr>
              <w:t>抗风桁架</w:t>
            </w:r>
          </w:p>
        </w:tc>
        <w:tc>
          <w:tcPr>
            <w:tcW w:w="3258" w:type="dxa"/>
            <w:tcBorders>
              <w:top w:val="single" w:color="000000" w:sz="8" w:space="0"/>
              <w:left w:val="single" w:color="000000" w:sz="8" w:space="0"/>
              <w:bottom w:val="single" w:color="000000" w:sz="4" w:space="0"/>
              <w:right w:val="single" w:color="000000" w:sz="8" w:space="0"/>
            </w:tcBorders>
            <w:vAlign w:val="center"/>
          </w:tcPr>
          <w:p w14:paraId="0BD7F4E0">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2"/>
                <w:sz w:val="18"/>
                <w:szCs w:val="18"/>
              </w:rPr>
              <w:t>水平</w:t>
            </w:r>
          </w:p>
        </w:tc>
        <w:tc>
          <w:tcPr>
            <w:tcW w:w="2462" w:type="dxa"/>
            <w:vMerge w:val="restart"/>
            <w:tcBorders>
              <w:top w:val="single" w:color="000000" w:sz="8" w:space="0"/>
              <w:left w:val="single" w:color="000000" w:sz="8" w:space="0"/>
              <w:bottom w:val="single" w:color="000000" w:sz="4" w:space="0"/>
              <w:right w:val="single" w:color="000000" w:sz="12" w:space="0"/>
            </w:tcBorders>
            <w:vAlign w:val="center"/>
          </w:tcPr>
          <w:p w14:paraId="135D5395">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z w:val="18"/>
                <w:szCs w:val="18"/>
              </w:rPr>
              <w:t>≤L/250,且不大于15</w:t>
            </w:r>
          </w:p>
        </w:tc>
      </w:tr>
      <w:tr w14:paraId="666AF7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580" w:type="dxa"/>
            <w:vMerge w:val="continue"/>
            <w:tcBorders>
              <w:top w:val="single" w:color="000000" w:sz="4" w:space="0"/>
              <w:left w:val="single" w:color="000000" w:sz="12" w:space="0"/>
              <w:bottom w:val="nil"/>
              <w:right w:val="single" w:color="000000" w:sz="8" w:space="0"/>
            </w:tcBorders>
            <w:vAlign w:val="center"/>
          </w:tcPr>
          <w:p w14:paraId="079DED62">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ascii="Arial"/>
                <w:sz w:val="18"/>
                <w:szCs w:val="18"/>
              </w:rPr>
            </w:pPr>
          </w:p>
        </w:tc>
        <w:tc>
          <w:tcPr>
            <w:tcW w:w="3258" w:type="dxa"/>
            <w:tcBorders>
              <w:top w:val="single" w:color="000000" w:sz="4" w:space="0"/>
              <w:left w:val="single" w:color="000000" w:sz="8" w:space="0"/>
              <w:bottom w:val="nil"/>
              <w:right w:val="single" w:color="000000" w:sz="8" w:space="0"/>
            </w:tcBorders>
            <w:vAlign w:val="center"/>
          </w:tcPr>
          <w:p w14:paraId="63C6E1C8">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2"/>
                <w:sz w:val="18"/>
                <w:szCs w:val="18"/>
              </w:rPr>
              <w:t>垂直</w:t>
            </w:r>
            <w:bookmarkStart w:id="68" w:name="_GoBack"/>
            <w:bookmarkEnd w:id="68"/>
          </w:p>
        </w:tc>
        <w:tc>
          <w:tcPr>
            <w:tcW w:w="2462" w:type="dxa"/>
            <w:vMerge w:val="continue"/>
            <w:tcBorders>
              <w:top w:val="single" w:color="000000" w:sz="4" w:space="0"/>
              <w:left w:val="single" w:color="000000" w:sz="8" w:space="0"/>
              <w:bottom w:val="nil"/>
              <w:right w:val="single" w:color="000000" w:sz="12" w:space="0"/>
            </w:tcBorders>
            <w:vAlign w:val="center"/>
          </w:tcPr>
          <w:p w14:paraId="21623DD7">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ascii="Arial"/>
                <w:sz w:val="18"/>
                <w:szCs w:val="18"/>
              </w:rPr>
            </w:pPr>
          </w:p>
        </w:tc>
      </w:tr>
      <w:tr w14:paraId="64811A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580" w:type="dxa"/>
            <w:vMerge w:val="restart"/>
            <w:tcBorders>
              <w:top w:val="nil"/>
              <w:left w:val="single" w:color="000000" w:sz="12" w:space="0"/>
              <w:bottom w:val="nil"/>
              <w:right w:val="single" w:color="000000" w:sz="8" w:space="0"/>
            </w:tcBorders>
            <w:vAlign w:val="center"/>
          </w:tcPr>
          <w:p w14:paraId="1FD4ED2F">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ascii="Arial"/>
                <w:sz w:val="18"/>
                <w:szCs w:val="18"/>
              </w:rPr>
            </w:pPr>
          </w:p>
          <w:p w14:paraId="602DA511">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2"/>
                <w:sz w:val="18"/>
                <w:szCs w:val="18"/>
              </w:rPr>
              <w:t>檩条檩托</w:t>
            </w:r>
          </w:p>
        </w:tc>
        <w:tc>
          <w:tcPr>
            <w:tcW w:w="3258" w:type="dxa"/>
            <w:tcBorders>
              <w:top w:val="nil"/>
              <w:left w:val="single" w:color="000000" w:sz="8" w:space="0"/>
              <w:bottom w:val="nil"/>
              <w:right w:val="single" w:color="000000" w:sz="8" w:space="0"/>
            </w:tcBorders>
            <w:vAlign w:val="center"/>
          </w:tcPr>
          <w:p w14:paraId="7E6DF9C1">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1"/>
                <w:sz w:val="18"/>
                <w:szCs w:val="18"/>
              </w:rPr>
              <w:t>棉条、棕托的间距</w:t>
            </w:r>
          </w:p>
        </w:tc>
        <w:tc>
          <w:tcPr>
            <w:tcW w:w="2462" w:type="dxa"/>
            <w:tcBorders>
              <w:top w:val="nil"/>
              <w:left w:val="single" w:color="000000" w:sz="8" w:space="0"/>
              <w:bottom w:val="nil"/>
              <w:right w:val="single" w:color="000000" w:sz="12" w:space="0"/>
            </w:tcBorders>
            <w:vAlign w:val="center"/>
          </w:tcPr>
          <w:p w14:paraId="44F8C999">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8"/>
                <w:sz w:val="18"/>
                <w:szCs w:val="18"/>
              </w:rPr>
              <w:t>±5</w:t>
            </w:r>
          </w:p>
        </w:tc>
      </w:tr>
      <w:tr w14:paraId="66821D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580" w:type="dxa"/>
            <w:vMerge w:val="continue"/>
            <w:tcBorders>
              <w:top w:val="nil"/>
              <w:left w:val="single" w:color="000000" w:sz="12" w:space="0"/>
              <w:bottom w:val="nil"/>
              <w:right w:val="single" w:color="000000" w:sz="8" w:space="0"/>
            </w:tcBorders>
            <w:vAlign w:val="center"/>
          </w:tcPr>
          <w:p w14:paraId="05BF4709">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ascii="Arial"/>
                <w:sz w:val="18"/>
                <w:szCs w:val="18"/>
              </w:rPr>
            </w:pPr>
          </w:p>
        </w:tc>
        <w:tc>
          <w:tcPr>
            <w:tcW w:w="3258" w:type="dxa"/>
            <w:tcBorders>
              <w:top w:val="nil"/>
              <w:left w:val="single" w:color="000000" w:sz="8" w:space="0"/>
              <w:bottom w:val="nil"/>
              <w:right w:val="single" w:color="000000" w:sz="8" w:space="0"/>
            </w:tcBorders>
            <w:vAlign w:val="center"/>
          </w:tcPr>
          <w:p w14:paraId="5D99C02D">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1"/>
                <w:sz w:val="18"/>
                <w:szCs w:val="18"/>
              </w:rPr>
              <w:t>檩条的弯曲矢高</w:t>
            </w:r>
          </w:p>
        </w:tc>
        <w:tc>
          <w:tcPr>
            <w:tcW w:w="2462" w:type="dxa"/>
            <w:tcBorders>
              <w:top w:val="nil"/>
              <w:left w:val="single" w:color="000000" w:sz="8" w:space="0"/>
              <w:bottom w:val="nil"/>
              <w:right w:val="single" w:color="000000" w:sz="12" w:space="0"/>
            </w:tcBorders>
            <w:vAlign w:val="center"/>
          </w:tcPr>
          <w:p w14:paraId="70702AF7">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z w:val="18"/>
                <w:szCs w:val="18"/>
              </w:rPr>
              <w:t>≤L/750,且不大于12</w:t>
            </w:r>
          </w:p>
        </w:tc>
      </w:tr>
      <w:tr w14:paraId="239A05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580" w:type="dxa"/>
            <w:vMerge w:val="continue"/>
            <w:tcBorders>
              <w:top w:val="nil"/>
              <w:left w:val="single" w:color="000000" w:sz="12" w:space="0"/>
              <w:bottom w:val="nil"/>
              <w:right w:val="single" w:color="000000" w:sz="8" w:space="0"/>
            </w:tcBorders>
            <w:vAlign w:val="center"/>
          </w:tcPr>
          <w:p w14:paraId="7FFC45EC">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ascii="Arial"/>
                <w:sz w:val="18"/>
                <w:szCs w:val="18"/>
              </w:rPr>
            </w:pPr>
          </w:p>
        </w:tc>
        <w:tc>
          <w:tcPr>
            <w:tcW w:w="3258" w:type="dxa"/>
            <w:tcBorders>
              <w:top w:val="nil"/>
              <w:left w:val="single" w:color="000000" w:sz="8" w:space="0"/>
              <w:bottom w:val="nil"/>
              <w:right w:val="single" w:color="000000" w:sz="8" w:space="0"/>
            </w:tcBorders>
            <w:vAlign w:val="center"/>
          </w:tcPr>
          <w:p w14:paraId="7E604F2F">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2"/>
                <w:sz w:val="18"/>
                <w:szCs w:val="18"/>
              </w:rPr>
              <w:t>檩托标高</w:t>
            </w:r>
          </w:p>
        </w:tc>
        <w:tc>
          <w:tcPr>
            <w:tcW w:w="2462" w:type="dxa"/>
            <w:tcBorders>
              <w:top w:val="nil"/>
              <w:left w:val="single" w:color="000000" w:sz="8" w:space="0"/>
              <w:bottom w:val="nil"/>
              <w:right w:val="single" w:color="000000" w:sz="12" w:space="0"/>
            </w:tcBorders>
            <w:vAlign w:val="center"/>
          </w:tcPr>
          <w:p w14:paraId="4CBB48D1">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8"/>
                <w:sz w:val="18"/>
                <w:szCs w:val="18"/>
              </w:rPr>
              <w:t>±3</w:t>
            </w:r>
          </w:p>
        </w:tc>
      </w:tr>
      <w:tr w14:paraId="58184F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580" w:type="dxa"/>
            <w:vMerge w:val="restart"/>
            <w:tcBorders>
              <w:top w:val="nil"/>
              <w:left w:val="single" w:color="000000" w:sz="12" w:space="0"/>
              <w:bottom w:val="nil"/>
              <w:right w:val="single" w:color="000000" w:sz="8" w:space="0"/>
            </w:tcBorders>
            <w:vAlign w:val="center"/>
          </w:tcPr>
          <w:p w14:paraId="1D77FC51">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2"/>
                <w:sz w:val="18"/>
                <w:szCs w:val="18"/>
              </w:rPr>
              <w:t>现场焊缝组对间隙</w:t>
            </w:r>
          </w:p>
        </w:tc>
        <w:tc>
          <w:tcPr>
            <w:tcW w:w="3258" w:type="dxa"/>
            <w:tcBorders>
              <w:top w:val="nil"/>
              <w:left w:val="single" w:color="000000" w:sz="8" w:space="0"/>
              <w:bottom w:val="nil"/>
              <w:right w:val="single" w:color="000000" w:sz="8" w:space="0"/>
            </w:tcBorders>
            <w:vAlign w:val="center"/>
          </w:tcPr>
          <w:p w14:paraId="3A7845BE">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2"/>
                <w:sz w:val="18"/>
                <w:szCs w:val="18"/>
              </w:rPr>
              <w:t>无垫板间隙</w:t>
            </w:r>
          </w:p>
        </w:tc>
        <w:tc>
          <w:tcPr>
            <w:tcW w:w="2462" w:type="dxa"/>
            <w:tcBorders>
              <w:top w:val="nil"/>
              <w:left w:val="single" w:color="000000" w:sz="8" w:space="0"/>
              <w:bottom w:val="nil"/>
              <w:right w:val="single" w:color="000000" w:sz="12" w:space="0"/>
            </w:tcBorders>
            <w:vAlign w:val="center"/>
          </w:tcPr>
          <w:p w14:paraId="403C0F15">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2"/>
                <w:sz w:val="18"/>
                <w:szCs w:val="18"/>
              </w:rPr>
              <w:t>+3</w:t>
            </w:r>
          </w:p>
        </w:tc>
      </w:tr>
      <w:tr w14:paraId="5214F8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580" w:type="dxa"/>
            <w:vMerge w:val="continue"/>
            <w:tcBorders>
              <w:top w:val="nil"/>
              <w:left w:val="single" w:color="000000" w:sz="12" w:space="0"/>
              <w:bottom w:val="nil"/>
              <w:right w:val="single" w:color="000000" w:sz="8" w:space="0"/>
            </w:tcBorders>
            <w:vAlign w:val="center"/>
          </w:tcPr>
          <w:p w14:paraId="794D62AE">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ascii="Arial"/>
                <w:sz w:val="18"/>
                <w:szCs w:val="18"/>
              </w:rPr>
            </w:pPr>
          </w:p>
        </w:tc>
        <w:tc>
          <w:tcPr>
            <w:tcW w:w="3258" w:type="dxa"/>
            <w:tcBorders>
              <w:top w:val="nil"/>
              <w:left w:val="single" w:color="000000" w:sz="8" w:space="0"/>
              <w:bottom w:val="nil"/>
              <w:right w:val="single" w:color="000000" w:sz="8" w:space="0"/>
            </w:tcBorders>
            <w:vAlign w:val="center"/>
          </w:tcPr>
          <w:p w14:paraId="4C78DDE4">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2"/>
                <w:sz w:val="18"/>
                <w:szCs w:val="18"/>
              </w:rPr>
              <w:t>有垫板间隙</w:t>
            </w:r>
          </w:p>
        </w:tc>
        <w:tc>
          <w:tcPr>
            <w:tcW w:w="2462" w:type="dxa"/>
            <w:tcBorders>
              <w:top w:val="nil"/>
              <w:left w:val="single" w:color="000000" w:sz="8" w:space="0"/>
              <w:bottom w:val="nil"/>
              <w:right w:val="single" w:color="000000" w:sz="12" w:space="0"/>
            </w:tcBorders>
            <w:vAlign w:val="center"/>
          </w:tcPr>
          <w:p w14:paraId="004A1CF0">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1"/>
                <w:sz w:val="18"/>
                <w:szCs w:val="18"/>
              </w:rPr>
              <w:t>-2～+3</w:t>
            </w:r>
          </w:p>
        </w:tc>
      </w:tr>
      <w:tr w14:paraId="2A810B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580" w:type="dxa"/>
            <w:vMerge w:val="restart"/>
            <w:tcBorders>
              <w:top w:val="nil"/>
              <w:left w:val="single" w:color="000000" w:sz="12" w:space="0"/>
              <w:bottom w:val="nil"/>
              <w:right w:val="single" w:color="000000" w:sz="8" w:space="0"/>
            </w:tcBorders>
            <w:vAlign w:val="center"/>
          </w:tcPr>
          <w:p w14:paraId="666B985B">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ascii="Arial"/>
                <w:sz w:val="18"/>
                <w:szCs w:val="18"/>
              </w:rPr>
            </w:pPr>
          </w:p>
          <w:p w14:paraId="52940858">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ascii="Arial"/>
                <w:sz w:val="18"/>
                <w:szCs w:val="18"/>
              </w:rPr>
            </w:pPr>
          </w:p>
          <w:p w14:paraId="7624BBD6">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ascii="Arial"/>
                <w:sz w:val="18"/>
                <w:szCs w:val="18"/>
              </w:rPr>
            </w:pPr>
          </w:p>
          <w:p w14:paraId="32F98069">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ascii="Arial"/>
                <w:sz w:val="18"/>
                <w:szCs w:val="18"/>
              </w:rPr>
            </w:pPr>
          </w:p>
          <w:p w14:paraId="4B7818C0">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2"/>
                <w:sz w:val="18"/>
                <w:szCs w:val="18"/>
              </w:rPr>
              <w:t>墙面</w:t>
            </w:r>
          </w:p>
        </w:tc>
        <w:tc>
          <w:tcPr>
            <w:tcW w:w="3258" w:type="dxa"/>
            <w:tcBorders>
              <w:top w:val="nil"/>
              <w:left w:val="single" w:color="000000" w:sz="8" w:space="0"/>
              <w:bottom w:val="nil"/>
              <w:right w:val="single" w:color="000000" w:sz="8" w:space="0"/>
            </w:tcBorders>
            <w:vAlign w:val="center"/>
          </w:tcPr>
          <w:p w14:paraId="30C603D1">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2"/>
                <w:sz w:val="18"/>
                <w:szCs w:val="18"/>
              </w:rPr>
              <w:t>搭接长度</w:t>
            </w:r>
          </w:p>
        </w:tc>
        <w:tc>
          <w:tcPr>
            <w:tcW w:w="2462" w:type="dxa"/>
            <w:tcBorders>
              <w:top w:val="nil"/>
              <w:left w:val="single" w:color="000000" w:sz="8" w:space="0"/>
              <w:bottom w:val="nil"/>
              <w:right w:val="single" w:color="000000" w:sz="12" w:space="0"/>
            </w:tcBorders>
            <w:vAlign w:val="center"/>
          </w:tcPr>
          <w:p w14:paraId="32AA53BD">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5"/>
                <w:sz w:val="18"/>
                <w:szCs w:val="18"/>
              </w:rPr>
              <w:t>≥120</w:t>
            </w:r>
          </w:p>
        </w:tc>
      </w:tr>
      <w:tr w14:paraId="5424E2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580" w:type="dxa"/>
            <w:vMerge w:val="continue"/>
            <w:tcBorders>
              <w:top w:val="nil"/>
              <w:left w:val="single" w:color="000000" w:sz="12" w:space="0"/>
              <w:bottom w:val="nil"/>
              <w:right w:val="single" w:color="000000" w:sz="8" w:space="0"/>
            </w:tcBorders>
            <w:vAlign w:val="center"/>
          </w:tcPr>
          <w:p w14:paraId="673BA4FD">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ascii="Arial"/>
                <w:sz w:val="18"/>
                <w:szCs w:val="18"/>
              </w:rPr>
            </w:pPr>
          </w:p>
        </w:tc>
        <w:tc>
          <w:tcPr>
            <w:tcW w:w="3258" w:type="dxa"/>
            <w:tcBorders>
              <w:top w:val="nil"/>
              <w:left w:val="single" w:color="000000" w:sz="8" w:space="0"/>
              <w:bottom w:val="nil"/>
              <w:right w:val="single" w:color="000000" w:sz="8" w:space="0"/>
            </w:tcBorders>
            <w:vAlign w:val="center"/>
          </w:tcPr>
          <w:p w14:paraId="13527DF3">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1"/>
                <w:sz w:val="18"/>
                <w:szCs w:val="18"/>
              </w:rPr>
              <w:t>墙板波纹线的垂直度</w:t>
            </w:r>
          </w:p>
        </w:tc>
        <w:tc>
          <w:tcPr>
            <w:tcW w:w="2462" w:type="dxa"/>
            <w:tcBorders>
              <w:top w:val="nil"/>
              <w:left w:val="single" w:color="000000" w:sz="8" w:space="0"/>
              <w:bottom w:val="nil"/>
              <w:right w:val="single" w:color="000000" w:sz="12" w:space="0"/>
            </w:tcBorders>
            <w:vAlign w:val="center"/>
          </w:tcPr>
          <w:p w14:paraId="5CD8FD02">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z w:val="18"/>
                <w:szCs w:val="18"/>
              </w:rPr>
              <w:t>不大于H/1000,且不大于20</w:t>
            </w:r>
          </w:p>
        </w:tc>
      </w:tr>
      <w:tr w14:paraId="512239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580" w:type="dxa"/>
            <w:vMerge w:val="continue"/>
            <w:tcBorders>
              <w:top w:val="nil"/>
              <w:left w:val="single" w:color="000000" w:sz="12" w:space="0"/>
              <w:bottom w:val="nil"/>
              <w:right w:val="single" w:color="000000" w:sz="8" w:space="0"/>
            </w:tcBorders>
            <w:vAlign w:val="center"/>
          </w:tcPr>
          <w:p w14:paraId="3A309A68">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ascii="Arial"/>
                <w:sz w:val="18"/>
                <w:szCs w:val="18"/>
              </w:rPr>
            </w:pPr>
          </w:p>
        </w:tc>
        <w:tc>
          <w:tcPr>
            <w:tcW w:w="3258" w:type="dxa"/>
            <w:tcBorders>
              <w:top w:val="nil"/>
              <w:left w:val="single" w:color="000000" w:sz="8" w:space="0"/>
              <w:bottom w:val="nil"/>
              <w:right w:val="single" w:color="000000" w:sz="8" w:space="0"/>
            </w:tcBorders>
            <w:vAlign w:val="center"/>
          </w:tcPr>
          <w:p w14:paraId="76EF3FEF">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1"/>
                <w:sz w:val="18"/>
                <w:szCs w:val="18"/>
              </w:rPr>
              <w:t>墙板包角板的垂直度</w:t>
            </w:r>
          </w:p>
        </w:tc>
        <w:tc>
          <w:tcPr>
            <w:tcW w:w="2462" w:type="dxa"/>
            <w:tcBorders>
              <w:top w:val="nil"/>
              <w:left w:val="single" w:color="000000" w:sz="8" w:space="0"/>
              <w:bottom w:val="nil"/>
              <w:right w:val="single" w:color="000000" w:sz="12" w:space="0"/>
            </w:tcBorders>
            <w:vAlign w:val="center"/>
          </w:tcPr>
          <w:p w14:paraId="6FFC621D">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1"/>
                <w:sz w:val="18"/>
                <w:szCs w:val="18"/>
              </w:rPr>
              <w:t>不大于H/800,且不大于25</w:t>
            </w:r>
          </w:p>
        </w:tc>
      </w:tr>
      <w:tr w14:paraId="1CA96E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580" w:type="dxa"/>
            <w:vMerge w:val="continue"/>
            <w:tcBorders>
              <w:top w:val="nil"/>
              <w:left w:val="single" w:color="000000" w:sz="12" w:space="0"/>
              <w:bottom w:val="nil"/>
              <w:right w:val="single" w:color="000000" w:sz="8" w:space="0"/>
            </w:tcBorders>
            <w:vAlign w:val="center"/>
          </w:tcPr>
          <w:p w14:paraId="1B612557">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ascii="Arial"/>
                <w:sz w:val="18"/>
                <w:szCs w:val="18"/>
              </w:rPr>
            </w:pPr>
          </w:p>
        </w:tc>
        <w:tc>
          <w:tcPr>
            <w:tcW w:w="3258" w:type="dxa"/>
            <w:tcBorders>
              <w:top w:val="nil"/>
              <w:left w:val="single" w:color="000000" w:sz="8" w:space="0"/>
              <w:bottom w:val="nil"/>
              <w:right w:val="single" w:color="000000" w:sz="8" w:space="0"/>
            </w:tcBorders>
            <w:vAlign w:val="center"/>
          </w:tcPr>
          <w:p w14:paraId="70F3F9D6">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2"/>
                <w:sz w:val="18"/>
                <w:szCs w:val="18"/>
              </w:rPr>
              <w:t>相邻搭接</w:t>
            </w:r>
          </w:p>
        </w:tc>
        <w:tc>
          <w:tcPr>
            <w:tcW w:w="2462" w:type="dxa"/>
            <w:tcBorders>
              <w:top w:val="nil"/>
              <w:left w:val="single" w:color="000000" w:sz="8" w:space="0"/>
              <w:bottom w:val="nil"/>
              <w:right w:val="single" w:color="000000" w:sz="12" w:space="0"/>
            </w:tcBorders>
            <w:vAlign w:val="center"/>
          </w:tcPr>
          <w:p w14:paraId="63B35563">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2"/>
                <w:sz w:val="18"/>
                <w:szCs w:val="18"/>
              </w:rPr>
              <w:t>不小于1个波</w:t>
            </w:r>
          </w:p>
        </w:tc>
      </w:tr>
      <w:tr w14:paraId="3AF5E9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580" w:type="dxa"/>
            <w:vMerge w:val="continue"/>
            <w:tcBorders>
              <w:top w:val="nil"/>
              <w:left w:val="single" w:color="000000" w:sz="12" w:space="0"/>
              <w:bottom w:val="nil"/>
              <w:right w:val="single" w:color="000000" w:sz="8" w:space="0"/>
            </w:tcBorders>
            <w:vAlign w:val="center"/>
          </w:tcPr>
          <w:p w14:paraId="300272A7">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ascii="Arial"/>
                <w:sz w:val="18"/>
                <w:szCs w:val="18"/>
              </w:rPr>
            </w:pPr>
          </w:p>
        </w:tc>
        <w:tc>
          <w:tcPr>
            <w:tcW w:w="3258" w:type="dxa"/>
            <w:tcBorders>
              <w:top w:val="nil"/>
              <w:left w:val="single" w:color="000000" w:sz="8" w:space="0"/>
              <w:bottom w:val="nil"/>
              <w:right w:val="single" w:color="000000" w:sz="8" w:space="0"/>
            </w:tcBorders>
            <w:vAlign w:val="center"/>
          </w:tcPr>
          <w:p w14:paraId="42882B1A">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1"/>
                <w:sz w:val="18"/>
                <w:szCs w:val="18"/>
              </w:rPr>
              <w:t>水平接缝平直度</w:t>
            </w:r>
          </w:p>
        </w:tc>
        <w:tc>
          <w:tcPr>
            <w:tcW w:w="2462" w:type="dxa"/>
            <w:tcBorders>
              <w:top w:val="nil"/>
              <w:left w:val="single" w:color="000000" w:sz="8" w:space="0"/>
              <w:bottom w:val="nil"/>
              <w:right w:val="single" w:color="000000" w:sz="12" w:space="0"/>
            </w:tcBorders>
            <w:vAlign w:val="center"/>
          </w:tcPr>
          <w:p w14:paraId="624ECD1D">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5"/>
                <w:sz w:val="18"/>
                <w:szCs w:val="18"/>
              </w:rPr>
              <w:t>≤25</w:t>
            </w:r>
          </w:p>
        </w:tc>
      </w:tr>
      <w:tr w14:paraId="3C0EA3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580" w:type="dxa"/>
            <w:vMerge w:val="continue"/>
            <w:tcBorders>
              <w:top w:val="nil"/>
              <w:left w:val="single" w:color="000000" w:sz="12" w:space="0"/>
              <w:bottom w:val="nil"/>
              <w:right w:val="single" w:color="000000" w:sz="8" w:space="0"/>
            </w:tcBorders>
            <w:vAlign w:val="center"/>
          </w:tcPr>
          <w:p w14:paraId="24591DEF">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ascii="Arial"/>
                <w:sz w:val="18"/>
                <w:szCs w:val="18"/>
              </w:rPr>
            </w:pPr>
          </w:p>
        </w:tc>
        <w:tc>
          <w:tcPr>
            <w:tcW w:w="3258" w:type="dxa"/>
            <w:tcBorders>
              <w:top w:val="nil"/>
              <w:left w:val="single" w:color="000000" w:sz="8" w:space="0"/>
              <w:bottom w:val="nil"/>
              <w:right w:val="single" w:color="000000" w:sz="8" w:space="0"/>
            </w:tcBorders>
            <w:vAlign w:val="center"/>
          </w:tcPr>
          <w:p w14:paraId="1981FBD4">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1"/>
                <w:sz w:val="18"/>
                <w:szCs w:val="18"/>
              </w:rPr>
              <w:t>各种洞口中心线偏移</w:t>
            </w:r>
          </w:p>
        </w:tc>
        <w:tc>
          <w:tcPr>
            <w:tcW w:w="2462" w:type="dxa"/>
            <w:tcBorders>
              <w:top w:val="nil"/>
              <w:left w:val="single" w:color="000000" w:sz="8" w:space="0"/>
              <w:bottom w:val="nil"/>
              <w:right w:val="single" w:color="000000" w:sz="12" w:space="0"/>
            </w:tcBorders>
            <w:vAlign w:val="center"/>
          </w:tcPr>
          <w:p w14:paraId="5FFB2CA8">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6"/>
                <w:sz w:val="18"/>
                <w:szCs w:val="18"/>
              </w:rPr>
              <w:t>≤5</w:t>
            </w:r>
          </w:p>
        </w:tc>
      </w:tr>
      <w:tr w14:paraId="55CC7C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580" w:type="dxa"/>
            <w:vMerge w:val="continue"/>
            <w:tcBorders>
              <w:top w:val="nil"/>
              <w:left w:val="single" w:color="000000" w:sz="12" w:space="0"/>
              <w:bottom w:val="nil"/>
              <w:right w:val="single" w:color="000000" w:sz="8" w:space="0"/>
            </w:tcBorders>
            <w:vAlign w:val="center"/>
          </w:tcPr>
          <w:p w14:paraId="6B232476">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ascii="Arial"/>
                <w:sz w:val="18"/>
                <w:szCs w:val="18"/>
              </w:rPr>
            </w:pPr>
          </w:p>
        </w:tc>
        <w:tc>
          <w:tcPr>
            <w:tcW w:w="3258" w:type="dxa"/>
            <w:tcBorders>
              <w:top w:val="nil"/>
              <w:left w:val="single" w:color="000000" w:sz="8" w:space="0"/>
              <w:bottom w:val="nil"/>
              <w:right w:val="single" w:color="000000" w:sz="8" w:space="0"/>
            </w:tcBorders>
            <w:vAlign w:val="center"/>
          </w:tcPr>
          <w:p w14:paraId="0EAF38E3">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1"/>
                <w:sz w:val="18"/>
                <w:szCs w:val="18"/>
              </w:rPr>
              <w:t>各种洞口截面尺寸</w:t>
            </w:r>
          </w:p>
        </w:tc>
        <w:tc>
          <w:tcPr>
            <w:tcW w:w="2462" w:type="dxa"/>
            <w:tcBorders>
              <w:top w:val="nil"/>
              <w:left w:val="single" w:color="000000" w:sz="8" w:space="0"/>
              <w:bottom w:val="nil"/>
              <w:right w:val="single" w:color="000000" w:sz="12" w:space="0"/>
            </w:tcBorders>
            <w:vAlign w:val="center"/>
          </w:tcPr>
          <w:p w14:paraId="1ED3D66A">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5"/>
                <w:sz w:val="18"/>
                <w:szCs w:val="18"/>
              </w:rPr>
              <w:t>≤10</w:t>
            </w:r>
          </w:p>
        </w:tc>
      </w:tr>
      <w:tr w14:paraId="1702A2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580" w:type="dxa"/>
            <w:vMerge w:val="continue"/>
            <w:tcBorders>
              <w:top w:val="nil"/>
              <w:left w:val="single" w:color="000000" w:sz="12" w:space="0"/>
              <w:bottom w:val="single" w:color="000000" w:sz="12" w:space="0"/>
              <w:right w:val="single" w:color="000000" w:sz="8" w:space="0"/>
            </w:tcBorders>
            <w:vAlign w:val="center"/>
          </w:tcPr>
          <w:p w14:paraId="007ABB94">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ascii="Arial"/>
                <w:sz w:val="18"/>
                <w:szCs w:val="18"/>
              </w:rPr>
            </w:pPr>
          </w:p>
        </w:tc>
        <w:tc>
          <w:tcPr>
            <w:tcW w:w="3258" w:type="dxa"/>
            <w:tcBorders>
              <w:top w:val="nil"/>
              <w:left w:val="single" w:color="000000" w:sz="8" w:space="0"/>
              <w:bottom w:val="single" w:color="000000" w:sz="12" w:space="0"/>
              <w:right w:val="single" w:color="000000" w:sz="8" w:space="0"/>
            </w:tcBorders>
            <w:vAlign w:val="center"/>
          </w:tcPr>
          <w:p w14:paraId="2784C146">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1"/>
                <w:sz w:val="18"/>
                <w:szCs w:val="18"/>
              </w:rPr>
              <w:t>压型金属板在钢梁上相邻列的错位</w:t>
            </w:r>
          </w:p>
        </w:tc>
        <w:tc>
          <w:tcPr>
            <w:tcW w:w="2462" w:type="dxa"/>
            <w:tcBorders>
              <w:top w:val="nil"/>
              <w:left w:val="single" w:color="000000" w:sz="8" w:space="0"/>
              <w:bottom w:val="single" w:color="000000" w:sz="12" w:space="0"/>
              <w:right w:val="single" w:color="000000" w:sz="12" w:space="0"/>
            </w:tcBorders>
            <w:vAlign w:val="center"/>
          </w:tcPr>
          <w:p w14:paraId="2E076EA4">
            <w:pPr>
              <w:pStyle w:val="43"/>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sz w:val="18"/>
                <w:szCs w:val="18"/>
              </w:rPr>
            </w:pPr>
            <w:r>
              <w:rPr>
                <w:spacing w:val="-5"/>
                <w:sz w:val="18"/>
                <w:szCs w:val="18"/>
              </w:rPr>
              <w:t>≤15</w:t>
            </w:r>
          </w:p>
        </w:tc>
      </w:tr>
    </w:tbl>
    <w:p w14:paraId="5D3A727D">
      <w:pPr>
        <w:pStyle w:val="5"/>
        <w:keepNext w:val="0"/>
        <w:keepLines w:val="0"/>
        <w:pageBreakBefore w:val="0"/>
        <w:widowControl/>
        <w:kinsoku w:val="0"/>
        <w:wordWrap/>
        <w:overflowPunct/>
        <w:topLinePunct w:val="0"/>
        <w:autoSpaceDE w:val="0"/>
        <w:autoSpaceDN w:val="0"/>
        <w:bidi w:val="0"/>
        <w:adjustRightInd w:val="0"/>
        <w:snapToGrid w:val="0"/>
        <w:textAlignment w:val="baseline"/>
      </w:pPr>
    </w:p>
    <w:p w14:paraId="38B49A5D">
      <w:pPr>
        <w:pStyle w:val="5"/>
        <w:keepNext w:val="0"/>
        <w:keepLines w:val="0"/>
        <w:pageBreakBefore w:val="0"/>
        <w:widowControl/>
        <w:kinsoku w:val="0"/>
        <w:wordWrap/>
        <w:overflowPunct/>
        <w:topLinePunct w:val="0"/>
        <w:autoSpaceDE w:val="0"/>
        <w:autoSpaceDN w:val="0"/>
        <w:bidi w:val="0"/>
        <w:adjustRightInd w:val="0"/>
        <w:snapToGrid w:val="0"/>
        <w:textAlignment w:val="baseline"/>
        <w:rPr>
          <w:rFonts w:hint="eastAsia" w:eastAsia="宋体"/>
          <w:lang w:eastAsia="zh-CN"/>
        </w:rPr>
      </w:pPr>
      <w:r>
        <w:t>4.4</w:t>
      </w:r>
      <w:r>
        <w:rPr>
          <w:rFonts w:hint="eastAsia"/>
          <w:lang w:val="en-US" w:eastAsia="zh-CN"/>
        </w:rPr>
        <w:t xml:space="preserve">  二次灌浆</w:t>
      </w:r>
    </w:p>
    <w:p w14:paraId="0E7A8A9F">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right="0" w:rightChars="0" w:firstLine="420" w:firstLineChars="200"/>
        <w:jc w:val="both"/>
        <w:textAlignment w:val="baseline"/>
        <w:outlineLvl w:val="9"/>
        <w:rPr>
          <w:rFonts w:hint="eastAsia" w:eastAsia="宋体"/>
          <w:lang w:eastAsia="zh-CN"/>
        </w:rPr>
      </w:pPr>
      <w:r>
        <w:rPr>
          <w:rFonts w:ascii="宋体" w:hAnsi="宋体" w:eastAsia="宋体" w:cs="宋体"/>
          <w:sz w:val="21"/>
          <w:szCs w:val="21"/>
        </w:rPr>
        <w:t>柱底板与立柱整体供货时钢架基础二次灌浆，应在构架第一</w:t>
      </w:r>
      <w:r>
        <w:rPr>
          <w:rFonts w:ascii="宋体" w:hAnsi="宋体" w:eastAsia="宋体" w:cs="宋体"/>
          <w:spacing w:val="-4"/>
          <w:sz w:val="21"/>
          <w:szCs w:val="21"/>
        </w:rPr>
        <w:t>层找正完毕后进行</w:t>
      </w:r>
      <w:r>
        <w:rPr>
          <w:rFonts w:hint="eastAsia" w:ascii="宋体" w:hAnsi="宋体" w:eastAsia="宋体" w:cs="宋体"/>
          <w:spacing w:val="-4"/>
          <w:sz w:val="21"/>
          <w:szCs w:val="21"/>
          <w:lang w:eastAsia="zh-CN"/>
        </w:rPr>
        <w:t>；</w:t>
      </w:r>
      <w:r>
        <w:rPr>
          <w:rFonts w:ascii="宋体" w:hAnsi="宋体" w:eastAsia="宋体" w:cs="宋体"/>
          <w:spacing w:val="-7"/>
          <w:sz w:val="21"/>
          <w:szCs w:val="21"/>
        </w:rPr>
        <w:t>柱底板单独供货的钢架基础二次灌浆，宜在立柱吊装前完</w:t>
      </w:r>
      <w:r>
        <w:rPr>
          <w:rFonts w:ascii="宋体" w:hAnsi="宋体" w:eastAsia="宋体" w:cs="宋体"/>
          <w:sz w:val="21"/>
          <w:szCs w:val="21"/>
        </w:rPr>
        <w:t>成</w:t>
      </w:r>
      <w:r>
        <w:rPr>
          <w:rFonts w:hint="eastAsia" w:ascii="宋体" w:hAnsi="宋体" w:eastAsia="宋体" w:cs="宋体"/>
          <w:sz w:val="21"/>
          <w:szCs w:val="21"/>
          <w:lang w:eastAsia="zh-CN"/>
        </w:rPr>
        <w:t>。</w:t>
      </w:r>
    </w:p>
    <w:p w14:paraId="4B695A30">
      <w:pPr>
        <w:pStyle w:val="4"/>
        <w:keepNext/>
        <w:keepLines/>
        <w:pageBreakBefore w:val="0"/>
        <w:widowControl/>
        <w:kinsoku w:val="0"/>
        <w:wordWrap/>
        <w:overflowPunct/>
        <w:topLinePunct w:val="0"/>
        <w:autoSpaceDE w:val="0"/>
        <w:autoSpaceDN w:val="0"/>
        <w:bidi w:val="0"/>
        <w:adjustRightInd w:val="0"/>
        <w:snapToGrid w:val="0"/>
        <w:spacing w:before="0" w:beforeLines="100" w:after="0" w:afterLines="100" w:line="360" w:lineRule="auto"/>
        <w:textAlignment w:val="baseline"/>
        <w:rPr>
          <w:rFonts w:hint="eastAsia"/>
          <w:lang w:val="en-US" w:eastAsia="zh-CN"/>
        </w:rPr>
      </w:pPr>
      <w:bookmarkStart w:id="27" w:name="_Toc59"/>
      <w:r>
        <w:rPr>
          <w:rFonts w:hint="eastAsia" w:ascii="黑体" w:hAnsi="黑体" w:eastAsia="黑体" w:cs="黑体"/>
          <w:b w:val="0"/>
          <w:bCs/>
          <w:sz w:val="21"/>
          <w:szCs w:val="21"/>
          <w:lang w:val="en-US" w:eastAsia="zh-CN"/>
        </w:rPr>
        <w:t>5  锅炉受压部件</w:t>
      </w:r>
      <w:bookmarkEnd w:id="27"/>
    </w:p>
    <w:p w14:paraId="6992A2FF">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本章适用于汽包、汽水分离器</w:t>
      </w:r>
      <w:r>
        <w:rPr>
          <w:rFonts w:hint="eastAsia" w:ascii="宋体" w:hAnsi="宋体" w:eastAsia="宋体" w:cs="宋体"/>
          <w:spacing w:val="0"/>
          <w:sz w:val="21"/>
          <w:szCs w:val="21"/>
          <w:lang w:eastAsia="zh-CN"/>
        </w:rPr>
        <w:t>，</w:t>
      </w:r>
      <w:r>
        <w:rPr>
          <w:rFonts w:ascii="宋体" w:hAnsi="宋体" w:eastAsia="宋体" w:cs="宋体"/>
          <w:spacing w:val="0"/>
          <w:sz w:val="21"/>
          <w:szCs w:val="21"/>
        </w:rPr>
        <w:t>水冷壁、过热器、再热器、省煤器</w:t>
      </w:r>
      <w:r>
        <w:rPr>
          <w:rFonts w:hint="eastAsia" w:ascii="宋体" w:hAnsi="宋体" w:eastAsia="宋体" w:cs="宋体"/>
          <w:spacing w:val="0"/>
          <w:sz w:val="21"/>
          <w:szCs w:val="21"/>
          <w:lang w:val="en-US" w:eastAsia="zh-CN"/>
        </w:rPr>
        <w:t>系统的受热面、</w:t>
      </w:r>
      <w:r>
        <w:rPr>
          <w:rFonts w:hint="eastAsia" w:ascii="宋体" w:hAnsi="宋体" w:eastAsia="宋体" w:cs="宋体"/>
          <w:spacing w:val="0"/>
          <w:sz w:val="21"/>
          <w:szCs w:val="21"/>
          <w:lang w:eastAsia="zh-CN"/>
        </w:rPr>
        <w:t>集箱</w:t>
      </w:r>
      <w:r>
        <w:rPr>
          <w:rFonts w:hint="eastAsia" w:ascii="宋体" w:hAnsi="宋体" w:eastAsia="宋体" w:cs="宋体"/>
          <w:spacing w:val="0"/>
          <w:sz w:val="21"/>
          <w:szCs w:val="21"/>
          <w:lang w:val="en-US" w:eastAsia="zh-CN"/>
        </w:rPr>
        <w:t>及主要连接管道</w:t>
      </w:r>
      <w:r>
        <w:rPr>
          <w:rFonts w:ascii="宋体" w:hAnsi="宋体" w:eastAsia="宋体" w:cs="宋体"/>
          <w:spacing w:val="0"/>
          <w:sz w:val="21"/>
          <w:szCs w:val="21"/>
        </w:rPr>
        <w:t>施工。</w:t>
      </w:r>
    </w:p>
    <w:p w14:paraId="03545F9D">
      <w:pPr>
        <w:pStyle w:val="5"/>
        <w:bidi w:val="0"/>
      </w:pPr>
      <w:r>
        <w:rPr>
          <w:rFonts w:hint="eastAsia"/>
        </w:rPr>
        <w:t>5.1</w:t>
      </w:r>
      <w:r>
        <w:rPr>
          <w:rFonts w:hint="eastAsia"/>
          <w:lang w:val="en-US" w:eastAsia="zh-CN"/>
        </w:rPr>
        <w:t xml:space="preserve">  </w:t>
      </w:r>
      <w:r>
        <w:rPr>
          <w:rFonts w:hint="eastAsia"/>
        </w:rPr>
        <w:t>一般规定</w:t>
      </w:r>
    </w:p>
    <w:p w14:paraId="1244A02D">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5.1.</w:t>
      </w:r>
      <w:r>
        <w:rPr>
          <w:rFonts w:hint="eastAsia" w:ascii="宋体" w:hAnsi="宋体" w:eastAsia="宋体" w:cs="宋体"/>
          <w:spacing w:val="0"/>
          <w:sz w:val="21"/>
          <w:szCs w:val="21"/>
          <w:lang w:val="en-US" w:eastAsia="zh-CN"/>
        </w:rPr>
        <w:t xml:space="preserve">1  </w:t>
      </w:r>
      <w:r>
        <w:rPr>
          <w:rFonts w:ascii="宋体" w:hAnsi="宋体" w:eastAsia="宋体" w:cs="宋体"/>
          <w:spacing w:val="0"/>
          <w:sz w:val="21"/>
          <w:szCs w:val="21"/>
        </w:rPr>
        <w:t>在安装前应根据图纸清点</w:t>
      </w:r>
      <w:r>
        <w:rPr>
          <w:rFonts w:hint="eastAsia" w:ascii="宋体" w:hAnsi="宋体" w:eastAsia="宋体" w:cs="宋体"/>
          <w:spacing w:val="0"/>
          <w:sz w:val="21"/>
          <w:szCs w:val="21"/>
          <w:lang w:eastAsia="zh-CN"/>
        </w:rPr>
        <w:t>，</w:t>
      </w:r>
      <w:r>
        <w:rPr>
          <w:rFonts w:ascii="宋体" w:hAnsi="宋体" w:eastAsia="宋体" w:cs="宋体"/>
          <w:spacing w:val="0"/>
          <w:sz w:val="21"/>
          <w:szCs w:val="21"/>
        </w:rPr>
        <w:t>应检查</w:t>
      </w:r>
      <w:r>
        <w:rPr>
          <w:rFonts w:hint="eastAsia" w:ascii="宋体" w:hAnsi="宋体" w:eastAsia="宋体" w:cs="宋体"/>
          <w:spacing w:val="0"/>
          <w:sz w:val="21"/>
          <w:szCs w:val="21"/>
          <w:lang w:val="en-US" w:eastAsia="zh-CN"/>
        </w:rPr>
        <w:t>外</w:t>
      </w:r>
      <w:r>
        <w:rPr>
          <w:rFonts w:ascii="宋体" w:hAnsi="宋体" w:eastAsia="宋体" w:cs="宋体"/>
          <w:spacing w:val="0"/>
          <w:sz w:val="21"/>
          <w:szCs w:val="21"/>
        </w:rPr>
        <w:t>表面</w:t>
      </w:r>
      <w:r>
        <w:rPr>
          <w:rFonts w:hint="eastAsia" w:ascii="宋体" w:hAnsi="宋体" w:eastAsia="宋体" w:cs="宋体"/>
          <w:spacing w:val="0"/>
          <w:sz w:val="21"/>
          <w:szCs w:val="21"/>
          <w:lang w:val="en-US" w:eastAsia="zh-CN"/>
        </w:rPr>
        <w:t>应无机械损伤，焊缝表面应</w:t>
      </w:r>
      <w:r>
        <w:rPr>
          <w:rFonts w:ascii="宋体" w:hAnsi="宋体" w:eastAsia="宋体" w:cs="宋体"/>
          <w:spacing w:val="0"/>
          <w:sz w:val="21"/>
          <w:szCs w:val="21"/>
        </w:rPr>
        <w:t>无裂纹、</w:t>
      </w:r>
      <w:r>
        <w:rPr>
          <w:rFonts w:hint="eastAsia" w:ascii="宋体" w:hAnsi="宋体" w:eastAsia="宋体" w:cs="宋体"/>
          <w:spacing w:val="0"/>
          <w:sz w:val="21"/>
          <w:szCs w:val="21"/>
          <w:lang w:val="en-US" w:eastAsia="zh-CN"/>
        </w:rPr>
        <w:t>未熔合</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夹渣</w:t>
      </w:r>
      <w:r>
        <w:rPr>
          <w:rFonts w:ascii="宋体" w:hAnsi="宋体" w:eastAsia="宋体" w:cs="宋体"/>
          <w:spacing w:val="0"/>
          <w:sz w:val="21"/>
          <w:szCs w:val="21"/>
        </w:rPr>
        <w:t>和</w:t>
      </w:r>
      <w:r>
        <w:rPr>
          <w:rFonts w:hint="eastAsia" w:ascii="宋体" w:hAnsi="宋体" w:eastAsia="宋体" w:cs="宋体"/>
          <w:spacing w:val="0"/>
          <w:sz w:val="21"/>
          <w:szCs w:val="21"/>
          <w:lang w:val="en-US" w:eastAsia="zh-CN"/>
        </w:rPr>
        <w:t>气孔</w:t>
      </w:r>
      <w:r>
        <w:rPr>
          <w:rFonts w:ascii="宋体" w:hAnsi="宋体" w:eastAsia="宋体" w:cs="宋体"/>
          <w:spacing w:val="0"/>
          <w:sz w:val="21"/>
          <w:szCs w:val="21"/>
        </w:rPr>
        <w:t>等缺陷；</w:t>
      </w:r>
    </w:p>
    <w:p w14:paraId="68C36508">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5.1.</w:t>
      </w:r>
      <w:r>
        <w:rPr>
          <w:rFonts w:hint="eastAsia" w:ascii="宋体" w:hAnsi="宋体" w:eastAsia="宋体" w:cs="宋体"/>
          <w:spacing w:val="0"/>
          <w:sz w:val="21"/>
          <w:szCs w:val="21"/>
          <w:lang w:val="en-US" w:eastAsia="zh-CN"/>
        </w:rPr>
        <w:t>2</w:t>
      </w:r>
      <w:r>
        <w:rPr>
          <w:rFonts w:ascii="宋体" w:hAnsi="宋体" w:eastAsia="宋体" w:cs="宋体"/>
          <w:spacing w:val="0"/>
          <w:sz w:val="21"/>
          <w:szCs w:val="21"/>
        </w:rPr>
        <w:t xml:space="preserve"> </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合金钢材质的部件应</w:t>
      </w:r>
      <w:r>
        <w:rPr>
          <w:rFonts w:hint="eastAsia" w:ascii="宋体" w:hAnsi="宋体" w:eastAsia="宋体" w:cs="宋体"/>
          <w:spacing w:val="0"/>
          <w:sz w:val="21"/>
          <w:szCs w:val="21"/>
          <w:lang w:val="en-US" w:eastAsia="zh-CN"/>
        </w:rPr>
        <w:t>逐件进行光谱检查</w:t>
      </w:r>
      <w:r>
        <w:rPr>
          <w:rFonts w:ascii="宋体" w:hAnsi="宋体" w:eastAsia="宋体" w:cs="宋体"/>
          <w:spacing w:val="0"/>
          <w:sz w:val="21"/>
          <w:szCs w:val="21"/>
        </w:rPr>
        <w:t>，并在明显部位作出标识。</w:t>
      </w:r>
    </w:p>
    <w:p w14:paraId="54B6D863">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hint="eastAsia" w:ascii="宋体" w:hAnsi="宋体" w:eastAsia="宋体" w:cs="宋体"/>
          <w:spacing w:val="0"/>
          <w:sz w:val="21"/>
          <w:szCs w:val="21"/>
        </w:rPr>
      </w:pPr>
      <w:r>
        <w:rPr>
          <w:rFonts w:ascii="宋体" w:hAnsi="宋体" w:eastAsia="宋体" w:cs="宋体"/>
          <w:spacing w:val="0"/>
          <w:sz w:val="21"/>
          <w:szCs w:val="21"/>
        </w:rPr>
        <w:t>5.1.</w:t>
      </w:r>
      <w:r>
        <w:rPr>
          <w:rFonts w:hint="eastAsia" w:ascii="宋体" w:hAnsi="宋体" w:eastAsia="宋体" w:cs="宋体"/>
          <w:spacing w:val="0"/>
          <w:sz w:val="21"/>
          <w:szCs w:val="21"/>
          <w:lang w:val="en-US" w:eastAsia="zh-CN"/>
        </w:rPr>
        <w:t>3</w:t>
      </w:r>
      <w:r>
        <w:rPr>
          <w:rFonts w:ascii="宋体" w:hAnsi="宋体" w:eastAsia="宋体" w:cs="宋体"/>
          <w:spacing w:val="0"/>
          <w:sz w:val="21"/>
          <w:szCs w:val="21"/>
        </w:rPr>
        <w:t xml:space="preserve"> </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布置有节流装置时，应保证节流装置的通畅。</w:t>
      </w:r>
    </w:p>
    <w:p w14:paraId="025622A2">
      <w:pPr>
        <w:pStyle w:val="5"/>
        <w:bidi w:val="0"/>
        <w:rPr>
          <w:rFonts w:hint="default"/>
          <w:lang w:val="en-US" w:eastAsia="zh-CN"/>
        </w:rPr>
      </w:pPr>
      <w:r>
        <w:rPr>
          <w:rFonts w:hint="eastAsia"/>
          <w:lang w:val="en-US" w:eastAsia="zh-CN"/>
        </w:rPr>
        <w:t>5.2  受热面</w:t>
      </w:r>
    </w:p>
    <w:p w14:paraId="76BC5322">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hint="eastAsia" w:ascii="宋体" w:hAnsi="宋体" w:eastAsia="宋体" w:cs="宋体"/>
          <w:spacing w:val="0"/>
          <w:sz w:val="21"/>
          <w:szCs w:val="21"/>
        </w:rPr>
      </w:pPr>
      <w:r>
        <w:rPr>
          <w:rFonts w:ascii="宋体" w:hAnsi="宋体" w:eastAsia="宋体" w:cs="宋体"/>
          <w:spacing w:val="0"/>
          <w:sz w:val="21"/>
          <w:szCs w:val="21"/>
        </w:rPr>
        <w:t>5.</w:t>
      </w:r>
      <w:r>
        <w:rPr>
          <w:rFonts w:hint="eastAsia" w:ascii="宋体" w:hAnsi="宋体" w:eastAsia="宋体" w:cs="宋体"/>
          <w:spacing w:val="0"/>
          <w:sz w:val="21"/>
          <w:szCs w:val="21"/>
          <w:lang w:val="en-US" w:eastAsia="zh-CN"/>
        </w:rPr>
        <w:t>2</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 xml:space="preserve">1  </w:t>
      </w:r>
      <w:r>
        <w:rPr>
          <w:rFonts w:ascii="宋体" w:hAnsi="宋体" w:eastAsia="宋体" w:cs="宋体"/>
          <w:spacing w:val="0"/>
          <w:sz w:val="21"/>
          <w:szCs w:val="21"/>
        </w:rPr>
        <w:t>在对口过程中应检查受热面管的外径和壁厚的允许偏差，</w:t>
      </w:r>
      <w:r>
        <w:rPr>
          <w:rFonts w:hint="eastAsia" w:ascii="宋体" w:hAnsi="宋体" w:eastAsia="宋体" w:cs="宋体"/>
          <w:spacing w:val="0"/>
          <w:sz w:val="21"/>
          <w:szCs w:val="21"/>
        </w:rPr>
        <w:t>允许偏差应符合DL5190.2—2019 附录G,如偏差超出标准要求，应提交监理单位并会同相关单位研究处理并签证。</w:t>
      </w:r>
    </w:p>
    <w:p w14:paraId="04BFC18D">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w:t>
      </w:r>
      <w:r>
        <w:rPr>
          <w:rFonts w:hint="eastAsia" w:ascii="宋体" w:hAnsi="宋体" w:eastAsia="宋体" w:cs="宋体"/>
          <w:spacing w:val="0"/>
          <w:sz w:val="21"/>
          <w:szCs w:val="21"/>
          <w:lang w:val="en-US" w:eastAsia="zh-CN"/>
        </w:rPr>
        <w:t>2</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2</w:t>
      </w:r>
      <w:r>
        <w:rPr>
          <w:rFonts w:ascii="宋体" w:hAnsi="宋体" w:eastAsia="宋体" w:cs="宋体"/>
          <w:spacing w:val="0"/>
          <w:sz w:val="21"/>
          <w:szCs w:val="21"/>
        </w:rPr>
        <w:t xml:space="preserve">  膜式受热面组合安装前，应检查管排尺寸和金属附件、门孔等定位尺寸。</w:t>
      </w:r>
    </w:p>
    <w:p w14:paraId="05DC9FF6">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w:t>
      </w:r>
      <w:r>
        <w:rPr>
          <w:rFonts w:hint="eastAsia" w:ascii="宋体" w:hAnsi="宋体" w:eastAsia="宋体" w:cs="宋体"/>
          <w:spacing w:val="0"/>
          <w:sz w:val="21"/>
          <w:szCs w:val="21"/>
          <w:lang w:val="en-US" w:eastAsia="zh-CN"/>
        </w:rPr>
        <w:t>2</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3</w:t>
      </w:r>
      <w:r>
        <w:rPr>
          <w:rFonts w:ascii="宋体" w:hAnsi="宋体" w:eastAsia="宋体" w:cs="宋体"/>
          <w:spacing w:val="0"/>
          <w:sz w:val="21"/>
          <w:szCs w:val="21"/>
        </w:rPr>
        <w:t xml:space="preserve">  受热面管通球试验应符合下列规定：</w:t>
      </w:r>
    </w:p>
    <w:p w14:paraId="04957F69">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spacing w:val="0"/>
          <w:sz w:val="21"/>
          <w:szCs w:val="21"/>
          <w:lang w:eastAsia="zh-CN"/>
        </w:rPr>
      </w:pPr>
      <w:r>
        <w:rPr>
          <w:rFonts w:hint="eastAsia" w:ascii="宋体" w:hAnsi="宋体" w:eastAsia="宋体" w:cs="宋体"/>
          <w:spacing w:val="0"/>
          <w:sz w:val="21"/>
          <w:szCs w:val="21"/>
          <w:lang w:val="en-US" w:eastAsia="zh-CN"/>
        </w:rPr>
        <w:t xml:space="preserve">a）  </w:t>
      </w:r>
      <w:r>
        <w:rPr>
          <w:rFonts w:ascii="宋体" w:hAnsi="宋体" w:eastAsia="宋体" w:cs="宋体"/>
          <w:spacing w:val="0"/>
          <w:sz w:val="21"/>
          <w:szCs w:val="21"/>
        </w:rPr>
        <w:t>受热面管在组合和安装前必须分别进行通球试验，试验应采用钢球，且必须编号并严格管理，不得将球遗留在管内；通球后应及时做好可靠的封闭措施，并做好记录</w:t>
      </w:r>
      <w:r>
        <w:rPr>
          <w:rFonts w:hint="eastAsia" w:ascii="宋体" w:hAnsi="宋体" w:eastAsia="宋体" w:cs="宋体"/>
          <w:spacing w:val="0"/>
          <w:sz w:val="21"/>
          <w:szCs w:val="21"/>
          <w:lang w:eastAsia="zh-CN"/>
        </w:rPr>
        <w:t>。</w:t>
      </w:r>
    </w:p>
    <w:p w14:paraId="7335ECE5">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 xml:space="preserve">b）  </w:t>
      </w:r>
      <w:r>
        <w:rPr>
          <w:rFonts w:ascii="宋体" w:hAnsi="宋体" w:eastAsia="宋体" w:cs="宋体"/>
          <w:spacing w:val="0"/>
          <w:sz w:val="21"/>
          <w:szCs w:val="21"/>
        </w:rPr>
        <w:t>通球压缩空气压力不宜小于0.4MPa,</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通球前应对管子进行吹扫，不含</w:t>
      </w:r>
      <w:r>
        <w:rPr>
          <w:rFonts w:hint="eastAsia" w:ascii="宋体" w:hAnsi="宋体" w:eastAsia="宋体" w:cs="宋体"/>
          <w:spacing w:val="0"/>
          <w:sz w:val="21"/>
          <w:szCs w:val="21"/>
          <w:lang w:eastAsia="zh-CN"/>
        </w:rPr>
        <w:t>集箱</w:t>
      </w:r>
      <w:r>
        <w:rPr>
          <w:rFonts w:ascii="宋体" w:hAnsi="宋体" w:eastAsia="宋体" w:cs="宋体"/>
          <w:spacing w:val="0"/>
          <w:sz w:val="21"/>
          <w:szCs w:val="21"/>
        </w:rPr>
        <w:t>的组件应在组合完成后进行二次通球。通球试验的球径应符合表5的规定。</w:t>
      </w:r>
    </w:p>
    <w:p w14:paraId="72CB2AE6">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 xml:space="preserve">c）  </w:t>
      </w:r>
      <w:r>
        <w:rPr>
          <w:rFonts w:ascii="宋体" w:hAnsi="宋体" w:eastAsia="宋体" w:cs="宋体"/>
          <w:spacing w:val="0"/>
          <w:sz w:val="21"/>
          <w:szCs w:val="21"/>
        </w:rPr>
        <w:t>外径大于76mm的受热面管可采用木球通球，直管可采用光照检查；</w:t>
      </w:r>
      <w:r>
        <w:rPr>
          <w:rFonts w:hint="eastAsia" w:ascii="宋体" w:hAnsi="宋体" w:eastAsia="宋体" w:cs="宋体"/>
          <w:spacing w:val="0"/>
          <w:sz w:val="21"/>
          <w:szCs w:val="21"/>
          <w:lang w:eastAsia="zh-CN"/>
        </w:rPr>
        <w:t>集箱</w:t>
      </w:r>
      <w:r>
        <w:rPr>
          <w:rFonts w:ascii="宋体" w:hAnsi="宋体" w:eastAsia="宋体" w:cs="宋体"/>
          <w:spacing w:val="0"/>
          <w:sz w:val="21"/>
          <w:szCs w:val="21"/>
        </w:rPr>
        <w:t>接管座可采用钢球等径的钢丝绳检验；三叉管必 须保证每根管子都通球。</w:t>
      </w:r>
    </w:p>
    <w:p w14:paraId="313A9DB9">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before="0" w:after="0" w:line="360" w:lineRule="auto"/>
        <w:ind w:left="0" w:leftChars="0" w:right="0" w:rightChars="0" w:firstLine="426" w:firstLineChars="200"/>
        <w:jc w:val="center"/>
        <w:textAlignment w:val="baseline"/>
        <w:outlineLvl w:val="9"/>
        <w:rPr>
          <w:rFonts w:ascii="宋体" w:hAnsi="宋体" w:eastAsia="宋体" w:cs="宋体"/>
          <w:b/>
          <w:bCs/>
          <w:spacing w:val="1"/>
          <w:sz w:val="21"/>
          <w:szCs w:val="21"/>
        </w:rPr>
      </w:pPr>
      <w:r>
        <w:rPr>
          <w:rFonts w:ascii="宋体" w:hAnsi="宋体" w:eastAsia="宋体" w:cs="宋体"/>
          <w:b/>
          <w:bCs/>
          <w:spacing w:val="1"/>
          <w:sz w:val="21"/>
          <w:szCs w:val="21"/>
        </w:rPr>
        <w:t>表5</w:t>
      </w:r>
      <w:r>
        <w:rPr>
          <w:rFonts w:ascii="黑体" w:hAnsi="黑体" w:eastAsia="黑体" w:cs="黑体"/>
          <w:spacing w:val="67"/>
          <w:sz w:val="21"/>
          <w:szCs w:val="21"/>
        </w:rPr>
        <w:t xml:space="preserve"> </w:t>
      </w:r>
      <w:r>
        <w:rPr>
          <w:rFonts w:ascii="宋体" w:hAnsi="宋体" w:eastAsia="宋体" w:cs="宋体"/>
          <w:b/>
          <w:bCs/>
          <w:spacing w:val="1"/>
          <w:sz w:val="21"/>
          <w:szCs w:val="21"/>
        </w:rPr>
        <w:t>通球试验的球径 (mm)</w:t>
      </w:r>
    </w:p>
    <w:tbl>
      <w:tblPr>
        <w:tblStyle w:val="44"/>
        <w:tblW w:w="6550"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2000"/>
        <w:gridCol w:w="1516"/>
        <w:gridCol w:w="1516"/>
        <w:gridCol w:w="1518"/>
      </w:tblGrid>
      <w:tr w14:paraId="043ED38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2000" w:type="dxa"/>
            <w:vMerge w:val="restart"/>
            <w:tcBorders>
              <w:bottom w:val="single" w:color="000000" w:sz="8" w:space="0"/>
              <w:right w:val="single" w:color="000000" w:sz="8" w:space="0"/>
            </w:tcBorders>
            <w:vAlign w:val="center"/>
          </w:tcPr>
          <w:p w14:paraId="2761BC26">
            <w:pPr>
              <w:jc w:val="center"/>
              <w:rPr>
                <w:rFonts w:hint="eastAsia" w:ascii="宋体" w:hAnsi="宋体" w:eastAsia="宋体" w:cs="宋体"/>
                <w:sz w:val="18"/>
                <w:szCs w:val="18"/>
              </w:rPr>
            </w:pPr>
            <w:r>
              <w:rPr>
                <w:rFonts w:hint="eastAsia" w:ascii="宋体" w:hAnsi="宋体" w:eastAsia="宋体" w:cs="宋体"/>
                <w:sz w:val="18"/>
                <w:szCs w:val="18"/>
              </w:rPr>
              <w:t>弯曲半径</w:t>
            </w:r>
          </w:p>
        </w:tc>
        <w:tc>
          <w:tcPr>
            <w:tcW w:w="4550" w:type="dxa"/>
            <w:gridSpan w:val="3"/>
            <w:tcBorders>
              <w:left w:val="single" w:color="000000" w:sz="8" w:space="0"/>
              <w:bottom w:val="single" w:color="000000" w:sz="8" w:space="0"/>
            </w:tcBorders>
            <w:vAlign w:val="center"/>
          </w:tcPr>
          <w:p w14:paraId="42F34DD2">
            <w:pPr>
              <w:jc w:val="center"/>
              <w:rPr>
                <w:rFonts w:hint="eastAsia" w:ascii="宋体" w:hAnsi="宋体" w:eastAsia="宋体" w:cs="宋体"/>
                <w:sz w:val="18"/>
                <w:szCs w:val="18"/>
              </w:rPr>
            </w:pPr>
            <w:r>
              <w:rPr>
                <w:rFonts w:hint="eastAsia" w:ascii="宋体" w:hAnsi="宋体" w:eastAsia="宋体" w:cs="宋体"/>
                <w:sz w:val="18"/>
                <w:szCs w:val="18"/>
              </w:rPr>
              <w:t>管子外径</w:t>
            </w:r>
          </w:p>
        </w:tc>
      </w:tr>
      <w:tr w14:paraId="16E9F22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2000" w:type="dxa"/>
            <w:vMerge w:val="continue"/>
            <w:tcBorders>
              <w:top w:val="single" w:color="000000" w:sz="8" w:space="0"/>
              <w:bottom w:val="single" w:color="000000" w:sz="8" w:space="0"/>
              <w:right w:val="single" w:color="000000" w:sz="8" w:space="0"/>
            </w:tcBorders>
            <w:vAlign w:val="center"/>
          </w:tcPr>
          <w:p w14:paraId="28C590E7">
            <w:pPr>
              <w:jc w:val="center"/>
              <w:rPr>
                <w:rFonts w:hint="eastAsia" w:ascii="宋体" w:hAnsi="宋体" w:eastAsia="宋体" w:cs="宋体"/>
                <w:sz w:val="18"/>
                <w:szCs w:val="18"/>
              </w:rPr>
            </w:pPr>
          </w:p>
        </w:tc>
        <w:tc>
          <w:tcPr>
            <w:tcW w:w="1516" w:type="dxa"/>
            <w:tcBorders>
              <w:top w:val="single" w:color="000000" w:sz="8" w:space="0"/>
              <w:left w:val="single" w:color="000000" w:sz="8" w:space="0"/>
              <w:bottom w:val="single" w:color="000000" w:sz="8" w:space="0"/>
              <w:right w:val="single" w:color="000000" w:sz="8" w:space="0"/>
            </w:tcBorders>
            <w:vAlign w:val="center"/>
          </w:tcPr>
          <w:p w14:paraId="49774B76">
            <w:pPr>
              <w:jc w:val="center"/>
              <w:rPr>
                <w:rFonts w:hint="eastAsia" w:ascii="宋体" w:hAnsi="宋体" w:eastAsia="宋体" w:cs="宋体"/>
                <w:sz w:val="18"/>
                <w:szCs w:val="18"/>
              </w:rPr>
            </w:pPr>
            <w:r>
              <w:rPr>
                <w:rFonts w:hint="eastAsia" w:ascii="宋体" w:hAnsi="宋体" w:eastAsia="宋体" w:cs="宋体"/>
                <w:sz w:val="18"/>
                <w:szCs w:val="18"/>
              </w:rPr>
              <w:t>60≤D。&lt;76</w:t>
            </w:r>
          </w:p>
        </w:tc>
        <w:tc>
          <w:tcPr>
            <w:tcW w:w="1516" w:type="dxa"/>
            <w:tcBorders>
              <w:top w:val="single" w:color="000000" w:sz="8" w:space="0"/>
              <w:left w:val="single" w:color="000000" w:sz="8" w:space="0"/>
              <w:bottom w:val="single" w:color="000000" w:sz="8" w:space="0"/>
              <w:right w:val="single" w:color="000000" w:sz="8" w:space="0"/>
            </w:tcBorders>
            <w:vAlign w:val="center"/>
          </w:tcPr>
          <w:p w14:paraId="604E8C86">
            <w:pPr>
              <w:jc w:val="center"/>
              <w:rPr>
                <w:rFonts w:hint="eastAsia" w:ascii="宋体" w:hAnsi="宋体" w:eastAsia="宋体" w:cs="宋体"/>
                <w:sz w:val="18"/>
                <w:szCs w:val="18"/>
              </w:rPr>
            </w:pPr>
            <w:r>
              <w:rPr>
                <w:rFonts w:hint="eastAsia" w:ascii="宋体" w:hAnsi="宋体" w:eastAsia="宋体" w:cs="宋体"/>
                <w:sz w:val="18"/>
                <w:szCs w:val="18"/>
              </w:rPr>
              <w:t>32&lt;D。&lt;60</w:t>
            </w:r>
          </w:p>
        </w:tc>
        <w:tc>
          <w:tcPr>
            <w:tcW w:w="1518" w:type="dxa"/>
            <w:tcBorders>
              <w:top w:val="single" w:color="000000" w:sz="8" w:space="0"/>
              <w:left w:val="single" w:color="000000" w:sz="8" w:space="0"/>
              <w:bottom w:val="single" w:color="000000" w:sz="8" w:space="0"/>
            </w:tcBorders>
            <w:vAlign w:val="center"/>
          </w:tcPr>
          <w:p w14:paraId="7B51A79A">
            <w:pPr>
              <w:jc w:val="center"/>
              <w:rPr>
                <w:rFonts w:hint="eastAsia" w:ascii="宋体" w:hAnsi="宋体" w:eastAsia="宋体" w:cs="宋体"/>
                <w:sz w:val="18"/>
                <w:szCs w:val="18"/>
              </w:rPr>
            </w:pPr>
            <w:r>
              <w:rPr>
                <w:rFonts w:hint="eastAsia" w:ascii="宋体" w:hAnsi="宋体" w:eastAsia="宋体" w:cs="宋体"/>
                <w:sz w:val="18"/>
                <w:szCs w:val="18"/>
              </w:rPr>
              <w:t>D。≤32</w:t>
            </w:r>
          </w:p>
        </w:tc>
      </w:tr>
      <w:tr w14:paraId="4C2E952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2000" w:type="dxa"/>
            <w:tcBorders>
              <w:top w:val="single" w:color="000000" w:sz="8" w:space="0"/>
              <w:bottom w:val="single" w:color="000000" w:sz="8" w:space="0"/>
              <w:right w:val="single" w:color="000000" w:sz="8" w:space="0"/>
            </w:tcBorders>
            <w:vAlign w:val="center"/>
          </w:tcPr>
          <w:p w14:paraId="4468C659">
            <w:pPr>
              <w:jc w:val="center"/>
              <w:rPr>
                <w:rFonts w:hint="eastAsia" w:ascii="宋体" w:hAnsi="宋体" w:eastAsia="宋体" w:cs="宋体"/>
                <w:sz w:val="18"/>
                <w:szCs w:val="18"/>
              </w:rPr>
            </w:pPr>
            <w:r>
              <w:rPr>
                <w:rFonts w:hint="eastAsia" w:ascii="宋体" w:hAnsi="宋体" w:eastAsia="宋体" w:cs="宋体"/>
                <w:sz w:val="18"/>
                <w:szCs w:val="18"/>
              </w:rPr>
              <w:t>R≥3.5D。</w:t>
            </w:r>
          </w:p>
        </w:tc>
        <w:tc>
          <w:tcPr>
            <w:tcW w:w="1516" w:type="dxa"/>
            <w:tcBorders>
              <w:top w:val="single" w:color="000000" w:sz="8" w:space="0"/>
              <w:left w:val="single" w:color="000000" w:sz="8" w:space="0"/>
              <w:bottom w:val="single" w:color="000000" w:sz="8" w:space="0"/>
              <w:right w:val="single" w:color="000000" w:sz="8" w:space="0"/>
            </w:tcBorders>
            <w:vAlign w:val="center"/>
          </w:tcPr>
          <w:p w14:paraId="0E2A17BC">
            <w:pPr>
              <w:jc w:val="center"/>
              <w:rPr>
                <w:rFonts w:hint="eastAsia" w:ascii="宋体" w:hAnsi="宋体" w:eastAsia="宋体" w:cs="宋体"/>
                <w:sz w:val="18"/>
                <w:szCs w:val="18"/>
                <w:lang w:val="en-US" w:eastAsia="zh-CN"/>
              </w:rPr>
            </w:pPr>
            <w:r>
              <w:rPr>
                <w:rFonts w:hint="eastAsia" w:ascii="宋体" w:hAnsi="宋体" w:eastAsia="宋体" w:cs="宋体"/>
                <w:sz w:val="18"/>
                <w:szCs w:val="18"/>
              </w:rPr>
              <w:t>0.85D</w:t>
            </w:r>
            <w:r>
              <w:rPr>
                <w:rFonts w:hint="eastAsia" w:ascii="宋体" w:hAnsi="宋体" w:eastAsia="宋体" w:cs="宋体"/>
                <w:sz w:val="18"/>
                <w:szCs w:val="18"/>
                <w:lang w:val="en-US" w:eastAsia="zh-CN"/>
              </w:rPr>
              <w:t>i</w:t>
            </w:r>
          </w:p>
        </w:tc>
        <w:tc>
          <w:tcPr>
            <w:tcW w:w="1516" w:type="dxa"/>
            <w:tcBorders>
              <w:top w:val="single" w:color="000000" w:sz="8" w:space="0"/>
              <w:left w:val="single" w:color="000000" w:sz="8" w:space="0"/>
              <w:bottom w:val="single" w:color="000000" w:sz="8" w:space="0"/>
              <w:right w:val="single" w:color="000000" w:sz="8" w:space="0"/>
            </w:tcBorders>
            <w:vAlign w:val="center"/>
          </w:tcPr>
          <w:p w14:paraId="7D9A64B4">
            <w:pPr>
              <w:jc w:val="center"/>
              <w:rPr>
                <w:rFonts w:hint="eastAsia" w:ascii="宋体" w:hAnsi="宋体" w:eastAsia="宋体" w:cs="宋体"/>
                <w:sz w:val="18"/>
                <w:szCs w:val="18"/>
                <w:lang w:val="en-US" w:eastAsia="zh-CN"/>
              </w:rPr>
            </w:pPr>
            <w:r>
              <w:rPr>
                <w:rFonts w:hint="eastAsia" w:ascii="宋体" w:hAnsi="宋体" w:eastAsia="宋体" w:cs="宋体"/>
                <w:sz w:val="18"/>
                <w:szCs w:val="18"/>
              </w:rPr>
              <w:t>0.80D</w:t>
            </w:r>
            <w:r>
              <w:rPr>
                <w:rFonts w:hint="eastAsia" w:ascii="宋体" w:hAnsi="宋体" w:eastAsia="宋体" w:cs="宋体"/>
                <w:sz w:val="18"/>
                <w:szCs w:val="18"/>
                <w:lang w:val="en-US" w:eastAsia="zh-CN"/>
              </w:rPr>
              <w:t>i</w:t>
            </w:r>
          </w:p>
        </w:tc>
        <w:tc>
          <w:tcPr>
            <w:tcW w:w="1518" w:type="dxa"/>
            <w:tcBorders>
              <w:top w:val="single" w:color="000000" w:sz="8" w:space="0"/>
              <w:left w:val="single" w:color="000000" w:sz="8" w:space="0"/>
              <w:bottom w:val="single" w:color="000000" w:sz="8" w:space="0"/>
            </w:tcBorders>
            <w:vAlign w:val="center"/>
          </w:tcPr>
          <w:p w14:paraId="3BAA5C6E">
            <w:pPr>
              <w:jc w:val="center"/>
              <w:rPr>
                <w:rFonts w:hint="eastAsia" w:ascii="宋体" w:hAnsi="宋体" w:eastAsia="宋体" w:cs="宋体"/>
                <w:sz w:val="18"/>
                <w:szCs w:val="18"/>
                <w:lang w:val="en-US" w:eastAsia="zh-CN"/>
              </w:rPr>
            </w:pPr>
            <w:r>
              <w:rPr>
                <w:rFonts w:hint="eastAsia" w:ascii="宋体" w:hAnsi="宋体" w:eastAsia="宋体" w:cs="宋体"/>
                <w:sz w:val="18"/>
                <w:szCs w:val="18"/>
              </w:rPr>
              <w:t>0.70D</w:t>
            </w:r>
            <w:r>
              <w:rPr>
                <w:rFonts w:hint="eastAsia" w:ascii="宋体" w:hAnsi="宋体" w:eastAsia="宋体" w:cs="宋体"/>
                <w:sz w:val="18"/>
                <w:szCs w:val="18"/>
                <w:lang w:val="en-US" w:eastAsia="zh-CN"/>
              </w:rPr>
              <w:t>i</w:t>
            </w:r>
          </w:p>
        </w:tc>
      </w:tr>
      <w:tr w14:paraId="6AC32DB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2000" w:type="dxa"/>
            <w:tcBorders>
              <w:top w:val="single" w:color="000000" w:sz="8" w:space="0"/>
              <w:bottom w:val="single" w:color="000000" w:sz="8" w:space="0"/>
              <w:right w:val="single" w:color="000000" w:sz="8" w:space="0"/>
            </w:tcBorders>
            <w:vAlign w:val="center"/>
          </w:tcPr>
          <w:p w14:paraId="30475705">
            <w:pPr>
              <w:jc w:val="center"/>
              <w:rPr>
                <w:rFonts w:hint="eastAsia" w:ascii="宋体" w:hAnsi="宋体" w:eastAsia="宋体" w:cs="宋体"/>
                <w:sz w:val="18"/>
                <w:szCs w:val="18"/>
              </w:rPr>
            </w:pPr>
            <w:r>
              <w:rPr>
                <w:rFonts w:hint="eastAsia" w:ascii="宋体" w:hAnsi="宋体" w:eastAsia="宋体" w:cs="宋体"/>
                <w:sz w:val="18"/>
                <w:szCs w:val="18"/>
              </w:rPr>
              <w:t>2.5D。≤R&lt;3.5D,</w:t>
            </w:r>
          </w:p>
        </w:tc>
        <w:tc>
          <w:tcPr>
            <w:tcW w:w="1516" w:type="dxa"/>
            <w:tcBorders>
              <w:top w:val="single" w:color="000000" w:sz="8" w:space="0"/>
              <w:left w:val="single" w:color="000000" w:sz="8" w:space="0"/>
              <w:bottom w:val="single" w:color="000000" w:sz="8" w:space="0"/>
              <w:right w:val="single" w:color="000000" w:sz="8" w:space="0"/>
            </w:tcBorders>
            <w:vAlign w:val="center"/>
          </w:tcPr>
          <w:p w14:paraId="078165D2">
            <w:pPr>
              <w:jc w:val="center"/>
              <w:rPr>
                <w:rFonts w:hint="eastAsia" w:ascii="宋体" w:hAnsi="宋体" w:eastAsia="宋体" w:cs="宋体"/>
                <w:sz w:val="18"/>
                <w:szCs w:val="18"/>
                <w:lang w:val="en-US" w:eastAsia="zh-CN"/>
              </w:rPr>
            </w:pPr>
            <w:r>
              <w:rPr>
                <w:rFonts w:hint="eastAsia" w:ascii="宋体" w:hAnsi="宋体" w:eastAsia="宋体" w:cs="宋体"/>
                <w:sz w:val="18"/>
                <w:szCs w:val="18"/>
              </w:rPr>
              <w:t>0.85D</w:t>
            </w:r>
            <w:r>
              <w:rPr>
                <w:rFonts w:hint="eastAsia" w:ascii="宋体" w:hAnsi="宋体" w:eastAsia="宋体" w:cs="宋体"/>
                <w:sz w:val="18"/>
                <w:szCs w:val="18"/>
                <w:lang w:val="en-US" w:eastAsia="zh-CN"/>
              </w:rPr>
              <w:t>i</w:t>
            </w:r>
          </w:p>
        </w:tc>
        <w:tc>
          <w:tcPr>
            <w:tcW w:w="1516" w:type="dxa"/>
            <w:tcBorders>
              <w:top w:val="single" w:color="000000" w:sz="8" w:space="0"/>
              <w:left w:val="single" w:color="000000" w:sz="8" w:space="0"/>
              <w:bottom w:val="single" w:color="000000" w:sz="8" w:space="0"/>
              <w:right w:val="single" w:color="000000" w:sz="8" w:space="0"/>
            </w:tcBorders>
            <w:vAlign w:val="center"/>
          </w:tcPr>
          <w:p w14:paraId="431EB5E7">
            <w:pPr>
              <w:jc w:val="center"/>
              <w:rPr>
                <w:rFonts w:hint="eastAsia" w:ascii="宋体" w:hAnsi="宋体" w:eastAsia="宋体" w:cs="宋体"/>
                <w:sz w:val="18"/>
                <w:szCs w:val="18"/>
                <w:lang w:val="en-US" w:eastAsia="zh-CN"/>
              </w:rPr>
            </w:pPr>
            <w:r>
              <w:rPr>
                <w:rFonts w:hint="eastAsia" w:ascii="宋体" w:hAnsi="宋体" w:eastAsia="宋体" w:cs="宋体"/>
                <w:sz w:val="18"/>
                <w:szCs w:val="18"/>
              </w:rPr>
              <w:t>0.80D</w:t>
            </w:r>
            <w:r>
              <w:rPr>
                <w:rFonts w:hint="eastAsia" w:ascii="宋体" w:hAnsi="宋体" w:eastAsia="宋体" w:cs="宋体"/>
                <w:sz w:val="18"/>
                <w:szCs w:val="18"/>
                <w:lang w:val="en-US" w:eastAsia="zh-CN"/>
              </w:rPr>
              <w:t>i</w:t>
            </w:r>
          </w:p>
        </w:tc>
        <w:tc>
          <w:tcPr>
            <w:tcW w:w="1518" w:type="dxa"/>
            <w:tcBorders>
              <w:top w:val="single" w:color="000000" w:sz="8" w:space="0"/>
              <w:left w:val="single" w:color="000000" w:sz="8" w:space="0"/>
              <w:bottom w:val="single" w:color="000000" w:sz="8" w:space="0"/>
            </w:tcBorders>
            <w:vAlign w:val="center"/>
          </w:tcPr>
          <w:p w14:paraId="3DEAB20B">
            <w:pPr>
              <w:jc w:val="center"/>
              <w:rPr>
                <w:rFonts w:hint="eastAsia" w:ascii="宋体" w:hAnsi="宋体" w:eastAsia="宋体" w:cs="宋体"/>
                <w:sz w:val="18"/>
                <w:szCs w:val="18"/>
                <w:lang w:val="en-US" w:eastAsia="zh-CN"/>
              </w:rPr>
            </w:pPr>
            <w:r>
              <w:rPr>
                <w:rFonts w:hint="eastAsia" w:ascii="宋体" w:hAnsi="宋体" w:eastAsia="宋体" w:cs="宋体"/>
                <w:sz w:val="18"/>
                <w:szCs w:val="18"/>
              </w:rPr>
              <w:t>0.70D</w:t>
            </w:r>
            <w:r>
              <w:rPr>
                <w:rFonts w:hint="eastAsia" w:ascii="宋体" w:hAnsi="宋体" w:eastAsia="宋体" w:cs="宋体"/>
                <w:sz w:val="18"/>
                <w:szCs w:val="18"/>
                <w:lang w:val="en-US" w:eastAsia="zh-CN"/>
              </w:rPr>
              <w:t>i</w:t>
            </w:r>
          </w:p>
        </w:tc>
      </w:tr>
      <w:tr w14:paraId="7E13FBB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2000" w:type="dxa"/>
            <w:tcBorders>
              <w:top w:val="single" w:color="000000" w:sz="8" w:space="0"/>
              <w:bottom w:val="single" w:color="000000" w:sz="8" w:space="0"/>
              <w:right w:val="single" w:color="000000" w:sz="8" w:space="0"/>
            </w:tcBorders>
            <w:vAlign w:val="center"/>
          </w:tcPr>
          <w:p w14:paraId="6D43F52D">
            <w:pPr>
              <w:jc w:val="center"/>
              <w:rPr>
                <w:rFonts w:hint="eastAsia" w:ascii="宋体" w:hAnsi="宋体" w:eastAsia="宋体" w:cs="宋体"/>
                <w:sz w:val="18"/>
                <w:szCs w:val="18"/>
              </w:rPr>
            </w:pPr>
            <w:r>
              <w:rPr>
                <w:rFonts w:hint="eastAsia" w:ascii="宋体" w:hAnsi="宋体" w:eastAsia="宋体" w:cs="宋体"/>
                <w:sz w:val="18"/>
                <w:szCs w:val="18"/>
              </w:rPr>
              <w:t>1.8D。≤R&lt;2.5D。</w:t>
            </w:r>
          </w:p>
        </w:tc>
        <w:tc>
          <w:tcPr>
            <w:tcW w:w="1516" w:type="dxa"/>
            <w:tcBorders>
              <w:top w:val="single" w:color="000000" w:sz="8" w:space="0"/>
              <w:left w:val="single" w:color="000000" w:sz="8" w:space="0"/>
              <w:bottom w:val="single" w:color="000000" w:sz="8" w:space="0"/>
              <w:right w:val="single" w:color="000000" w:sz="8" w:space="0"/>
            </w:tcBorders>
            <w:vAlign w:val="center"/>
          </w:tcPr>
          <w:p w14:paraId="409D96A7">
            <w:pPr>
              <w:jc w:val="center"/>
              <w:rPr>
                <w:rFonts w:hint="eastAsia" w:ascii="宋体" w:hAnsi="宋体" w:eastAsia="宋体" w:cs="宋体"/>
                <w:sz w:val="18"/>
                <w:szCs w:val="18"/>
                <w:lang w:val="en-US" w:eastAsia="zh-CN"/>
              </w:rPr>
            </w:pPr>
            <w:r>
              <w:rPr>
                <w:rFonts w:hint="eastAsia" w:ascii="宋体" w:hAnsi="宋体" w:eastAsia="宋体" w:cs="宋体"/>
                <w:sz w:val="18"/>
                <w:szCs w:val="18"/>
              </w:rPr>
              <w:t>0.75D</w:t>
            </w:r>
            <w:r>
              <w:rPr>
                <w:rFonts w:hint="eastAsia" w:ascii="宋体" w:hAnsi="宋体" w:eastAsia="宋体" w:cs="宋体"/>
                <w:sz w:val="18"/>
                <w:szCs w:val="18"/>
                <w:lang w:val="en-US" w:eastAsia="zh-CN"/>
              </w:rPr>
              <w:t>i</w:t>
            </w:r>
          </w:p>
        </w:tc>
        <w:tc>
          <w:tcPr>
            <w:tcW w:w="1516" w:type="dxa"/>
            <w:tcBorders>
              <w:top w:val="single" w:color="000000" w:sz="8" w:space="0"/>
              <w:left w:val="single" w:color="000000" w:sz="8" w:space="0"/>
              <w:bottom w:val="single" w:color="000000" w:sz="8" w:space="0"/>
              <w:right w:val="single" w:color="000000" w:sz="8" w:space="0"/>
            </w:tcBorders>
            <w:vAlign w:val="center"/>
          </w:tcPr>
          <w:p w14:paraId="7C46A349">
            <w:pPr>
              <w:jc w:val="center"/>
              <w:rPr>
                <w:rFonts w:hint="eastAsia" w:ascii="宋体" w:hAnsi="宋体" w:eastAsia="宋体" w:cs="宋体"/>
                <w:sz w:val="18"/>
                <w:szCs w:val="18"/>
                <w:lang w:val="en-US" w:eastAsia="zh-CN"/>
              </w:rPr>
            </w:pPr>
            <w:r>
              <w:rPr>
                <w:rFonts w:hint="eastAsia" w:ascii="宋体" w:hAnsi="宋体" w:eastAsia="宋体" w:cs="宋体"/>
                <w:sz w:val="18"/>
                <w:szCs w:val="18"/>
              </w:rPr>
              <w:t>0.75D</w:t>
            </w:r>
            <w:r>
              <w:rPr>
                <w:rFonts w:hint="eastAsia" w:ascii="宋体" w:hAnsi="宋体" w:eastAsia="宋体" w:cs="宋体"/>
                <w:sz w:val="18"/>
                <w:szCs w:val="18"/>
                <w:lang w:val="en-US" w:eastAsia="zh-CN"/>
              </w:rPr>
              <w:t>i</w:t>
            </w:r>
          </w:p>
        </w:tc>
        <w:tc>
          <w:tcPr>
            <w:tcW w:w="1518" w:type="dxa"/>
            <w:tcBorders>
              <w:top w:val="single" w:color="000000" w:sz="8" w:space="0"/>
              <w:left w:val="single" w:color="000000" w:sz="8" w:space="0"/>
              <w:bottom w:val="single" w:color="000000" w:sz="8" w:space="0"/>
            </w:tcBorders>
            <w:vAlign w:val="center"/>
          </w:tcPr>
          <w:p w14:paraId="5328A397">
            <w:pPr>
              <w:jc w:val="center"/>
              <w:rPr>
                <w:rFonts w:hint="eastAsia" w:ascii="宋体" w:hAnsi="宋体" w:eastAsia="宋体" w:cs="宋体"/>
                <w:sz w:val="18"/>
                <w:szCs w:val="18"/>
                <w:lang w:val="en-US" w:eastAsia="zh-CN"/>
              </w:rPr>
            </w:pPr>
            <w:r>
              <w:rPr>
                <w:rFonts w:hint="eastAsia" w:ascii="宋体" w:hAnsi="宋体" w:eastAsia="宋体" w:cs="宋体"/>
                <w:sz w:val="18"/>
                <w:szCs w:val="18"/>
              </w:rPr>
              <w:t>0.70D</w:t>
            </w:r>
            <w:r>
              <w:rPr>
                <w:rFonts w:hint="eastAsia" w:ascii="宋体" w:hAnsi="宋体" w:eastAsia="宋体" w:cs="宋体"/>
                <w:sz w:val="18"/>
                <w:szCs w:val="18"/>
                <w:lang w:val="en-US" w:eastAsia="zh-CN"/>
              </w:rPr>
              <w:t>i</w:t>
            </w:r>
          </w:p>
        </w:tc>
      </w:tr>
      <w:tr w14:paraId="32B7429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2000" w:type="dxa"/>
            <w:tcBorders>
              <w:top w:val="single" w:color="000000" w:sz="8" w:space="0"/>
              <w:bottom w:val="single" w:color="000000" w:sz="8" w:space="0"/>
              <w:right w:val="single" w:color="000000" w:sz="8" w:space="0"/>
            </w:tcBorders>
            <w:vAlign w:val="center"/>
          </w:tcPr>
          <w:p w14:paraId="51DD1E79">
            <w:pPr>
              <w:jc w:val="center"/>
              <w:rPr>
                <w:rFonts w:hint="eastAsia" w:ascii="宋体" w:hAnsi="宋体" w:eastAsia="宋体" w:cs="宋体"/>
                <w:sz w:val="18"/>
                <w:szCs w:val="18"/>
                <w:lang w:eastAsia="zh-CN"/>
              </w:rPr>
            </w:pPr>
            <w:r>
              <w:rPr>
                <w:rFonts w:hint="eastAsia" w:ascii="宋体" w:hAnsi="宋体" w:eastAsia="宋体" w:cs="宋体"/>
                <w:sz w:val="18"/>
                <w:szCs w:val="18"/>
              </w:rPr>
              <w:t>1.4D。≤R&lt;1.8D</w:t>
            </w:r>
            <w:r>
              <w:rPr>
                <w:rFonts w:hint="eastAsia" w:ascii="宋体" w:hAnsi="宋体" w:eastAsia="宋体" w:cs="宋体"/>
                <w:sz w:val="18"/>
                <w:szCs w:val="18"/>
                <w:lang w:eastAsia="zh-CN"/>
              </w:rPr>
              <w:t>。</w:t>
            </w:r>
          </w:p>
        </w:tc>
        <w:tc>
          <w:tcPr>
            <w:tcW w:w="1516" w:type="dxa"/>
            <w:tcBorders>
              <w:top w:val="single" w:color="000000" w:sz="8" w:space="0"/>
              <w:left w:val="single" w:color="000000" w:sz="8" w:space="0"/>
              <w:bottom w:val="single" w:color="000000" w:sz="8" w:space="0"/>
              <w:right w:val="single" w:color="000000" w:sz="8" w:space="0"/>
            </w:tcBorders>
            <w:vAlign w:val="center"/>
          </w:tcPr>
          <w:p w14:paraId="28843B7D">
            <w:pPr>
              <w:jc w:val="center"/>
              <w:rPr>
                <w:rFonts w:hint="eastAsia" w:ascii="宋体" w:hAnsi="宋体" w:eastAsia="宋体" w:cs="宋体"/>
                <w:sz w:val="18"/>
                <w:szCs w:val="18"/>
                <w:lang w:val="en-US" w:eastAsia="zh-CN"/>
              </w:rPr>
            </w:pPr>
            <w:r>
              <w:rPr>
                <w:rFonts w:hint="eastAsia" w:ascii="宋体" w:hAnsi="宋体" w:eastAsia="宋体" w:cs="宋体"/>
                <w:sz w:val="18"/>
                <w:szCs w:val="18"/>
              </w:rPr>
              <w:t>0.70D</w:t>
            </w:r>
            <w:r>
              <w:rPr>
                <w:rFonts w:hint="eastAsia" w:ascii="宋体" w:hAnsi="宋体" w:eastAsia="宋体" w:cs="宋体"/>
                <w:sz w:val="18"/>
                <w:szCs w:val="18"/>
                <w:lang w:val="en-US" w:eastAsia="zh-CN"/>
              </w:rPr>
              <w:t>i</w:t>
            </w:r>
          </w:p>
        </w:tc>
        <w:tc>
          <w:tcPr>
            <w:tcW w:w="1516" w:type="dxa"/>
            <w:tcBorders>
              <w:top w:val="single" w:color="000000" w:sz="8" w:space="0"/>
              <w:left w:val="single" w:color="000000" w:sz="8" w:space="0"/>
              <w:bottom w:val="single" w:color="000000" w:sz="8" w:space="0"/>
              <w:right w:val="single" w:color="000000" w:sz="8" w:space="0"/>
            </w:tcBorders>
            <w:vAlign w:val="center"/>
          </w:tcPr>
          <w:p w14:paraId="6B25F536">
            <w:pPr>
              <w:jc w:val="center"/>
              <w:rPr>
                <w:rFonts w:hint="eastAsia" w:ascii="宋体" w:hAnsi="宋体" w:eastAsia="宋体" w:cs="宋体"/>
                <w:sz w:val="18"/>
                <w:szCs w:val="18"/>
                <w:lang w:val="en-US" w:eastAsia="zh-CN"/>
              </w:rPr>
            </w:pPr>
            <w:r>
              <w:rPr>
                <w:rFonts w:hint="eastAsia" w:ascii="宋体" w:hAnsi="宋体" w:eastAsia="宋体" w:cs="宋体"/>
                <w:sz w:val="18"/>
                <w:szCs w:val="18"/>
              </w:rPr>
              <w:t>0.70D</w:t>
            </w:r>
            <w:r>
              <w:rPr>
                <w:rFonts w:hint="eastAsia" w:ascii="宋体" w:hAnsi="宋体" w:eastAsia="宋体" w:cs="宋体"/>
                <w:sz w:val="18"/>
                <w:szCs w:val="18"/>
                <w:lang w:val="en-US" w:eastAsia="zh-CN"/>
              </w:rPr>
              <w:t>i</w:t>
            </w:r>
          </w:p>
        </w:tc>
        <w:tc>
          <w:tcPr>
            <w:tcW w:w="1518" w:type="dxa"/>
            <w:tcBorders>
              <w:top w:val="single" w:color="000000" w:sz="8" w:space="0"/>
              <w:left w:val="single" w:color="000000" w:sz="8" w:space="0"/>
              <w:bottom w:val="single" w:color="000000" w:sz="8" w:space="0"/>
            </w:tcBorders>
            <w:vAlign w:val="center"/>
          </w:tcPr>
          <w:p w14:paraId="2AC038CE">
            <w:pPr>
              <w:jc w:val="center"/>
              <w:rPr>
                <w:rFonts w:hint="eastAsia" w:ascii="宋体" w:hAnsi="宋体" w:eastAsia="宋体" w:cs="宋体"/>
                <w:sz w:val="18"/>
                <w:szCs w:val="18"/>
                <w:lang w:val="en-US" w:eastAsia="zh-CN"/>
              </w:rPr>
            </w:pPr>
            <w:r>
              <w:rPr>
                <w:rFonts w:hint="eastAsia" w:ascii="宋体" w:hAnsi="宋体" w:eastAsia="宋体" w:cs="宋体"/>
                <w:sz w:val="18"/>
                <w:szCs w:val="18"/>
              </w:rPr>
              <w:t>0.70D</w:t>
            </w:r>
            <w:r>
              <w:rPr>
                <w:rFonts w:hint="eastAsia" w:ascii="宋体" w:hAnsi="宋体" w:eastAsia="宋体" w:cs="宋体"/>
                <w:sz w:val="18"/>
                <w:szCs w:val="18"/>
                <w:lang w:val="en-US" w:eastAsia="zh-CN"/>
              </w:rPr>
              <w:t>i</w:t>
            </w:r>
          </w:p>
        </w:tc>
      </w:tr>
      <w:tr w14:paraId="6D23565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2000" w:type="dxa"/>
            <w:tcBorders>
              <w:top w:val="single" w:color="000000" w:sz="8" w:space="0"/>
              <w:bottom w:val="single" w:color="000000" w:sz="8" w:space="0"/>
              <w:right w:val="single" w:color="000000" w:sz="8" w:space="0"/>
            </w:tcBorders>
            <w:vAlign w:val="center"/>
          </w:tcPr>
          <w:p w14:paraId="6979FB2B">
            <w:pPr>
              <w:jc w:val="center"/>
              <w:rPr>
                <w:rFonts w:hint="eastAsia" w:ascii="宋体" w:hAnsi="宋体" w:eastAsia="宋体" w:cs="宋体"/>
                <w:sz w:val="18"/>
                <w:szCs w:val="18"/>
              </w:rPr>
            </w:pPr>
            <w:r>
              <w:rPr>
                <w:rFonts w:hint="eastAsia" w:ascii="宋体" w:hAnsi="宋体" w:eastAsia="宋体" w:cs="宋体"/>
                <w:sz w:val="18"/>
                <w:szCs w:val="18"/>
              </w:rPr>
              <w:t>R&lt;1.4D。</w:t>
            </w:r>
          </w:p>
        </w:tc>
        <w:tc>
          <w:tcPr>
            <w:tcW w:w="1516" w:type="dxa"/>
            <w:tcBorders>
              <w:top w:val="single" w:color="000000" w:sz="8" w:space="0"/>
              <w:left w:val="single" w:color="000000" w:sz="8" w:space="0"/>
              <w:bottom w:val="single" w:color="000000" w:sz="8" w:space="0"/>
              <w:right w:val="single" w:color="000000" w:sz="8" w:space="0"/>
            </w:tcBorders>
            <w:vAlign w:val="center"/>
          </w:tcPr>
          <w:p w14:paraId="70DDAD9D">
            <w:pPr>
              <w:jc w:val="center"/>
              <w:rPr>
                <w:rFonts w:hint="eastAsia" w:ascii="宋体" w:hAnsi="宋体" w:eastAsia="宋体" w:cs="宋体"/>
                <w:sz w:val="18"/>
                <w:szCs w:val="18"/>
                <w:lang w:val="en-US" w:eastAsia="zh-CN"/>
              </w:rPr>
            </w:pPr>
            <w:r>
              <w:rPr>
                <w:rFonts w:hint="eastAsia" w:ascii="宋体" w:hAnsi="宋体" w:eastAsia="宋体" w:cs="宋体"/>
                <w:sz w:val="18"/>
                <w:szCs w:val="18"/>
              </w:rPr>
              <w:t>0.65D</w:t>
            </w:r>
            <w:r>
              <w:rPr>
                <w:rFonts w:hint="eastAsia" w:ascii="宋体" w:hAnsi="宋体" w:eastAsia="宋体" w:cs="宋体"/>
                <w:sz w:val="18"/>
                <w:szCs w:val="18"/>
                <w:lang w:val="en-US" w:eastAsia="zh-CN"/>
              </w:rPr>
              <w:t>i</w:t>
            </w:r>
          </w:p>
        </w:tc>
        <w:tc>
          <w:tcPr>
            <w:tcW w:w="1516" w:type="dxa"/>
            <w:tcBorders>
              <w:top w:val="single" w:color="000000" w:sz="8" w:space="0"/>
              <w:left w:val="single" w:color="000000" w:sz="8" w:space="0"/>
              <w:bottom w:val="single" w:color="000000" w:sz="8" w:space="0"/>
              <w:right w:val="single" w:color="000000" w:sz="8" w:space="0"/>
            </w:tcBorders>
            <w:vAlign w:val="center"/>
          </w:tcPr>
          <w:p w14:paraId="3964D25F">
            <w:pPr>
              <w:jc w:val="center"/>
              <w:rPr>
                <w:rFonts w:hint="eastAsia" w:ascii="宋体" w:hAnsi="宋体" w:eastAsia="宋体" w:cs="宋体"/>
                <w:sz w:val="18"/>
                <w:szCs w:val="18"/>
                <w:lang w:val="en-US" w:eastAsia="zh-CN"/>
              </w:rPr>
            </w:pPr>
            <w:r>
              <w:rPr>
                <w:rFonts w:hint="eastAsia" w:ascii="宋体" w:hAnsi="宋体" w:eastAsia="宋体" w:cs="宋体"/>
                <w:sz w:val="18"/>
                <w:szCs w:val="18"/>
              </w:rPr>
              <w:t>0.65D</w:t>
            </w:r>
            <w:r>
              <w:rPr>
                <w:rFonts w:hint="eastAsia" w:ascii="宋体" w:hAnsi="宋体" w:eastAsia="宋体" w:cs="宋体"/>
                <w:sz w:val="18"/>
                <w:szCs w:val="18"/>
                <w:lang w:val="en-US" w:eastAsia="zh-CN"/>
              </w:rPr>
              <w:t>i</w:t>
            </w:r>
          </w:p>
        </w:tc>
        <w:tc>
          <w:tcPr>
            <w:tcW w:w="1518" w:type="dxa"/>
            <w:tcBorders>
              <w:top w:val="single" w:color="000000" w:sz="8" w:space="0"/>
              <w:left w:val="single" w:color="000000" w:sz="8" w:space="0"/>
              <w:bottom w:val="single" w:color="000000" w:sz="8" w:space="0"/>
            </w:tcBorders>
            <w:vAlign w:val="center"/>
          </w:tcPr>
          <w:p w14:paraId="6F394E6D">
            <w:pPr>
              <w:jc w:val="center"/>
              <w:rPr>
                <w:rFonts w:hint="eastAsia" w:ascii="宋体" w:hAnsi="宋体" w:eastAsia="宋体" w:cs="宋体"/>
                <w:sz w:val="18"/>
                <w:szCs w:val="18"/>
                <w:lang w:val="en-US" w:eastAsia="zh-CN"/>
              </w:rPr>
            </w:pPr>
            <w:r>
              <w:rPr>
                <w:rFonts w:hint="eastAsia" w:ascii="宋体" w:hAnsi="宋体" w:eastAsia="宋体" w:cs="宋体"/>
                <w:sz w:val="18"/>
                <w:szCs w:val="18"/>
              </w:rPr>
              <w:t>0.65D</w:t>
            </w:r>
            <w:r>
              <w:rPr>
                <w:rFonts w:hint="eastAsia" w:ascii="宋体" w:hAnsi="宋体" w:eastAsia="宋体" w:cs="宋体"/>
                <w:sz w:val="18"/>
                <w:szCs w:val="18"/>
                <w:lang w:val="en-US" w:eastAsia="zh-CN"/>
              </w:rPr>
              <w:t>i</w:t>
            </w:r>
          </w:p>
        </w:tc>
      </w:tr>
      <w:tr w14:paraId="5C81443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6550" w:type="dxa"/>
            <w:gridSpan w:val="4"/>
            <w:tcBorders>
              <w:top w:val="single" w:color="000000" w:sz="8" w:space="0"/>
            </w:tcBorders>
            <w:vAlign w:val="center"/>
          </w:tcPr>
          <w:p w14:paraId="0BBD6618">
            <w:pPr>
              <w:ind w:firstLine="360" w:firstLineChars="200"/>
              <w:jc w:val="left"/>
              <w:rPr>
                <w:rFonts w:hint="eastAsia" w:ascii="宋体" w:hAnsi="宋体" w:eastAsia="宋体" w:cs="宋体"/>
                <w:sz w:val="18"/>
                <w:szCs w:val="18"/>
                <w:lang w:val="en-US" w:eastAsia="zh-CN"/>
              </w:rPr>
            </w:pPr>
            <w:r>
              <w:rPr>
                <w:rFonts w:hint="eastAsia" w:ascii="宋体" w:hAnsi="宋体" w:eastAsia="宋体" w:cs="宋体"/>
                <w:sz w:val="18"/>
                <w:szCs w:val="18"/>
              </w:rPr>
              <w:t>注：D。为管子内径(进口管子D</w:t>
            </w:r>
            <w:r>
              <w:rPr>
                <w:rFonts w:hint="eastAsia" w:ascii="宋体" w:hAnsi="宋体" w:eastAsia="宋体" w:cs="宋体"/>
                <w:sz w:val="18"/>
                <w:szCs w:val="18"/>
                <w:lang w:val="en-US" w:eastAsia="zh-CN"/>
              </w:rPr>
              <w:t>i</w:t>
            </w:r>
            <w:r>
              <w:rPr>
                <w:rFonts w:hint="eastAsia" w:ascii="宋体" w:hAnsi="宋体" w:eastAsia="宋体" w:cs="宋体"/>
                <w:sz w:val="18"/>
                <w:szCs w:val="18"/>
              </w:rPr>
              <w:t>应为实测内径，内螺纹管D</w:t>
            </w:r>
            <w:r>
              <w:rPr>
                <w:rFonts w:hint="eastAsia" w:ascii="宋体" w:hAnsi="宋体" w:eastAsia="宋体" w:cs="宋体"/>
                <w:sz w:val="18"/>
                <w:szCs w:val="18"/>
                <w:lang w:val="en-US" w:eastAsia="zh-CN"/>
              </w:rPr>
              <w:t>i</w:t>
            </w:r>
            <w:r>
              <w:rPr>
                <w:rFonts w:hint="eastAsia" w:ascii="宋体" w:hAnsi="宋体" w:eastAsia="宋体" w:cs="宋体"/>
                <w:sz w:val="18"/>
                <w:szCs w:val="18"/>
              </w:rPr>
              <w:t>应为D</w:t>
            </w:r>
            <w:r>
              <w:rPr>
                <w:rFonts w:hint="eastAsia" w:ascii="宋体" w:hAnsi="宋体" w:eastAsia="宋体" w:cs="宋体"/>
                <w:sz w:val="18"/>
                <w:szCs w:val="18"/>
                <w:lang w:val="en-US" w:eastAsia="zh-CN"/>
              </w:rPr>
              <w:t>o</w:t>
            </w:r>
            <w:r>
              <w:rPr>
                <w:rFonts w:hint="eastAsia" w:ascii="宋体" w:hAnsi="宋体" w:eastAsia="宋体" w:cs="宋体"/>
                <w:sz w:val="18"/>
                <w:szCs w:val="18"/>
              </w:rPr>
              <w:t>—2×壁厚—2 ×螺纹高度)</w:t>
            </w:r>
            <w:r>
              <w:rPr>
                <w:rFonts w:hint="eastAsia" w:ascii="宋体" w:hAnsi="宋体" w:eastAsia="宋体" w:cs="宋体"/>
                <w:sz w:val="18"/>
                <w:szCs w:val="18"/>
                <w:lang w:eastAsia="zh-CN"/>
              </w:rPr>
              <w:t>；</w:t>
            </w:r>
            <w:r>
              <w:rPr>
                <w:rFonts w:hint="eastAsia" w:ascii="宋体" w:hAnsi="宋体" w:eastAsia="宋体" w:cs="宋体"/>
                <w:sz w:val="18"/>
                <w:szCs w:val="18"/>
              </w:rPr>
              <w:t>D。为管子外径</w:t>
            </w:r>
            <w:r>
              <w:rPr>
                <w:rFonts w:hint="eastAsia" w:ascii="宋体" w:hAnsi="宋体" w:eastAsia="宋体" w:cs="宋体"/>
                <w:sz w:val="18"/>
                <w:szCs w:val="18"/>
                <w:lang w:eastAsia="zh-CN"/>
              </w:rPr>
              <w:t>；</w:t>
            </w:r>
            <w:r>
              <w:rPr>
                <w:rFonts w:hint="eastAsia" w:ascii="宋体" w:hAnsi="宋体" w:eastAsia="宋体" w:cs="宋体"/>
                <w:sz w:val="18"/>
                <w:szCs w:val="18"/>
              </w:rPr>
              <w:t xml:space="preserve"> R 为弯曲半径.</w:t>
            </w:r>
          </w:p>
        </w:tc>
      </w:tr>
    </w:tbl>
    <w:p w14:paraId="68EE77ED">
      <w:pPr>
        <w:pageBreakBefore w:val="0"/>
        <w:tabs>
          <w:tab w:val="left" w:pos="840"/>
          <w:tab w:val="left" w:pos="6930"/>
        </w:tabs>
        <w:wordWrap/>
        <w:overflowPunct/>
        <w:topLinePunct w:val="0"/>
        <w:bidi w:val="0"/>
        <w:spacing w:line="360" w:lineRule="auto"/>
        <w:ind w:left="0" w:leftChars="0" w:right="0" w:rightChars="0" w:firstLine="432" w:firstLineChars="200"/>
        <w:jc w:val="left"/>
        <w:outlineLvl w:val="9"/>
        <w:rPr>
          <w:rFonts w:ascii="宋体" w:hAnsi="宋体" w:eastAsia="宋体" w:cs="宋体"/>
          <w:spacing w:val="3"/>
          <w:sz w:val="21"/>
          <w:szCs w:val="21"/>
        </w:rPr>
      </w:pPr>
    </w:p>
    <w:p w14:paraId="45417D2C">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w:t>
      </w:r>
      <w:r>
        <w:rPr>
          <w:rFonts w:hint="eastAsia" w:ascii="宋体" w:hAnsi="宋体" w:eastAsia="宋体" w:cs="宋体"/>
          <w:spacing w:val="0"/>
          <w:sz w:val="21"/>
          <w:szCs w:val="21"/>
          <w:lang w:val="en-US" w:eastAsia="zh-CN"/>
        </w:rPr>
        <w:t>2</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 xml:space="preserve">4  </w:t>
      </w:r>
      <w:r>
        <w:rPr>
          <w:rFonts w:ascii="宋体" w:hAnsi="宋体" w:eastAsia="宋体" w:cs="宋体"/>
          <w:spacing w:val="0"/>
          <w:sz w:val="21"/>
          <w:szCs w:val="21"/>
        </w:rPr>
        <w:t>受热面管</w:t>
      </w:r>
      <w:r>
        <w:rPr>
          <w:rFonts w:hint="eastAsia" w:ascii="宋体" w:hAnsi="宋体" w:eastAsia="宋体" w:cs="宋体"/>
          <w:spacing w:val="0"/>
          <w:sz w:val="21"/>
          <w:szCs w:val="21"/>
          <w:lang w:val="en-US" w:eastAsia="zh-CN"/>
        </w:rPr>
        <w:t>应</w:t>
      </w:r>
      <w:r>
        <w:rPr>
          <w:rFonts w:ascii="宋体" w:hAnsi="宋体" w:eastAsia="宋体" w:cs="宋体"/>
          <w:spacing w:val="0"/>
          <w:sz w:val="21"/>
          <w:szCs w:val="21"/>
        </w:rPr>
        <w:t>采用机械切割。受热面管对口时，应按</w:t>
      </w:r>
      <w:r>
        <w:rPr>
          <w:rFonts w:hint="eastAsia" w:ascii="宋体" w:hAnsi="宋体" w:eastAsia="宋体" w:cs="宋体"/>
          <w:spacing w:val="0"/>
          <w:sz w:val="21"/>
          <w:szCs w:val="21"/>
          <w:lang w:val="en-US" w:eastAsia="zh-CN"/>
        </w:rPr>
        <w:t>设计要求</w:t>
      </w:r>
      <w:r>
        <w:rPr>
          <w:rFonts w:ascii="宋体" w:hAnsi="宋体" w:eastAsia="宋体" w:cs="宋体"/>
          <w:spacing w:val="0"/>
          <w:sz w:val="21"/>
          <w:szCs w:val="21"/>
        </w:rPr>
        <w:t>做好坡口，对口间隙应均匀，管端内外10mm～15mm在焊接前应打磨干净，直至显出金属光泽。</w:t>
      </w:r>
    </w:p>
    <w:p w14:paraId="4658F20C">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w:t>
      </w:r>
      <w:r>
        <w:rPr>
          <w:rFonts w:hint="eastAsia" w:ascii="宋体" w:hAnsi="宋体" w:eastAsia="宋体" w:cs="宋体"/>
          <w:spacing w:val="0"/>
          <w:sz w:val="21"/>
          <w:szCs w:val="21"/>
          <w:lang w:val="en-US" w:eastAsia="zh-CN"/>
        </w:rPr>
        <w:t>2</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 xml:space="preserve">5  </w:t>
      </w:r>
      <w:r>
        <w:rPr>
          <w:rFonts w:ascii="宋体" w:hAnsi="宋体" w:eastAsia="宋体" w:cs="宋体"/>
          <w:spacing w:val="0"/>
          <w:sz w:val="21"/>
          <w:szCs w:val="21"/>
        </w:rPr>
        <w:t>受热面管对口端面应与管中心线垂直，其端面倾斜值</w:t>
      </w:r>
      <w:r>
        <w:rPr>
          <w:rFonts w:hint="eastAsia" w:ascii="宋体" w:hAnsi="宋体" w:eastAsia="宋体" w:cs="宋体"/>
          <w:spacing w:val="0"/>
          <w:sz w:val="21"/>
          <w:szCs w:val="21"/>
        </w:rPr>
        <w:t>Δ</w:t>
      </w:r>
      <w:r>
        <w:rPr>
          <w:rFonts w:hint="eastAsia" w:ascii="宋体" w:hAnsi="宋体" w:eastAsia="宋体" w:cs="宋体"/>
          <w:spacing w:val="0"/>
          <w:sz w:val="21"/>
          <w:szCs w:val="21"/>
          <w:lang w:val="en-US" w:eastAsia="zh-CN"/>
        </w:rPr>
        <w:t>f</w:t>
      </w:r>
      <w:r>
        <w:rPr>
          <w:rFonts w:ascii="宋体" w:hAnsi="宋体" w:eastAsia="宋体" w:cs="宋体"/>
          <w:spacing w:val="0"/>
          <w:sz w:val="21"/>
          <w:szCs w:val="21"/>
        </w:rPr>
        <w:t>应符合表</w:t>
      </w:r>
      <w:r>
        <w:rPr>
          <w:rFonts w:hint="eastAsia" w:ascii="宋体" w:hAnsi="宋体" w:eastAsia="宋体" w:cs="宋体"/>
          <w:spacing w:val="0"/>
          <w:sz w:val="21"/>
          <w:szCs w:val="21"/>
          <w:lang w:val="en-US" w:eastAsia="zh-CN"/>
        </w:rPr>
        <w:t>6</w:t>
      </w:r>
      <w:r>
        <w:rPr>
          <w:rFonts w:ascii="宋体" w:hAnsi="宋体" w:eastAsia="宋体" w:cs="宋体"/>
          <w:spacing w:val="0"/>
          <w:sz w:val="21"/>
          <w:szCs w:val="21"/>
        </w:rPr>
        <w:t>和图</w:t>
      </w:r>
      <w:r>
        <w:rPr>
          <w:rFonts w:hint="eastAsia" w:ascii="宋体" w:hAnsi="宋体" w:eastAsia="宋体" w:cs="宋体"/>
          <w:spacing w:val="0"/>
          <w:sz w:val="21"/>
          <w:szCs w:val="21"/>
          <w:lang w:val="en-US" w:eastAsia="zh-CN"/>
        </w:rPr>
        <w:t>1</w:t>
      </w:r>
      <w:r>
        <w:rPr>
          <w:rFonts w:ascii="宋体" w:hAnsi="宋体" w:eastAsia="宋体" w:cs="宋体"/>
          <w:spacing w:val="0"/>
          <w:sz w:val="21"/>
          <w:szCs w:val="21"/>
        </w:rPr>
        <w:t>的规定。</w:t>
      </w:r>
    </w:p>
    <w:p w14:paraId="0A2C01C0">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before="0" w:after="0" w:line="360" w:lineRule="auto"/>
        <w:ind w:left="0" w:leftChars="0" w:right="0" w:rightChars="0" w:firstLine="426" w:firstLineChars="200"/>
        <w:jc w:val="center"/>
        <w:textAlignment w:val="baseline"/>
        <w:outlineLvl w:val="9"/>
        <w:rPr>
          <w:rFonts w:hint="eastAsia" w:ascii="宋体" w:hAnsi="宋体" w:eastAsia="宋体" w:cs="宋体"/>
          <w:b/>
          <w:bCs/>
          <w:spacing w:val="1"/>
          <w:sz w:val="21"/>
          <w:szCs w:val="21"/>
          <w:lang w:val="en-US" w:eastAsia="zh-CN"/>
        </w:rPr>
      </w:pPr>
      <w:r>
        <w:rPr>
          <w:rFonts w:hint="eastAsia" w:ascii="宋体" w:hAnsi="宋体" w:eastAsia="宋体" w:cs="宋体"/>
          <w:b/>
          <w:bCs/>
          <w:spacing w:val="1"/>
          <w:sz w:val="21"/>
          <w:szCs w:val="21"/>
          <w:lang w:val="en-US" w:eastAsia="zh-CN"/>
        </w:rPr>
        <w:t>表6  管口端面倾斜值 (mm)</w:t>
      </w:r>
    </w:p>
    <w:tbl>
      <w:tblPr>
        <w:tblStyle w:val="44"/>
        <w:tblW w:w="6415"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3265"/>
        <w:gridCol w:w="3150"/>
      </w:tblGrid>
      <w:tr w14:paraId="049D8CC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265" w:type="dxa"/>
            <w:tcBorders>
              <w:bottom w:val="single" w:color="000000" w:sz="8" w:space="0"/>
              <w:right w:val="single" w:color="000000" w:sz="8" w:space="0"/>
            </w:tcBorders>
            <w:vAlign w:val="center"/>
          </w:tcPr>
          <w:p w14:paraId="6EA90E3F">
            <w:pPr>
              <w:jc w:val="center"/>
              <w:rPr>
                <w:rFonts w:hint="eastAsia" w:ascii="宋体" w:hAnsi="宋体" w:eastAsia="宋体" w:cs="宋体"/>
                <w:sz w:val="18"/>
                <w:szCs w:val="18"/>
              </w:rPr>
            </w:pPr>
            <w:r>
              <w:rPr>
                <w:rFonts w:hint="eastAsia" w:ascii="宋体" w:hAnsi="宋体" w:eastAsia="宋体" w:cs="宋体"/>
                <w:sz w:val="18"/>
                <w:szCs w:val="18"/>
              </w:rPr>
              <w:t>公称直径d</w:t>
            </w:r>
          </w:p>
        </w:tc>
        <w:tc>
          <w:tcPr>
            <w:tcW w:w="3150" w:type="dxa"/>
            <w:tcBorders>
              <w:left w:val="single" w:color="000000" w:sz="8" w:space="0"/>
              <w:bottom w:val="single" w:color="000000" w:sz="8" w:space="0"/>
            </w:tcBorders>
            <w:vAlign w:val="center"/>
          </w:tcPr>
          <w:p w14:paraId="7474B224">
            <w:pPr>
              <w:jc w:val="center"/>
              <w:rPr>
                <w:rFonts w:hint="eastAsia" w:ascii="宋体" w:hAnsi="宋体" w:eastAsia="宋体" w:cs="宋体"/>
                <w:sz w:val="18"/>
                <w:szCs w:val="18"/>
              </w:rPr>
            </w:pPr>
            <w:r>
              <w:rPr>
                <w:rFonts w:hint="eastAsia" w:ascii="宋体" w:hAnsi="宋体" w:eastAsia="宋体" w:cs="宋体"/>
                <w:sz w:val="18"/>
                <w:szCs w:val="18"/>
              </w:rPr>
              <w:t>端面倾斜值Af</w:t>
            </w:r>
          </w:p>
        </w:tc>
      </w:tr>
      <w:tr w14:paraId="7B5AE48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265" w:type="dxa"/>
            <w:tcBorders>
              <w:top w:val="single" w:color="000000" w:sz="8" w:space="0"/>
              <w:bottom w:val="single" w:color="000000" w:sz="8" w:space="0"/>
              <w:right w:val="single" w:color="000000" w:sz="8" w:space="0"/>
            </w:tcBorders>
            <w:vAlign w:val="center"/>
          </w:tcPr>
          <w:p w14:paraId="3A066847">
            <w:pPr>
              <w:jc w:val="center"/>
              <w:rPr>
                <w:rFonts w:hint="eastAsia" w:ascii="宋体" w:hAnsi="宋体" w:eastAsia="宋体" w:cs="宋体"/>
                <w:sz w:val="18"/>
                <w:szCs w:val="18"/>
              </w:rPr>
            </w:pPr>
            <w:r>
              <w:rPr>
                <w:rFonts w:hint="eastAsia" w:ascii="宋体" w:hAnsi="宋体" w:eastAsia="宋体" w:cs="宋体"/>
                <w:sz w:val="18"/>
                <w:szCs w:val="18"/>
              </w:rPr>
              <w:t>d≤60</w:t>
            </w:r>
          </w:p>
        </w:tc>
        <w:tc>
          <w:tcPr>
            <w:tcW w:w="3150" w:type="dxa"/>
            <w:tcBorders>
              <w:top w:val="single" w:color="000000" w:sz="8" w:space="0"/>
              <w:left w:val="single" w:color="000000" w:sz="8" w:space="0"/>
              <w:bottom w:val="single" w:color="000000" w:sz="8" w:space="0"/>
            </w:tcBorders>
            <w:vAlign w:val="center"/>
          </w:tcPr>
          <w:p w14:paraId="5AFA0E16">
            <w:pPr>
              <w:jc w:val="center"/>
              <w:rPr>
                <w:rFonts w:hint="eastAsia" w:ascii="宋体" w:hAnsi="宋体" w:eastAsia="宋体" w:cs="宋体"/>
                <w:sz w:val="18"/>
                <w:szCs w:val="18"/>
              </w:rPr>
            </w:pPr>
            <w:r>
              <w:rPr>
                <w:rFonts w:hint="eastAsia" w:ascii="宋体" w:hAnsi="宋体" w:eastAsia="宋体" w:cs="宋体"/>
                <w:sz w:val="18"/>
                <w:szCs w:val="18"/>
              </w:rPr>
              <w:t>≤0.5</w:t>
            </w:r>
          </w:p>
        </w:tc>
      </w:tr>
      <w:tr w14:paraId="3B4D953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265" w:type="dxa"/>
            <w:tcBorders>
              <w:top w:val="single" w:color="000000" w:sz="8" w:space="0"/>
              <w:bottom w:val="single" w:color="000000" w:sz="8" w:space="0"/>
              <w:right w:val="single" w:color="000000" w:sz="8" w:space="0"/>
            </w:tcBorders>
            <w:vAlign w:val="center"/>
          </w:tcPr>
          <w:p w14:paraId="53187C0D">
            <w:pPr>
              <w:jc w:val="center"/>
              <w:rPr>
                <w:rFonts w:hint="eastAsia" w:ascii="宋体" w:hAnsi="宋体" w:eastAsia="宋体" w:cs="宋体"/>
                <w:sz w:val="18"/>
                <w:szCs w:val="18"/>
              </w:rPr>
            </w:pPr>
            <w:r>
              <w:rPr>
                <w:rFonts w:hint="eastAsia" w:ascii="宋体" w:hAnsi="宋体" w:eastAsia="宋体" w:cs="宋体"/>
                <w:sz w:val="18"/>
                <w:szCs w:val="18"/>
              </w:rPr>
              <w:t>60&lt;d≤108</w:t>
            </w:r>
          </w:p>
        </w:tc>
        <w:tc>
          <w:tcPr>
            <w:tcW w:w="3150" w:type="dxa"/>
            <w:tcBorders>
              <w:top w:val="single" w:color="000000" w:sz="8" w:space="0"/>
              <w:left w:val="single" w:color="000000" w:sz="8" w:space="0"/>
              <w:bottom w:val="single" w:color="000000" w:sz="8" w:space="0"/>
            </w:tcBorders>
            <w:vAlign w:val="center"/>
          </w:tcPr>
          <w:p w14:paraId="35190E6E">
            <w:pPr>
              <w:jc w:val="center"/>
              <w:rPr>
                <w:rFonts w:hint="eastAsia" w:ascii="宋体" w:hAnsi="宋体" w:eastAsia="宋体" w:cs="宋体"/>
                <w:sz w:val="18"/>
                <w:szCs w:val="18"/>
              </w:rPr>
            </w:pPr>
            <w:r>
              <w:rPr>
                <w:rFonts w:hint="eastAsia" w:ascii="宋体" w:hAnsi="宋体" w:eastAsia="宋体" w:cs="宋体"/>
                <w:sz w:val="18"/>
                <w:szCs w:val="18"/>
              </w:rPr>
              <w:t>≤0.8</w:t>
            </w:r>
          </w:p>
        </w:tc>
      </w:tr>
      <w:tr w14:paraId="61A2ED3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265" w:type="dxa"/>
            <w:tcBorders>
              <w:top w:val="single" w:color="000000" w:sz="8" w:space="0"/>
              <w:bottom w:val="single" w:color="000000" w:sz="8" w:space="0"/>
              <w:right w:val="single" w:color="000000" w:sz="8" w:space="0"/>
            </w:tcBorders>
            <w:vAlign w:val="center"/>
          </w:tcPr>
          <w:p w14:paraId="71394961">
            <w:pPr>
              <w:jc w:val="center"/>
              <w:rPr>
                <w:rFonts w:hint="eastAsia" w:ascii="宋体" w:hAnsi="宋体" w:eastAsia="宋体" w:cs="宋体"/>
                <w:sz w:val="18"/>
                <w:szCs w:val="18"/>
              </w:rPr>
            </w:pPr>
            <w:r>
              <w:rPr>
                <w:rFonts w:hint="eastAsia" w:ascii="宋体" w:hAnsi="宋体" w:eastAsia="宋体" w:cs="宋体"/>
                <w:sz w:val="18"/>
                <w:szCs w:val="18"/>
              </w:rPr>
              <w:t>108&lt;d≤159</w:t>
            </w:r>
          </w:p>
        </w:tc>
        <w:tc>
          <w:tcPr>
            <w:tcW w:w="3150" w:type="dxa"/>
            <w:tcBorders>
              <w:top w:val="single" w:color="000000" w:sz="8" w:space="0"/>
              <w:left w:val="single" w:color="000000" w:sz="8" w:space="0"/>
              <w:bottom w:val="single" w:color="000000" w:sz="8" w:space="0"/>
            </w:tcBorders>
            <w:vAlign w:val="center"/>
          </w:tcPr>
          <w:p w14:paraId="3B865D49">
            <w:pPr>
              <w:jc w:val="center"/>
              <w:rPr>
                <w:rFonts w:hint="eastAsia" w:ascii="宋体" w:hAnsi="宋体" w:eastAsia="宋体" w:cs="宋体"/>
                <w:sz w:val="18"/>
                <w:szCs w:val="18"/>
              </w:rPr>
            </w:pPr>
            <w:r>
              <w:rPr>
                <w:rFonts w:hint="eastAsia" w:ascii="宋体" w:hAnsi="宋体" w:eastAsia="宋体" w:cs="宋体"/>
                <w:sz w:val="18"/>
                <w:szCs w:val="18"/>
              </w:rPr>
              <w:t>≤1</w:t>
            </w:r>
          </w:p>
        </w:tc>
      </w:tr>
      <w:tr w14:paraId="218DD83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265" w:type="dxa"/>
            <w:tcBorders>
              <w:top w:val="single" w:color="000000" w:sz="8" w:space="0"/>
              <w:bottom w:val="single" w:color="000000" w:sz="8" w:space="0"/>
              <w:right w:val="single" w:color="000000" w:sz="8" w:space="0"/>
            </w:tcBorders>
            <w:shd w:val="clear" w:color="auto" w:fill="auto"/>
            <w:vAlign w:val="center"/>
          </w:tcPr>
          <w:p w14:paraId="66C3167C">
            <w:pPr>
              <w:jc w:val="center"/>
              <w:rPr>
                <w:rFonts w:hint="eastAsia" w:ascii="宋体" w:hAnsi="宋体" w:eastAsia="宋体" w:cs="宋体"/>
                <w:sz w:val="18"/>
                <w:szCs w:val="18"/>
                <w:lang w:val="en-US" w:eastAsia="en-US"/>
              </w:rPr>
            </w:pPr>
            <w:r>
              <w:rPr>
                <w:rFonts w:hint="eastAsia" w:ascii="宋体" w:hAnsi="宋体" w:eastAsia="宋体" w:cs="宋体"/>
                <w:sz w:val="18"/>
                <w:szCs w:val="18"/>
              </w:rPr>
              <w:t>159&lt;d≤219</w:t>
            </w:r>
          </w:p>
        </w:tc>
        <w:tc>
          <w:tcPr>
            <w:tcW w:w="3150" w:type="dxa"/>
            <w:tcBorders>
              <w:top w:val="single" w:color="000000" w:sz="8" w:space="0"/>
              <w:left w:val="single" w:color="000000" w:sz="8" w:space="0"/>
              <w:bottom w:val="single" w:color="000000" w:sz="8" w:space="0"/>
            </w:tcBorders>
            <w:shd w:val="clear" w:color="auto" w:fill="auto"/>
            <w:vAlign w:val="center"/>
          </w:tcPr>
          <w:p w14:paraId="02A3A02E">
            <w:pPr>
              <w:jc w:val="center"/>
              <w:rPr>
                <w:rFonts w:hint="eastAsia" w:ascii="宋体" w:hAnsi="宋体" w:eastAsia="宋体" w:cs="宋体"/>
                <w:sz w:val="18"/>
                <w:szCs w:val="18"/>
                <w:lang w:val="en-US" w:eastAsia="en-US"/>
              </w:rPr>
            </w:pPr>
            <w:r>
              <w:rPr>
                <w:rFonts w:hint="eastAsia" w:ascii="宋体" w:hAnsi="宋体" w:eastAsia="宋体" w:cs="宋体"/>
                <w:sz w:val="18"/>
                <w:szCs w:val="18"/>
              </w:rPr>
              <w:t>≤1.5</w:t>
            </w:r>
          </w:p>
        </w:tc>
      </w:tr>
      <w:tr w14:paraId="441CC05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265" w:type="dxa"/>
            <w:tcBorders>
              <w:top w:val="single" w:color="000000" w:sz="8" w:space="0"/>
              <w:right w:val="single" w:color="000000" w:sz="8" w:space="0"/>
            </w:tcBorders>
            <w:shd w:val="clear" w:color="auto" w:fill="auto"/>
            <w:vAlign w:val="center"/>
          </w:tcPr>
          <w:p w14:paraId="59D625F4">
            <w:pPr>
              <w:jc w:val="center"/>
              <w:rPr>
                <w:rFonts w:hint="eastAsia" w:ascii="宋体" w:hAnsi="宋体" w:eastAsia="宋体" w:cs="宋体"/>
                <w:sz w:val="18"/>
                <w:szCs w:val="18"/>
                <w:lang w:val="en-US" w:eastAsia="en-US"/>
              </w:rPr>
            </w:pPr>
            <w:r>
              <w:rPr>
                <w:rFonts w:hint="eastAsia" w:ascii="宋体" w:hAnsi="宋体" w:eastAsia="宋体" w:cs="宋体"/>
                <w:sz w:val="18"/>
                <w:szCs w:val="18"/>
              </w:rPr>
              <w:t>d&gt;219</w:t>
            </w:r>
          </w:p>
        </w:tc>
        <w:tc>
          <w:tcPr>
            <w:tcW w:w="3150" w:type="dxa"/>
            <w:tcBorders>
              <w:top w:val="single" w:color="000000" w:sz="8" w:space="0"/>
              <w:left w:val="single" w:color="000000" w:sz="8" w:space="0"/>
            </w:tcBorders>
            <w:shd w:val="clear" w:color="auto" w:fill="auto"/>
            <w:vAlign w:val="center"/>
          </w:tcPr>
          <w:p w14:paraId="5DA25864">
            <w:pPr>
              <w:jc w:val="center"/>
              <w:rPr>
                <w:rFonts w:hint="eastAsia" w:ascii="宋体" w:hAnsi="宋体" w:eastAsia="宋体" w:cs="宋体"/>
                <w:sz w:val="18"/>
                <w:szCs w:val="18"/>
                <w:lang w:val="en-US" w:eastAsia="en-US"/>
              </w:rPr>
            </w:pPr>
            <w:r>
              <w:rPr>
                <w:rFonts w:hint="eastAsia" w:ascii="宋体" w:hAnsi="宋体" w:eastAsia="宋体" w:cs="宋体"/>
                <w:sz w:val="18"/>
                <w:szCs w:val="18"/>
              </w:rPr>
              <w:t>≤2</w:t>
            </w:r>
          </w:p>
        </w:tc>
      </w:tr>
    </w:tbl>
    <w:p w14:paraId="2A0613BD">
      <w:pPr>
        <w:rPr>
          <w:rFonts w:hint="default" w:ascii="宋体" w:hAnsi="宋体" w:eastAsia="宋体" w:cs="宋体"/>
          <w:b/>
          <w:bCs/>
          <w:snapToGrid w:val="0"/>
          <w:color w:val="000000"/>
          <w:spacing w:val="1"/>
          <w:kern w:val="0"/>
          <w:sz w:val="21"/>
          <w:szCs w:val="21"/>
          <w:lang w:val="en-US" w:eastAsia="zh-CN" w:bidi="ar-SA"/>
        </w:rPr>
      </w:pPr>
    </w:p>
    <w:p w14:paraId="384E7623">
      <w:pPr>
        <w:pStyle w:val="2"/>
        <w:rPr>
          <w:rFonts w:hint="default"/>
          <w:lang w:val="en-US" w:eastAsia="zh-CN"/>
        </w:rPr>
      </w:pPr>
    </w:p>
    <w:p w14:paraId="533269B4">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left="0" w:leftChars="0" w:right="0" w:rightChars="0" w:firstLine="424" w:firstLineChars="200"/>
        <w:jc w:val="center"/>
        <w:textAlignment w:val="baseline"/>
        <w:outlineLvl w:val="9"/>
        <w:rPr>
          <w:rFonts w:hint="default" w:ascii="宋体" w:hAnsi="宋体" w:eastAsia="宋体" w:cs="宋体"/>
          <w:b/>
          <w:bCs/>
          <w:snapToGrid w:val="0"/>
          <w:color w:val="000000"/>
          <w:spacing w:val="1"/>
          <w:kern w:val="0"/>
          <w:sz w:val="21"/>
          <w:szCs w:val="21"/>
          <w:lang w:val="en-US" w:eastAsia="zh-CN" w:bidi="ar-SA"/>
        </w:rPr>
      </w:pPr>
      <w:r>
        <w:rPr>
          <w:rFonts w:hint="eastAsia" w:ascii="黑体" w:hAnsi="黑体" w:eastAsia="黑体" w:cs="黑体"/>
          <w:b w:val="0"/>
          <w:bCs w:val="0"/>
          <w:snapToGrid w:val="0"/>
          <w:color w:val="000000"/>
          <w:spacing w:val="1"/>
          <w:kern w:val="0"/>
          <w:sz w:val="21"/>
          <w:szCs w:val="21"/>
          <w:lang w:val="en-US" w:eastAsia="zh-CN" w:bidi="ar-SA"/>
        </w:rPr>
        <w:t>图1  管口端面倾斜示意</w:t>
      </w:r>
    </w:p>
    <w:p w14:paraId="621D7B29">
      <w:pPr>
        <w:pageBreakBefore w:val="0"/>
        <w:tabs>
          <w:tab w:val="left" w:pos="840"/>
          <w:tab w:val="left" w:pos="6930"/>
        </w:tabs>
        <w:wordWrap/>
        <w:overflowPunct/>
        <w:topLinePunct w:val="0"/>
        <w:bidi w:val="0"/>
        <w:spacing w:line="360" w:lineRule="auto"/>
        <w:ind w:left="0" w:leftChars="0" w:right="0" w:rightChars="0" w:firstLine="420" w:firstLineChars="200"/>
        <w:jc w:val="center"/>
        <w:outlineLvl w:val="9"/>
        <w:rPr>
          <w:position w:val="-27"/>
          <w:sz w:val="21"/>
          <w:szCs w:val="21"/>
        </w:rPr>
      </w:pPr>
      <w:r>
        <w:rPr>
          <w:position w:val="-27"/>
          <w:sz w:val="21"/>
          <w:szCs w:val="21"/>
        </w:rPr>
        <w:drawing>
          <wp:inline distT="0" distB="0" distL="0" distR="0">
            <wp:extent cx="1694180" cy="1009015"/>
            <wp:effectExtent l="0" t="0" r="635" b="5715"/>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31"/>
                    <a:stretch>
                      <a:fillRect/>
                    </a:stretch>
                  </pic:blipFill>
                  <pic:spPr>
                    <a:xfrm>
                      <a:off x="0" y="0"/>
                      <a:ext cx="1694180" cy="1009015"/>
                    </a:xfrm>
                    <a:prstGeom prst="rect">
                      <a:avLst/>
                    </a:prstGeom>
                  </pic:spPr>
                </pic:pic>
              </a:graphicData>
            </a:graphic>
          </wp:inline>
        </w:drawing>
      </w:r>
    </w:p>
    <w:p w14:paraId="0D19E253">
      <w:pPr>
        <w:pStyle w:val="2"/>
      </w:pPr>
    </w:p>
    <w:p w14:paraId="6951C5FB">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w:t>
      </w:r>
      <w:r>
        <w:rPr>
          <w:rFonts w:hint="eastAsia" w:ascii="宋体" w:hAnsi="宋体" w:eastAsia="宋体" w:cs="宋体"/>
          <w:spacing w:val="0"/>
          <w:sz w:val="21"/>
          <w:szCs w:val="21"/>
          <w:lang w:val="en-US" w:eastAsia="zh-CN"/>
        </w:rPr>
        <w:t>2</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 xml:space="preserve">6  </w:t>
      </w:r>
      <w:r>
        <w:rPr>
          <w:rFonts w:ascii="宋体" w:hAnsi="宋体" w:eastAsia="宋体" w:cs="宋体"/>
          <w:spacing w:val="0"/>
          <w:sz w:val="21"/>
          <w:szCs w:val="21"/>
        </w:rPr>
        <w:t>受热面管对口应内壁齐平，局部错口值不应超过壁厚的10%,且不大于1mm。</w:t>
      </w:r>
    </w:p>
    <w:p w14:paraId="6401D8E5">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w:t>
      </w:r>
      <w:r>
        <w:rPr>
          <w:rFonts w:hint="eastAsia" w:ascii="宋体" w:hAnsi="宋体" w:eastAsia="宋体" w:cs="宋体"/>
          <w:spacing w:val="0"/>
          <w:sz w:val="21"/>
          <w:szCs w:val="21"/>
          <w:lang w:val="en-US" w:eastAsia="zh-CN"/>
        </w:rPr>
        <w:t>2</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 xml:space="preserve">7  </w:t>
      </w:r>
      <w:r>
        <w:rPr>
          <w:rFonts w:ascii="宋体" w:hAnsi="宋体" w:eastAsia="宋体" w:cs="宋体"/>
          <w:spacing w:val="0"/>
          <w:sz w:val="21"/>
          <w:szCs w:val="21"/>
        </w:rPr>
        <w:t>受热面管对口偏折度应用直尺检查，距焊缝中心100mm处间隙不大于1mm。</w:t>
      </w:r>
    </w:p>
    <w:p w14:paraId="42F116C9">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w:t>
      </w:r>
      <w:r>
        <w:rPr>
          <w:rFonts w:hint="eastAsia" w:ascii="宋体" w:hAnsi="宋体" w:eastAsia="宋体" w:cs="宋体"/>
          <w:spacing w:val="0"/>
          <w:sz w:val="21"/>
          <w:szCs w:val="21"/>
          <w:lang w:val="en-US" w:eastAsia="zh-CN"/>
        </w:rPr>
        <w:t>2</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 xml:space="preserve">8  </w:t>
      </w:r>
      <w:r>
        <w:rPr>
          <w:rFonts w:ascii="宋体" w:hAnsi="宋体" w:eastAsia="宋体" w:cs="宋体"/>
          <w:spacing w:val="0"/>
          <w:sz w:val="21"/>
          <w:szCs w:val="21"/>
        </w:rPr>
        <w:t>受热面管的对接焊口，不得布置在管子弯曲部位，焊口距离管子弯曲起点不小于管子直径，且不小于100mm(焊接、锻制、铸造成型管件除外);距支吊架边缘不小于50mm。</w:t>
      </w:r>
    </w:p>
    <w:p w14:paraId="3B29BFC9">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w:t>
      </w:r>
      <w:r>
        <w:rPr>
          <w:rFonts w:hint="eastAsia" w:ascii="宋体" w:hAnsi="宋体" w:eastAsia="宋体" w:cs="宋体"/>
          <w:spacing w:val="0"/>
          <w:sz w:val="21"/>
          <w:szCs w:val="21"/>
          <w:lang w:val="en-US" w:eastAsia="zh-CN"/>
        </w:rPr>
        <w:t>2</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 xml:space="preserve">9  </w:t>
      </w:r>
      <w:r>
        <w:rPr>
          <w:rFonts w:ascii="宋体" w:hAnsi="宋体" w:eastAsia="宋体" w:cs="宋体"/>
          <w:spacing w:val="0"/>
          <w:sz w:val="21"/>
          <w:szCs w:val="21"/>
        </w:rPr>
        <w:t>受热面管直管部分相邻两焊缝间的距离不得小于2倍管子直径，且不应小于150mm。</w:t>
      </w:r>
    </w:p>
    <w:p w14:paraId="4BFBFEBC">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w:t>
      </w:r>
      <w:r>
        <w:rPr>
          <w:rFonts w:hint="eastAsia" w:ascii="宋体" w:hAnsi="宋体" w:eastAsia="宋体" w:cs="宋体"/>
          <w:spacing w:val="0"/>
          <w:sz w:val="21"/>
          <w:szCs w:val="21"/>
          <w:lang w:val="en-US" w:eastAsia="zh-CN"/>
        </w:rPr>
        <w:t>2</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 xml:space="preserve">10  </w:t>
      </w:r>
      <w:r>
        <w:rPr>
          <w:rFonts w:ascii="宋体" w:hAnsi="宋体" w:eastAsia="宋体" w:cs="宋体"/>
          <w:spacing w:val="0"/>
          <w:sz w:val="21"/>
          <w:szCs w:val="21"/>
        </w:rPr>
        <w:t>受热面组件吊装前，应复查各支点、吊点的位置和吊杆的尺寸。</w:t>
      </w:r>
    </w:p>
    <w:p w14:paraId="39E968A6">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w:t>
      </w:r>
      <w:r>
        <w:rPr>
          <w:rFonts w:hint="eastAsia" w:ascii="宋体" w:hAnsi="宋体" w:eastAsia="宋体" w:cs="宋体"/>
          <w:spacing w:val="0"/>
          <w:sz w:val="21"/>
          <w:szCs w:val="21"/>
          <w:lang w:val="en-US" w:eastAsia="zh-CN"/>
        </w:rPr>
        <w:t>2</w:t>
      </w:r>
      <w:r>
        <w:rPr>
          <w:rFonts w:ascii="宋体" w:hAnsi="宋体" w:eastAsia="宋体" w:cs="宋体"/>
          <w:spacing w:val="0"/>
          <w:sz w:val="21"/>
          <w:szCs w:val="21"/>
        </w:rPr>
        <w:t>.1</w:t>
      </w:r>
      <w:r>
        <w:rPr>
          <w:rFonts w:hint="eastAsia" w:ascii="宋体" w:hAnsi="宋体" w:eastAsia="宋体" w:cs="宋体"/>
          <w:spacing w:val="0"/>
          <w:sz w:val="21"/>
          <w:szCs w:val="21"/>
          <w:lang w:val="en-US" w:eastAsia="zh-CN"/>
        </w:rPr>
        <w:t xml:space="preserve">1  </w:t>
      </w:r>
      <w:r>
        <w:rPr>
          <w:rFonts w:ascii="宋体" w:hAnsi="宋体" w:eastAsia="宋体" w:cs="宋体"/>
          <w:spacing w:val="0"/>
          <w:sz w:val="21"/>
          <w:szCs w:val="21"/>
        </w:rPr>
        <w:t>受热面管在安装过程中应保持内部洁净，不得掉入任何杂物。</w:t>
      </w:r>
    </w:p>
    <w:p w14:paraId="740F890B">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w:t>
      </w:r>
      <w:r>
        <w:rPr>
          <w:rFonts w:hint="eastAsia" w:ascii="宋体" w:hAnsi="宋体" w:eastAsia="宋体" w:cs="宋体"/>
          <w:spacing w:val="0"/>
          <w:sz w:val="21"/>
          <w:szCs w:val="21"/>
          <w:lang w:val="en-US" w:eastAsia="zh-CN"/>
        </w:rPr>
        <w:t>2</w:t>
      </w:r>
      <w:r>
        <w:rPr>
          <w:rFonts w:ascii="宋体" w:hAnsi="宋体" w:eastAsia="宋体" w:cs="宋体"/>
          <w:spacing w:val="0"/>
          <w:sz w:val="21"/>
          <w:szCs w:val="21"/>
        </w:rPr>
        <w:t>.1</w:t>
      </w:r>
      <w:r>
        <w:rPr>
          <w:rFonts w:hint="eastAsia" w:ascii="宋体" w:hAnsi="宋体" w:eastAsia="宋体" w:cs="宋体"/>
          <w:spacing w:val="0"/>
          <w:sz w:val="21"/>
          <w:szCs w:val="21"/>
          <w:lang w:val="en-US" w:eastAsia="zh-CN"/>
        </w:rPr>
        <w:t xml:space="preserve">2  </w:t>
      </w:r>
      <w:r>
        <w:rPr>
          <w:rFonts w:ascii="宋体" w:hAnsi="宋体" w:eastAsia="宋体" w:cs="宋体"/>
          <w:spacing w:val="0"/>
          <w:sz w:val="21"/>
          <w:szCs w:val="21"/>
        </w:rPr>
        <w:t>受热面钢材加热温度应控制在钢材临界温度Ac₁以下，</w:t>
      </w:r>
      <w:r>
        <w:rPr>
          <w:rFonts w:hint="eastAsia" w:ascii="宋体" w:hAnsi="宋体" w:eastAsia="宋体" w:cs="宋体"/>
          <w:spacing w:val="0"/>
          <w:sz w:val="21"/>
          <w:szCs w:val="21"/>
          <w:lang w:val="en-US" w:eastAsia="zh-CN"/>
        </w:rPr>
        <w:t>应符合DL/T 5190.2-2019附录F的规定</w:t>
      </w:r>
      <w:r>
        <w:rPr>
          <w:rFonts w:ascii="宋体" w:hAnsi="宋体" w:eastAsia="宋体" w:cs="宋体"/>
          <w:spacing w:val="0"/>
          <w:sz w:val="21"/>
          <w:szCs w:val="21"/>
        </w:rPr>
        <w:t>。</w:t>
      </w:r>
    </w:p>
    <w:p w14:paraId="2A6EFBEF">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w:t>
      </w:r>
      <w:r>
        <w:rPr>
          <w:rFonts w:hint="eastAsia" w:ascii="宋体" w:hAnsi="宋体" w:eastAsia="宋体" w:cs="宋体"/>
          <w:spacing w:val="0"/>
          <w:sz w:val="21"/>
          <w:szCs w:val="21"/>
          <w:lang w:val="en-US" w:eastAsia="zh-CN"/>
        </w:rPr>
        <w:t>2</w:t>
      </w:r>
      <w:r>
        <w:rPr>
          <w:rFonts w:ascii="宋体" w:hAnsi="宋体" w:eastAsia="宋体" w:cs="宋体"/>
          <w:spacing w:val="0"/>
          <w:sz w:val="21"/>
          <w:szCs w:val="21"/>
        </w:rPr>
        <w:t>.1</w:t>
      </w:r>
      <w:r>
        <w:rPr>
          <w:rFonts w:hint="eastAsia" w:ascii="宋体" w:hAnsi="宋体" w:eastAsia="宋体" w:cs="宋体"/>
          <w:spacing w:val="0"/>
          <w:sz w:val="21"/>
          <w:szCs w:val="21"/>
          <w:lang w:val="en-US" w:eastAsia="zh-CN"/>
        </w:rPr>
        <w:t xml:space="preserve">3  </w:t>
      </w:r>
      <w:r>
        <w:rPr>
          <w:rFonts w:ascii="宋体" w:hAnsi="宋体" w:eastAsia="宋体" w:cs="宋体"/>
          <w:spacing w:val="0"/>
          <w:sz w:val="21"/>
          <w:szCs w:val="21"/>
        </w:rPr>
        <w:t>膜式受热面鳍片切割时应防止割伤管子，拼缝用的钢板材质及厚度，应符合</w:t>
      </w:r>
      <w:r>
        <w:rPr>
          <w:rFonts w:hint="eastAsia" w:ascii="宋体" w:hAnsi="宋体" w:eastAsia="宋体" w:cs="宋体"/>
          <w:spacing w:val="0"/>
          <w:sz w:val="21"/>
          <w:szCs w:val="21"/>
          <w:lang w:val="en-US" w:eastAsia="zh-CN"/>
        </w:rPr>
        <w:t>设计要求</w:t>
      </w:r>
      <w:r>
        <w:rPr>
          <w:rFonts w:ascii="宋体" w:hAnsi="宋体" w:eastAsia="宋体" w:cs="宋体"/>
          <w:spacing w:val="0"/>
          <w:sz w:val="21"/>
          <w:szCs w:val="21"/>
        </w:rPr>
        <w:t>。</w:t>
      </w:r>
    </w:p>
    <w:p w14:paraId="37A8352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right="0" w:rightChars="0"/>
        <w:jc w:val="left"/>
        <w:textAlignment w:val="baseline"/>
        <w:outlineLvl w:val="9"/>
        <w:rPr>
          <w:rFonts w:hint="eastAsia" w:ascii="黑体" w:hAnsi="黑体" w:eastAsia="黑体" w:cs="黑体"/>
          <w:lang w:val="en-US" w:eastAsia="zh-CN"/>
        </w:rPr>
      </w:pPr>
      <w:r>
        <w:rPr>
          <w:rFonts w:hint="eastAsia" w:ascii="黑体" w:hAnsi="黑体" w:eastAsia="黑体" w:cs="黑体"/>
          <w:lang w:val="en-US" w:eastAsia="zh-CN"/>
        </w:rPr>
        <w:t>5.3  汽包、汽水分离器和集箱</w:t>
      </w:r>
    </w:p>
    <w:p w14:paraId="539A252B">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w:t>
      </w:r>
      <w:r>
        <w:rPr>
          <w:rFonts w:hint="eastAsia" w:ascii="宋体" w:hAnsi="宋体" w:eastAsia="宋体" w:cs="宋体"/>
          <w:spacing w:val="0"/>
          <w:sz w:val="21"/>
          <w:szCs w:val="21"/>
          <w:lang w:val="en-US" w:eastAsia="zh-CN"/>
        </w:rPr>
        <w:t>3</w:t>
      </w:r>
      <w:r>
        <w:rPr>
          <w:rFonts w:ascii="宋体" w:hAnsi="宋体" w:eastAsia="宋体" w:cs="宋体"/>
          <w:spacing w:val="0"/>
          <w:sz w:val="21"/>
          <w:szCs w:val="21"/>
        </w:rPr>
        <w:t>.1</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汽包、汽水分离器及</w:t>
      </w:r>
      <w:r>
        <w:rPr>
          <w:rFonts w:hint="eastAsia" w:ascii="宋体" w:hAnsi="宋体" w:eastAsia="宋体" w:cs="宋体"/>
          <w:spacing w:val="0"/>
          <w:sz w:val="21"/>
          <w:szCs w:val="21"/>
          <w:lang w:eastAsia="zh-CN"/>
        </w:rPr>
        <w:t>集箱</w:t>
      </w:r>
      <w:r>
        <w:rPr>
          <w:rFonts w:ascii="宋体" w:hAnsi="宋体" w:eastAsia="宋体" w:cs="宋体"/>
          <w:spacing w:val="0"/>
          <w:sz w:val="21"/>
          <w:szCs w:val="21"/>
        </w:rPr>
        <w:t>的设备检查应符合下列规定：</w:t>
      </w:r>
    </w:p>
    <w:p w14:paraId="1092FDDA">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spacing w:val="0"/>
          <w:sz w:val="21"/>
          <w:szCs w:val="21"/>
          <w:lang w:eastAsia="zh-CN"/>
        </w:rPr>
      </w:pPr>
      <w:r>
        <w:rPr>
          <w:rFonts w:hint="eastAsia" w:ascii="宋体" w:hAnsi="宋体" w:eastAsia="宋体" w:cs="宋体"/>
          <w:spacing w:val="0"/>
          <w:sz w:val="21"/>
          <w:szCs w:val="21"/>
          <w:lang w:val="en-US" w:eastAsia="zh-CN"/>
        </w:rPr>
        <w:t>a)</w:t>
      </w:r>
      <w:r>
        <w:rPr>
          <w:rFonts w:ascii="宋体" w:hAnsi="宋体" w:eastAsia="宋体" w:cs="宋体"/>
          <w:spacing w:val="0"/>
          <w:sz w:val="21"/>
          <w:szCs w:val="21"/>
        </w:rPr>
        <w:t xml:space="preserve">  外观应无裂纹、重皮及疤痕、局部机械损伤</w:t>
      </w:r>
      <w:r>
        <w:rPr>
          <w:rFonts w:hint="eastAsia" w:ascii="宋体" w:hAnsi="宋体" w:eastAsia="宋体" w:cs="宋体"/>
          <w:spacing w:val="0"/>
          <w:sz w:val="21"/>
          <w:szCs w:val="21"/>
          <w:lang w:eastAsia="zh-CN"/>
        </w:rPr>
        <w:t>。</w:t>
      </w:r>
    </w:p>
    <w:p w14:paraId="3EBD63ED">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 xml:space="preserve">b）  </w:t>
      </w:r>
      <w:r>
        <w:rPr>
          <w:rFonts w:ascii="宋体" w:hAnsi="宋体" w:eastAsia="宋体" w:cs="宋体"/>
          <w:spacing w:val="0"/>
          <w:sz w:val="21"/>
          <w:szCs w:val="21"/>
        </w:rPr>
        <w:t>汽包、汽水分离器凹坑及麻坑深度不超过设计壁厚的10%且不应大于4mm,</w:t>
      </w:r>
      <w:r>
        <w:rPr>
          <w:rFonts w:hint="eastAsia" w:ascii="宋体" w:hAnsi="宋体" w:eastAsia="宋体" w:cs="宋体"/>
          <w:spacing w:val="0"/>
          <w:sz w:val="21"/>
          <w:szCs w:val="21"/>
          <w:lang w:eastAsia="zh-CN"/>
        </w:rPr>
        <w:t>集箱</w:t>
      </w:r>
      <w:r>
        <w:rPr>
          <w:rFonts w:ascii="宋体" w:hAnsi="宋体" w:eastAsia="宋体" w:cs="宋体"/>
          <w:spacing w:val="0"/>
          <w:sz w:val="21"/>
          <w:szCs w:val="21"/>
        </w:rPr>
        <w:t>凹坑及麻坑深度不应大于1mm。</w:t>
      </w:r>
    </w:p>
    <w:p w14:paraId="18780A49">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c)</w:t>
      </w:r>
      <w:r>
        <w:rPr>
          <w:rFonts w:ascii="宋体" w:hAnsi="宋体" w:eastAsia="宋体" w:cs="宋体"/>
          <w:spacing w:val="0"/>
          <w:sz w:val="21"/>
          <w:szCs w:val="21"/>
        </w:rPr>
        <w:t xml:space="preserve">  内外部组装部件应齐全、安装位置正确、固定牢固。</w:t>
      </w:r>
    </w:p>
    <w:p w14:paraId="1828B05C">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pPr>
      <w:r>
        <w:rPr>
          <w:rFonts w:hint="eastAsia" w:ascii="宋体" w:hAnsi="宋体" w:eastAsia="宋体" w:cs="宋体"/>
          <w:spacing w:val="0"/>
          <w:sz w:val="21"/>
          <w:szCs w:val="21"/>
          <w:lang w:val="en-US" w:eastAsia="zh-CN"/>
        </w:rPr>
        <w:t>d)</w:t>
      </w:r>
      <w:r>
        <w:rPr>
          <w:rFonts w:ascii="宋体" w:hAnsi="宋体" w:eastAsia="宋体" w:cs="宋体"/>
          <w:spacing w:val="0"/>
          <w:sz w:val="21"/>
          <w:szCs w:val="21"/>
        </w:rPr>
        <w:t xml:space="preserve">  接管座的尺寸应符合设计要求。</w:t>
      </w:r>
    </w:p>
    <w:p w14:paraId="670E359F">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e)</w:t>
      </w:r>
      <w:r>
        <w:rPr>
          <w:rFonts w:ascii="宋体" w:hAnsi="宋体" w:eastAsia="宋体" w:cs="宋体"/>
          <w:spacing w:val="0"/>
          <w:sz w:val="21"/>
          <w:szCs w:val="21"/>
        </w:rPr>
        <w:t xml:space="preserve">  支座和吊挂装置应完好，起吊耳板的连接焊缝应无裂纹、咬边。</w:t>
      </w:r>
    </w:p>
    <w:p w14:paraId="7FB74EAA">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e)</w:t>
      </w:r>
      <w:r>
        <w:rPr>
          <w:rFonts w:ascii="宋体" w:hAnsi="宋体" w:eastAsia="宋体" w:cs="宋体"/>
          <w:spacing w:val="0"/>
          <w:sz w:val="21"/>
          <w:szCs w:val="21"/>
        </w:rPr>
        <w:t xml:space="preserve">  内部清洁、无杂物，设置有节流装置的</w:t>
      </w:r>
      <w:r>
        <w:rPr>
          <w:rFonts w:hint="eastAsia" w:ascii="宋体" w:hAnsi="宋体" w:eastAsia="宋体" w:cs="宋体"/>
          <w:spacing w:val="0"/>
          <w:sz w:val="21"/>
          <w:szCs w:val="21"/>
          <w:lang w:eastAsia="zh-CN"/>
        </w:rPr>
        <w:t>集箱</w:t>
      </w:r>
      <w:r>
        <w:rPr>
          <w:rFonts w:ascii="宋体" w:hAnsi="宋体" w:eastAsia="宋体" w:cs="宋体"/>
          <w:spacing w:val="0"/>
          <w:sz w:val="21"/>
          <w:szCs w:val="21"/>
        </w:rPr>
        <w:t>应使用内窥镜检查，并彻底清除钻孔底片。</w:t>
      </w:r>
    </w:p>
    <w:p w14:paraId="2CDB78FB">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f)</w:t>
      </w:r>
      <w:r>
        <w:rPr>
          <w:rFonts w:ascii="宋体" w:hAnsi="宋体" w:eastAsia="宋体" w:cs="宋体"/>
          <w:spacing w:val="0"/>
          <w:sz w:val="21"/>
          <w:szCs w:val="21"/>
        </w:rPr>
        <w:t xml:space="preserve">  汽包全长的弯曲度应不大于20mm。</w:t>
      </w:r>
    </w:p>
    <w:p w14:paraId="4EDF5B60">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g)</w:t>
      </w:r>
      <w:r>
        <w:rPr>
          <w:rFonts w:ascii="宋体" w:hAnsi="宋体" w:eastAsia="宋体" w:cs="宋体"/>
          <w:spacing w:val="0"/>
          <w:sz w:val="21"/>
          <w:szCs w:val="21"/>
        </w:rPr>
        <w:t xml:space="preserve">  汽包人孔密封面应平整光洁，无径向贯穿性伤痕，局部伤痕深度不大于0.5mm。</w:t>
      </w:r>
    </w:p>
    <w:p w14:paraId="21FF9E2B">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w:t>
      </w:r>
      <w:r>
        <w:rPr>
          <w:rFonts w:hint="eastAsia" w:ascii="宋体" w:hAnsi="宋体" w:eastAsia="宋体" w:cs="宋体"/>
          <w:spacing w:val="0"/>
          <w:sz w:val="21"/>
          <w:szCs w:val="21"/>
          <w:lang w:val="en-US" w:eastAsia="zh-CN"/>
        </w:rPr>
        <w:t>3</w:t>
      </w:r>
      <w:r>
        <w:rPr>
          <w:rFonts w:ascii="宋体" w:hAnsi="宋体" w:eastAsia="宋体" w:cs="宋体"/>
          <w:spacing w:val="0"/>
          <w:sz w:val="21"/>
          <w:szCs w:val="21"/>
        </w:rPr>
        <w:t>.2</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汽包、汽水分离器、</w:t>
      </w:r>
      <w:r>
        <w:rPr>
          <w:rFonts w:hint="eastAsia" w:ascii="宋体" w:hAnsi="宋体" w:eastAsia="宋体" w:cs="宋体"/>
          <w:spacing w:val="0"/>
          <w:sz w:val="21"/>
          <w:szCs w:val="21"/>
          <w:lang w:eastAsia="zh-CN"/>
        </w:rPr>
        <w:t>集箱</w:t>
      </w:r>
      <w:r>
        <w:rPr>
          <w:rFonts w:ascii="宋体" w:hAnsi="宋体" w:eastAsia="宋体" w:cs="宋体"/>
          <w:spacing w:val="0"/>
          <w:sz w:val="21"/>
          <w:szCs w:val="21"/>
        </w:rPr>
        <w:t>吊装应在锅炉钢结构找正和固定完毕后方可进行；汽包、汽水分离器、</w:t>
      </w:r>
      <w:r>
        <w:rPr>
          <w:rFonts w:hint="eastAsia" w:ascii="宋体" w:hAnsi="宋体" w:eastAsia="宋体" w:cs="宋体"/>
          <w:spacing w:val="0"/>
          <w:sz w:val="21"/>
          <w:szCs w:val="21"/>
          <w:lang w:eastAsia="zh-CN"/>
        </w:rPr>
        <w:t>集箱</w:t>
      </w:r>
      <w:r>
        <w:rPr>
          <w:rFonts w:ascii="宋体" w:hAnsi="宋体" w:eastAsia="宋体" w:cs="宋体"/>
          <w:spacing w:val="0"/>
          <w:sz w:val="21"/>
          <w:szCs w:val="21"/>
        </w:rPr>
        <w:t>安装找正时，安装标高应以钢架1m标高线为基准，根据已复核过的汽包、汽水分离器、</w:t>
      </w:r>
      <w:r>
        <w:rPr>
          <w:rFonts w:hint="eastAsia" w:ascii="宋体" w:hAnsi="宋体" w:eastAsia="宋体" w:cs="宋体"/>
          <w:spacing w:val="0"/>
          <w:sz w:val="21"/>
          <w:szCs w:val="21"/>
          <w:lang w:eastAsia="zh-CN"/>
        </w:rPr>
        <w:t>集箱</w:t>
      </w:r>
      <w:r>
        <w:rPr>
          <w:rFonts w:ascii="宋体" w:hAnsi="宋体" w:eastAsia="宋体" w:cs="宋体"/>
          <w:spacing w:val="0"/>
          <w:sz w:val="21"/>
          <w:szCs w:val="21"/>
        </w:rPr>
        <w:t>上的中心线进行测量。</w:t>
      </w:r>
    </w:p>
    <w:p w14:paraId="4A9C70B7">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w:t>
      </w:r>
      <w:r>
        <w:rPr>
          <w:rFonts w:hint="eastAsia" w:ascii="宋体" w:hAnsi="宋体" w:eastAsia="宋体" w:cs="宋体"/>
          <w:spacing w:val="0"/>
          <w:sz w:val="21"/>
          <w:szCs w:val="21"/>
          <w:lang w:val="en-US" w:eastAsia="zh-CN"/>
        </w:rPr>
        <w:t>3</w:t>
      </w:r>
      <w:r>
        <w:rPr>
          <w:rFonts w:ascii="宋体" w:hAnsi="宋体" w:eastAsia="宋体" w:cs="宋体"/>
          <w:spacing w:val="0"/>
          <w:sz w:val="21"/>
          <w:szCs w:val="21"/>
        </w:rPr>
        <w:t>.3</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汽包、汽水分离器、</w:t>
      </w:r>
      <w:r>
        <w:rPr>
          <w:rFonts w:hint="eastAsia" w:ascii="宋体" w:hAnsi="宋体" w:eastAsia="宋体" w:cs="宋体"/>
          <w:spacing w:val="0"/>
          <w:sz w:val="21"/>
          <w:szCs w:val="21"/>
          <w:lang w:eastAsia="zh-CN"/>
        </w:rPr>
        <w:t>集箱</w:t>
      </w:r>
      <w:r>
        <w:rPr>
          <w:rFonts w:ascii="宋体" w:hAnsi="宋体" w:eastAsia="宋体" w:cs="宋体"/>
          <w:spacing w:val="0"/>
          <w:sz w:val="21"/>
          <w:szCs w:val="21"/>
        </w:rPr>
        <w:t>等主要设备的安装允许偏差应符合表</w:t>
      </w:r>
      <w:r>
        <w:rPr>
          <w:rFonts w:hint="eastAsia" w:ascii="宋体" w:hAnsi="宋体" w:eastAsia="宋体" w:cs="宋体"/>
          <w:spacing w:val="0"/>
          <w:sz w:val="21"/>
          <w:szCs w:val="21"/>
          <w:lang w:val="en-US" w:eastAsia="zh-CN"/>
        </w:rPr>
        <w:t>7</w:t>
      </w:r>
      <w:r>
        <w:rPr>
          <w:rFonts w:ascii="宋体" w:hAnsi="宋体" w:eastAsia="宋体" w:cs="宋体"/>
          <w:spacing w:val="0"/>
          <w:sz w:val="21"/>
          <w:szCs w:val="21"/>
        </w:rPr>
        <w:t>的规定。</w:t>
      </w:r>
    </w:p>
    <w:p w14:paraId="0BC3DEA3">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right="0" w:rightChars="0"/>
        <w:jc w:val="center"/>
        <w:textAlignment w:val="baseline"/>
        <w:outlineLvl w:val="9"/>
        <w:rPr>
          <w:sz w:val="21"/>
          <w:szCs w:val="21"/>
        </w:rPr>
      </w:pPr>
      <w:r>
        <w:rPr>
          <w:rFonts w:hint="eastAsia" w:ascii="黑体" w:hAnsi="黑体" w:eastAsia="黑体" w:cs="黑体"/>
          <w:lang w:val="en-US" w:eastAsia="zh-CN"/>
        </w:rPr>
        <w:t>表7  汽包、汽水分离器、集箱等主要设备的安装允许偏差(mm)</w:t>
      </w:r>
    </w:p>
    <w:tbl>
      <w:tblPr>
        <w:tblStyle w:val="44"/>
        <w:tblW w:w="6650"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789"/>
        <w:gridCol w:w="1088"/>
        <w:gridCol w:w="3773"/>
      </w:tblGrid>
      <w:tr w14:paraId="153109B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877" w:type="dxa"/>
            <w:gridSpan w:val="2"/>
            <w:tcBorders>
              <w:bottom w:val="single" w:color="000000" w:sz="8" w:space="0"/>
              <w:right w:val="single" w:color="000000" w:sz="8" w:space="0"/>
            </w:tcBorders>
            <w:vAlign w:val="center"/>
          </w:tcPr>
          <w:p w14:paraId="70DE2F83">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宋体" w:hAnsi="宋体" w:eastAsia="宋体" w:cs="宋体"/>
                <w:sz w:val="18"/>
                <w:szCs w:val="18"/>
              </w:rPr>
            </w:pPr>
            <w:r>
              <w:rPr>
                <w:rFonts w:hint="eastAsia" w:ascii="宋体" w:hAnsi="宋体" w:eastAsia="宋体" w:cs="宋体"/>
                <w:sz w:val="18"/>
                <w:szCs w:val="18"/>
              </w:rPr>
              <w:t>检验项目</w:t>
            </w:r>
          </w:p>
        </w:tc>
        <w:tc>
          <w:tcPr>
            <w:tcW w:w="3773" w:type="dxa"/>
            <w:tcBorders>
              <w:left w:val="single" w:color="000000" w:sz="8" w:space="0"/>
              <w:bottom w:val="single" w:color="000000" w:sz="8" w:space="0"/>
            </w:tcBorders>
            <w:vAlign w:val="center"/>
          </w:tcPr>
          <w:p w14:paraId="6EBAA7E5">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宋体" w:hAnsi="宋体" w:eastAsia="宋体" w:cs="宋体"/>
                <w:sz w:val="18"/>
                <w:szCs w:val="18"/>
              </w:rPr>
            </w:pPr>
            <w:r>
              <w:rPr>
                <w:rFonts w:hint="eastAsia" w:ascii="宋体" w:hAnsi="宋体" w:eastAsia="宋体" w:cs="宋体"/>
                <w:sz w:val="18"/>
                <w:szCs w:val="18"/>
              </w:rPr>
              <w:t>允许偏差</w:t>
            </w:r>
          </w:p>
        </w:tc>
      </w:tr>
      <w:tr w14:paraId="2E3EC1B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877" w:type="dxa"/>
            <w:gridSpan w:val="2"/>
            <w:tcBorders>
              <w:top w:val="single" w:color="000000" w:sz="8" w:space="0"/>
              <w:bottom w:val="single" w:color="000000" w:sz="8" w:space="0"/>
              <w:right w:val="single" w:color="000000" w:sz="8" w:space="0"/>
            </w:tcBorders>
            <w:vAlign w:val="center"/>
          </w:tcPr>
          <w:p w14:paraId="18C29D26">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宋体" w:hAnsi="宋体" w:eastAsia="宋体" w:cs="宋体"/>
                <w:sz w:val="18"/>
                <w:szCs w:val="18"/>
              </w:rPr>
            </w:pPr>
            <w:r>
              <w:rPr>
                <w:rFonts w:hint="eastAsia" w:ascii="宋体" w:hAnsi="宋体" w:eastAsia="宋体" w:cs="宋体"/>
                <w:sz w:val="18"/>
                <w:szCs w:val="18"/>
              </w:rPr>
              <w:t>标高</w:t>
            </w:r>
          </w:p>
        </w:tc>
        <w:tc>
          <w:tcPr>
            <w:tcW w:w="3773" w:type="dxa"/>
            <w:tcBorders>
              <w:top w:val="single" w:color="000000" w:sz="8" w:space="0"/>
              <w:left w:val="single" w:color="000000" w:sz="8" w:space="0"/>
              <w:bottom w:val="single" w:color="000000" w:sz="8" w:space="0"/>
            </w:tcBorders>
            <w:vAlign w:val="center"/>
          </w:tcPr>
          <w:p w14:paraId="103D1DF7">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宋体" w:hAnsi="宋体" w:eastAsia="宋体" w:cs="宋体"/>
                <w:sz w:val="18"/>
                <w:szCs w:val="18"/>
              </w:rPr>
            </w:pPr>
            <w:r>
              <w:rPr>
                <w:rFonts w:hint="eastAsia" w:ascii="宋体" w:hAnsi="宋体" w:eastAsia="宋体" w:cs="宋体"/>
                <w:sz w:val="18"/>
                <w:szCs w:val="18"/>
              </w:rPr>
              <w:t>±5</w:t>
            </w:r>
          </w:p>
        </w:tc>
      </w:tr>
      <w:tr w14:paraId="21C8E86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789" w:type="dxa"/>
            <w:vMerge w:val="restart"/>
            <w:tcBorders>
              <w:top w:val="single" w:color="000000" w:sz="8" w:space="0"/>
              <w:bottom w:val="single" w:color="000000" w:sz="8" w:space="0"/>
              <w:right w:val="single" w:color="000000" w:sz="8" w:space="0"/>
            </w:tcBorders>
            <w:vAlign w:val="center"/>
          </w:tcPr>
          <w:p w14:paraId="22B1E65E">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宋体" w:hAnsi="宋体" w:eastAsia="宋体" w:cs="宋体"/>
                <w:sz w:val="18"/>
                <w:szCs w:val="18"/>
              </w:rPr>
            </w:pPr>
            <w:r>
              <w:rPr>
                <w:rFonts w:hint="eastAsia" w:ascii="宋体" w:hAnsi="宋体" w:eastAsia="宋体" w:cs="宋体"/>
                <w:sz w:val="18"/>
                <w:szCs w:val="18"/>
              </w:rPr>
              <w:t>水平</w:t>
            </w:r>
          </w:p>
        </w:tc>
        <w:tc>
          <w:tcPr>
            <w:tcW w:w="1088" w:type="dxa"/>
            <w:tcBorders>
              <w:top w:val="single" w:color="000000" w:sz="8" w:space="0"/>
              <w:left w:val="single" w:color="000000" w:sz="8" w:space="0"/>
              <w:bottom w:val="single" w:color="000000" w:sz="8" w:space="0"/>
              <w:right w:val="single" w:color="000000" w:sz="8" w:space="0"/>
            </w:tcBorders>
            <w:vAlign w:val="center"/>
          </w:tcPr>
          <w:p w14:paraId="41706DA3">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宋体" w:hAnsi="宋体" w:eastAsia="宋体" w:cs="宋体"/>
                <w:sz w:val="18"/>
                <w:szCs w:val="18"/>
              </w:rPr>
            </w:pPr>
            <w:r>
              <w:rPr>
                <w:rFonts w:hint="eastAsia" w:ascii="宋体" w:hAnsi="宋体" w:eastAsia="宋体" w:cs="宋体"/>
                <w:sz w:val="18"/>
                <w:szCs w:val="18"/>
              </w:rPr>
              <w:t>汽包</w:t>
            </w:r>
          </w:p>
        </w:tc>
        <w:tc>
          <w:tcPr>
            <w:tcW w:w="3773" w:type="dxa"/>
            <w:tcBorders>
              <w:top w:val="single" w:color="000000" w:sz="8" w:space="0"/>
              <w:left w:val="single" w:color="000000" w:sz="8" w:space="0"/>
              <w:bottom w:val="single" w:color="000000" w:sz="8" w:space="0"/>
            </w:tcBorders>
            <w:vAlign w:val="center"/>
          </w:tcPr>
          <w:p w14:paraId="6E5AC4CD">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宋体" w:hAnsi="宋体" w:eastAsia="宋体" w:cs="宋体"/>
                <w:sz w:val="18"/>
                <w:szCs w:val="18"/>
              </w:rPr>
            </w:pPr>
            <w:r>
              <w:rPr>
                <w:rFonts w:hint="eastAsia" w:ascii="宋体" w:hAnsi="宋体" w:eastAsia="宋体" w:cs="宋体"/>
                <w:sz w:val="18"/>
                <w:szCs w:val="18"/>
              </w:rPr>
              <w:t>2</w:t>
            </w:r>
          </w:p>
        </w:tc>
      </w:tr>
      <w:tr w14:paraId="0BAA4C7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789" w:type="dxa"/>
            <w:vMerge w:val="continue"/>
            <w:tcBorders>
              <w:top w:val="single" w:color="000000" w:sz="8" w:space="0"/>
              <w:bottom w:val="single" w:color="000000" w:sz="8" w:space="0"/>
              <w:right w:val="single" w:color="000000" w:sz="8" w:space="0"/>
            </w:tcBorders>
            <w:vAlign w:val="center"/>
          </w:tcPr>
          <w:p w14:paraId="65F88359">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宋体" w:hAnsi="宋体" w:eastAsia="宋体" w:cs="宋体"/>
                <w:sz w:val="18"/>
                <w:szCs w:val="18"/>
              </w:rPr>
            </w:pPr>
          </w:p>
        </w:tc>
        <w:tc>
          <w:tcPr>
            <w:tcW w:w="1088" w:type="dxa"/>
            <w:tcBorders>
              <w:top w:val="single" w:color="000000" w:sz="8" w:space="0"/>
              <w:left w:val="single" w:color="000000" w:sz="8" w:space="0"/>
              <w:bottom w:val="single" w:color="000000" w:sz="8" w:space="0"/>
              <w:right w:val="single" w:color="000000" w:sz="8" w:space="0"/>
            </w:tcBorders>
            <w:vAlign w:val="center"/>
          </w:tcPr>
          <w:p w14:paraId="38685E49">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宋体" w:hAnsi="宋体" w:eastAsia="宋体" w:cs="宋体"/>
                <w:sz w:val="18"/>
                <w:szCs w:val="18"/>
                <w:lang w:eastAsia="zh-CN"/>
              </w:rPr>
            </w:pPr>
            <w:r>
              <w:rPr>
                <w:rFonts w:hint="eastAsia" w:ascii="宋体" w:hAnsi="宋体" w:eastAsia="宋体" w:cs="宋体"/>
                <w:sz w:val="18"/>
                <w:szCs w:val="18"/>
                <w:lang w:eastAsia="zh-CN"/>
              </w:rPr>
              <w:t>集箱</w:t>
            </w:r>
          </w:p>
        </w:tc>
        <w:tc>
          <w:tcPr>
            <w:tcW w:w="3773" w:type="dxa"/>
            <w:tcBorders>
              <w:top w:val="single" w:color="000000" w:sz="8" w:space="0"/>
              <w:left w:val="single" w:color="000000" w:sz="8" w:space="0"/>
              <w:bottom w:val="single" w:color="000000" w:sz="8" w:space="0"/>
            </w:tcBorders>
            <w:vAlign w:val="center"/>
          </w:tcPr>
          <w:p w14:paraId="6CDDA628">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宋体" w:hAnsi="宋体" w:eastAsia="宋体" w:cs="宋体"/>
                <w:sz w:val="18"/>
                <w:szCs w:val="18"/>
              </w:rPr>
            </w:pPr>
            <w:r>
              <w:rPr>
                <w:rFonts w:hint="eastAsia" w:ascii="宋体" w:hAnsi="宋体" w:eastAsia="宋体" w:cs="宋体"/>
                <w:sz w:val="18"/>
                <w:szCs w:val="18"/>
              </w:rPr>
              <w:t>3</w:t>
            </w:r>
          </w:p>
        </w:tc>
      </w:tr>
      <w:tr w14:paraId="4C273B0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877" w:type="dxa"/>
            <w:gridSpan w:val="2"/>
            <w:tcBorders>
              <w:top w:val="single" w:color="000000" w:sz="8" w:space="0"/>
              <w:bottom w:val="single" w:color="000000" w:sz="8" w:space="0"/>
              <w:right w:val="single" w:color="000000" w:sz="8" w:space="0"/>
            </w:tcBorders>
            <w:vAlign w:val="center"/>
          </w:tcPr>
          <w:p w14:paraId="2070F409">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宋体" w:hAnsi="宋体" w:eastAsia="宋体" w:cs="宋体"/>
                <w:sz w:val="18"/>
                <w:szCs w:val="18"/>
              </w:rPr>
            </w:pPr>
            <w:r>
              <w:rPr>
                <w:rFonts w:hint="eastAsia" w:ascii="宋体" w:hAnsi="宋体" w:eastAsia="宋体" w:cs="宋体"/>
                <w:sz w:val="18"/>
                <w:szCs w:val="18"/>
              </w:rPr>
              <w:t>相互距离</w:t>
            </w:r>
          </w:p>
        </w:tc>
        <w:tc>
          <w:tcPr>
            <w:tcW w:w="3773" w:type="dxa"/>
            <w:tcBorders>
              <w:top w:val="single" w:color="000000" w:sz="8" w:space="0"/>
              <w:left w:val="single" w:color="000000" w:sz="8" w:space="0"/>
              <w:bottom w:val="single" w:color="000000" w:sz="8" w:space="0"/>
            </w:tcBorders>
            <w:vAlign w:val="center"/>
          </w:tcPr>
          <w:p w14:paraId="447DC7B2">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宋体" w:hAnsi="宋体" w:eastAsia="宋体" w:cs="宋体"/>
                <w:sz w:val="18"/>
                <w:szCs w:val="18"/>
              </w:rPr>
            </w:pPr>
            <w:r>
              <w:rPr>
                <w:rFonts w:hint="eastAsia" w:ascii="宋体" w:hAnsi="宋体" w:eastAsia="宋体" w:cs="宋体"/>
                <w:sz w:val="18"/>
                <w:szCs w:val="18"/>
              </w:rPr>
              <w:t>±5</w:t>
            </w:r>
          </w:p>
        </w:tc>
      </w:tr>
      <w:tr w14:paraId="0D61619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877" w:type="dxa"/>
            <w:gridSpan w:val="2"/>
            <w:tcBorders>
              <w:top w:val="single" w:color="000000" w:sz="8" w:space="0"/>
              <w:right w:val="single" w:color="000000" w:sz="8" w:space="0"/>
            </w:tcBorders>
            <w:vAlign w:val="center"/>
          </w:tcPr>
          <w:p w14:paraId="67E97413">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宋体" w:hAnsi="宋体" w:eastAsia="宋体" w:cs="宋体"/>
                <w:sz w:val="18"/>
                <w:szCs w:val="18"/>
              </w:rPr>
            </w:pPr>
            <w:r>
              <w:rPr>
                <w:rFonts w:hint="eastAsia" w:ascii="宋体" w:hAnsi="宋体" w:eastAsia="宋体" w:cs="宋体"/>
                <w:sz w:val="18"/>
                <w:szCs w:val="18"/>
              </w:rPr>
              <w:t>垂直度</w:t>
            </w:r>
          </w:p>
        </w:tc>
        <w:tc>
          <w:tcPr>
            <w:tcW w:w="3773" w:type="dxa"/>
            <w:tcBorders>
              <w:top w:val="single" w:color="000000" w:sz="8" w:space="0"/>
              <w:left w:val="single" w:color="000000" w:sz="8" w:space="0"/>
            </w:tcBorders>
            <w:vAlign w:val="center"/>
          </w:tcPr>
          <w:p w14:paraId="022988D7">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宋体" w:hAnsi="宋体" w:eastAsia="宋体" w:cs="宋体"/>
                <w:sz w:val="18"/>
                <w:szCs w:val="18"/>
              </w:rPr>
            </w:pPr>
            <w:r>
              <w:rPr>
                <w:rFonts w:hint="eastAsia" w:ascii="宋体" w:hAnsi="宋体" w:eastAsia="宋体" w:cs="宋体"/>
                <w:sz w:val="18"/>
                <w:szCs w:val="18"/>
              </w:rPr>
              <w:t>长度的1/1000,且不大于10</w:t>
            </w:r>
          </w:p>
        </w:tc>
      </w:tr>
    </w:tbl>
    <w:p w14:paraId="7CA19AD8">
      <w:pPr>
        <w:pageBreakBefore w:val="0"/>
        <w:tabs>
          <w:tab w:val="left" w:pos="840"/>
          <w:tab w:val="left" w:pos="6930"/>
        </w:tabs>
        <w:wordWrap/>
        <w:overflowPunct/>
        <w:topLinePunct w:val="0"/>
        <w:bidi w:val="0"/>
        <w:spacing w:line="360" w:lineRule="auto"/>
        <w:ind w:left="0" w:leftChars="0" w:right="0" w:rightChars="0" w:firstLine="392" w:firstLineChars="200"/>
        <w:jc w:val="left"/>
        <w:outlineLvl w:val="9"/>
        <w:rPr>
          <w:rFonts w:ascii="宋体" w:hAnsi="宋体" w:eastAsia="宋体" w:cs="宋体"/>
          <w:spacing w:val="-7"/>
          <w:sz w:val="21"/>
          <w:szCs w:val="21"/>
        </w:rPr>
      </w:pPr>
    </w:p>
    <w:p w14:paraId="680C3F2F">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w:t>
      </w:r>
      <w:r>
        <w:rPr>
          <w:rFonts w:hint="eastAsia" w:ascii="宋体" w:hAnsi="宋体" w:eastAsia="宋体" w:cs="宋体"/>
          <w:spacing w:val="0"/>
          <w:sz w:val="21"/>
          <w:szCs w:val="21"/>
          <w:lang w:val="en-US" w:eastAsia="zh-CN"/>
        </w:rPr>
        <w:t>3</w:t>
      </w:r>
      <w:r>
        <w:rPr>
          <w:rFonts w:ascii="宋体" w:hAnsi="宋体" w:eastAsia="宋体" w:cs="宋体"/>
          <w:spacing w:val="0"/>
          <w:sz w:val="21"/>
          <w:szCs w:val="21"/>
        </w:rPr>
        <w:t>.4</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汽包吊环在安装前应检查接触部位，接触角在90°内接触应良好、圆弧应吻合，且应符合</w:t>
      </w:r>
      <w:r>
        <w:rPr>
          <w:rFonts w:hint="eastAsia" w:ascii="宋体" w:hAnsi="宋体" w:eastAsia="宋体" w:cs="宋体"/>
          <w:spacing w:val="0"/>
          <w:sz w:val="21"/>
          <w:szCs w:val="21"/>
          <w:lang w:val="en-US" w:eastAsia="zh-CN"/>
        </w:rPr>
        <w:t>设计</w:t>
      </w:r>
      <w:r>
        <w:rPr>
          <w:rFonts w:ascii="宋体" w:hAnsi="宋体" w:eastAsia="宋体" w:cs="宋体"/>
          <w:spacing w:val="0"/>
          <w:sz w:val="21"/>
          <w:szCs w:val="21"/>
        </w:rPr>
        <w:t>要求。</w:t>
      </w:r>
    </w:p>
    <w:p w14:paraId="14731253">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w:t>
      </w:r>
      <w:r>
        <w:rPr>
          <w:rFonts w:hint="eastAsia" w:ascii="宋体" w:hAnsi="宋体" w:eastAsia="宋体" w:cs="宋体"/>
          <w:spacing w:val="0"/>
          <w:sz w:val="21"/>
          <w:szCs w:val="21"/>
          <w:lang w:val="en-US" w:eastAsia="zh-CN"/>
        </w:rPr>
        <w:t>3</w:t>
      </w:r>
      <w:r>
        <w:rPr>
          <w:rFonts w:ascii="宋体" w:hAnsi="宋体" w:eastAsia="宋体" w:cs="宋体"/>
          <w:spacing w:val="0"/>
          <w:sz w:val="21"/>
          <w:szCs w:val="21"/>
        </w:rPr>
        <w:t>.5</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 xml:space="preserve">汽包内部装置安装后应符合下列规定： </w:t>
      </w:r>
    </w:p>
    <w:p w14:paraId="2F344F61">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 xml:space="preserve">a)  </w:t>
      </w:r>
      <w:r>
        <w:rPr>
          <w:rFonts w:ascii="宋体" w:hAnsi="宋体" w:eastAsia="宋体" w:cs="宋体"/>
          <w:spacing w:val="0"/>
          <w:sz w:val="21"/>
          <w:szCs w:val="21"/>
        </w:rPr>
        <w:t>零部件的安装位置正确。</w:t>
      </w:r>
    </w:p>
    <w:p w14:paraId="0B3560E3">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 xml:space="preserve">b)  </w:t>
      </w:r>
      <w:r>
        <w:rPr>
          <w:rFonts w:ascii="宋体" w:hAnsi="宋体" w:eastAsia="宋体" w:cs="宋体"/>
          <w:spacing w:val="0"/>
          <w:sz w:val="21"/>
          <w:szCs w:val="21"/>
        </w:rPr>
        <w:t>蒸汽、给水等所有的连接隔板应严密不漏，焊缝无裂纹、无漏焊。</w:t>
      </w:r>
    </w:p>
    <w:p w14:paraId="3DEB5A1F">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 xml:space="preserve">c)  </w:t>
      </w:r>
      <w:r>
        <w:rPr>
          <w:rFonts w:ascii="宋体" w:hAnsi="宋体" w:eastAsia="宋体" w:cs="宋体"/>
          <w:spacing w:val="0"/>
          <w:sz w:val="21"/>
          <w:szCs w:val="21"/>
        </w:rPr>
        <w:t>所有法兰接合面应严密，连接件应有止退装置。</w:t>
      </w:r>
    </w:p>
    <w:p w14:paraId="34405FA4">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 xml:space="preserve">d)  </w:t>
      </w:r>
      <w:r>
        <w:rPr>
          <w:rFonts w:ascii="宋体" w:hAnsi="宋体" w:eastAsia="宋体" w:cs="宋体"/>
          <w:spacing w:val="0"/>
          <w:sz w:val="21"/>
          <w:szCs w:val="21"/>
        </w:rPr>
        <w:t>封闭前必须清除汽包内部的杂物。</w:t>
      </w:r>
    </w:p>
    <w:p w14:paraId="450552C5">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 xml:space="preserve">e)  </w:t>
      </w:r>
      <w:r>
        <w:rPr>
          <w:rFonts w:ascii="宋体" w:hAnsi="宋体" w:eastAsia="宋体" w:cs="宋体"/>
          <w:spacing w:val="0"/>
          <w:sz w:val="21"/>
          <w:szCs w:val="21"/>
        </w:rPr>
        <w:t>连接件安装后应点焊牢固。</w:t>
      </w:r>
    </w:p>
    <w:p w14:paraId="486FE4D8">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w:t>
      </w:r>
      <w:r>
        <w:rPr>
          <w:rFonts w:hint="eastAsia" w:ascii="宋体" w:hAnsi="宋体" w:eastAsia="宋体" w:cs="宋体"/>
          <w:spacing w:val="0"/>
          <w:sz w:val="21"/>
          <w:szCs w:val="21"/>
          <w:lang w:val="en-US" w:eastAsia="zh-CN"/>
        </w:rPr>
        <w:t>3</w:t>
      </w:r>
      <w:r>
        <w:rPr>
          <w:rFonts w:ascii="宋体" w:hAnsi="宋体" w:eastAsia="宋体" w:cs="宋体"/>
          <w:spacing w:val="0"/>
          <w:sz w:val="21"/>
          <w:szCs w:val="21"/>
        </w:rPr>
        <w:t>.6</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膨胀指示器安装应符合</w:t>
      </w:r>
      <w:r>
        <w:rPr>
          <w:rFonts w:hint="eastAsia" w:ascii="宋体" w:hAnsi="宋体" w:eastAsia="宋体" w:cs="宋体"/>
          <w:spacing w:val="0"/>
          <w:sz w:val="21"/>
          <w:szCs w:val="21"/>
          <w:lang w:val="en-US" w:eastAsia="zh-CN"/>
        </w:rPr>
        <w:t>设计</w:t>
      </w:r>
      <w:r>
        <w:rPr>
          <w:rFonts w:ascii="宋体" w:hAnsi="宋体" w:eastAsia="宋体" w:cs="宋体"/>
          <w:spacing w:val="0"/>
          <w:sz w:val="21"/>
          <w:szCs w:val="21"/>
        </w:rPr>
        <w:t>要求，应安装牢固、布置合理、指示正确</w:t>
      </w:r>
      <w:r>
        <w:rPr>
          <w:rFonts w:hint="eastAsia" w:ascii="宋体" w:hAnsi="宋体" w:eastAsia="宋体" w:cs="宋体"/>
          <w:spacing w:val="0"/>
          <w:sz w:val="21"/>
          <w:szCs w:val="21"/>
          <w:lang w:eastAsia="zh-CN"/>
        </w:rPr>
        <w:t>。</w:t>
      </w:r>
    </w:p>
    <w:p w14:paraId="627F18B0">
      <w:pPr>
        <w:pStyle w:val="5"/>
        <w:bidi w:val="0"/>
        <w:rPr>
          <w:rFonts w:hint="eastAsia"/>
          <w:lang w:val="en-US" w:eastAsia="zh-CN"/>
        </w:rPr>
      </w:pPr>
      <w:r>
        <w:rPr>
          <w:rFonts w:hint="eastAsia"/>
          <w:lang w:val="en-US" w:eastAsia="zh-CN"/>
        </w:rPr>
        <w:t>5.4  专项要求</w:t>
      </w:r>
    </w:p>
    <w:p w14:paraId="2BF9B602">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w:t>
      </w:r>
      <w:r>
        <w:rPr>
          <w:rFonts w:hint="eastAsia" w:ascii="宋体" w:hAnsi="宋体" w:eastAsia="宋体" w:cs="宋体"/>
          <w:spacing w:val="0"/>
          <w:sz w:val="21"/>
          <w:szCs w:val="21"/>
          <w:lang w:val="en-US" w:eastAsia="zh-CN"/>
        </w:rPr>
        <w:t>4.1</w:t>
      </w:r>
      <w:r>
        <w:rPr>
          <w:rFonts w:ascii="宋体" w:hAnsi="宋体" w:eastAsia="宋体" w:cs="宋体"/>
          <w:spacing w:val="0"/>
          <w:sz w:val="21"/>
          <w:szCs w:val="21"/>
        </w:rPr>
        <w:t>水冷壁</w:t>
      </w:r>
    </w:p>
    <w:p w14:paraId="22F5A44A">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 xml:space="preserve">a)  </w:t>
      </w:r>
      <w:r>
        <w:rPr>
          <w:rFonts w:ascii="宋体" w:hAnsi="宋体" w:eastAsia="宋体" w:cs="宋体"/>
          <w:spacing w:val="0"/>
          <w:sz w:val="21"/>
          <w:szCs w:val="21"/>
        </w:rPr>
        <w:t>水冷壁组合、安装的允许偏差应符合表</w:t>
      </w:r>
      <w:r>
        <w:rPr>
          <w:rFonts w:hint="eastAsia" w:ascii="宋体" w:hAnsi="宋体" w:eastAsia="宋体" w:cs="宋体"/>
          <w:spacing w:val="0"/>
          <w:sz w:val="21"/>
          <w:szCs w:val="21"/>
          <w:lang w:val="en-US" w:eastAsia="zh-CN"/>
        </w:rPr>
        <w:t>8</w:t>
      </w:r>
      <w:r>
        <w:rPr>
          <w:rFonts w:ascii="宋体" w:hAnsi="宋体" w:eastAsia="宋体" w:cs="宋体"/>
          <w:spacing w:val="0"/>
          <w:sz w:val="21"/>
          <w:szCs w:val="21"/>
        </w:rPr>
        <w:t>的规定。</w:t>
      </w:r>
    </w:p>
    <w:p w14:paraId="5D16C941">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right="0" w:rightChars="0"/>
        <w:jc w:val="center"/>
        <w:textAlignment w:val="baseline"/>
        <w:outlineLvl w:val="9"/>
        <w:rPr>
          <w:rFonts w:hint="eastAsia" w:ascii="黑体" w:hAnsi="黑体" w:eastAsia="黑体" w:cs="黑体"/>
          <w:lang w:val="en-US" w:eastAsia="zh-CN"/>
        </w:rPr>
      </w:pPr>
      <w:r>
        <w:rPr>
          <w:rFonts w:hint="eastAsia" w:ascii="黑体" w:hAnsi="黑体" w:eastAsia="黑体" w:cs="黑体"/>
          <w:lang w:val="en-US" w:eastAsia="zh-CN"/>
        </w:rPr>
        <w:t>表8  水冷壁组合、安装的允许偏差 (mm)</w:t>
      </w:r>
    </w:p>
    <w:tbl>
      <w:tblPr>
        <w:tblStyle w:val="44"/>
        <w:tblW w:w="6814"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193"/>
        <w:gridCol w:w="1635"/>
        <w:gridCol w:w="1993"/>
        <w:gridCol w:w="1993"/>
      </w:tblGrid>
      <w:tr w14:paraId="1FFEFD0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828" w:type="dxa"/>
            <w:gridSpan w:val="2"/>
            <w:vMerge w:val="restart"/>
            <w:tcBorders>
              <w:bottom w:val="single" w:color="000000" w:sz="8" w:space="0"/>
              <w:right w:val="single" w:color="000000" w:sz="8" w:space="0"/>
            </w:tcBorders>
            <w:vAlign w:val="center"/>
          </w:tcPr>
          <w:p w14:paraId="45E91773">
            <w:pPr>
              <w:jc w:val="center"/>
              <w:rPr>
                <w:rFonts w:hint="eastAsia" w:ascii="宋体" w:hAnsi="宋体" w:eastAsia="宋体" w:cs="宋体"/>
                <w:sz w:val="18"/>
                <w:szCs w:val="18"/>
              </w:rPr>
            </w:pPr>
            <w:r>
              <w:rPr>
                <w:rFonts w:hint="eastAsia" w:ascii="宋体" w:hAnsi="宋体" w:eastAsia="宋体" w:cs="宋体"/>
                <w:sz w:val="18"/>
                <w:szCs w:val="18"/>
              </w:rPr>
              <w:t>检查项目</w:t>
            </w:r>
          </w:p>
        </w:tc>
        <w:tc>
          <w:tcPr>
            <w:tcW w:w="3986" w:type="dxa"/>
            <w:gridSpan w:val="2"/>
            <w:tcBorders>
              <w:left w:val="single" w:color="000000" w:sz="8" w:space="0"/>
              <w:bottom w:val="single" w:color="000000" w:sz="8" w:space="0"/>
            </w:tcBorders>
            <w:vAlign w:val="center"/>
          </w:tcPr>
          <w:p w14:paraId="7B482B32">
            <w:pPr>
              <w:jc w:val="center"/>
              <w:rPr>
                <w:rFonts w:hint="eastAsia" w:ascii="宋体" w:hAnsi="宋体" w:eastAsia="宋体" w:cs="宋体"/>
                <w:sz w:val="18"/>
                <w:szCs w:val="18"/>
              </w:rPr>
            </w:pPr>
            <w:r>
              <w:rPr>
                <w:rFonts w:hint="eastAsia" w:ascii="宋体" w:hAnsi="宋体" w:eastAsia="宋体" w:cs="宋体"/>
                <w:sz w:val="18"/>
                <w:szCs w:val="18"/>
              </w:rPr>
              <w:t>允许偏差</w:t>
            </w:r>
          </w:p>
        </w:tc>
      </w:tr>
      <w:tr w14:paraId="5D04EDE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828" w:type="dxa"/>
            <w:gridSpan w:val="2"/>
            <w:vMerge w:val="continue"/>
            <w:tcBorders>
              <w:top w:val="single" w:color="000000" w:sz="8" w:space="0"/>
              <w:bottom w:val="single" w:color="000000" w:sz="8" w:space="0"/>
              <w:right w:val="single" w:color="000000" w:sz="8" w:space="0"/>
            </w:tcBorders>
            <w:vAlign w:val="center"/>
          </w:tcPr>
          <w:p w14:paraId="4B1037B4">
            <w:pPr>
              <w:jc w:val="center"/>
              <w:rPr>
                <w:rFonts w:hint="eastAsia" w:ascii="宋体" w:hAnsi="宋体" w:eastAsia="宋体" w:cs="宋体"/>
                <w:sz w:val="18"/>
                <w:szCs w:val="18"/>
              </w:rPr>
            </w:pPr>
          </w:p>
        </w:tc>
        <w:tc>
          <w:tcPr>
            <w:tcW w:w="1993" w:type="dxa"/>
            <w:tcBorders>
              <w:top w:val="single" w:color="000000" w:sz="8" w:space="0"/>
              <w:left w:val="single" w:color="000000" w:sz="8" w:space="0"/>
              <w:bottom w:val="single" w:color="000000" w:sz="8" w:space="0"/>
              <w:right w:val="single" w:color="000000" w:sz="8" w:space="0"/>
            </w:tcBorders>
            <w:vAlign w:val="center"/>
          </w:tcPr>
          <w:p w14:paraId="123B8FBE">
            <w:pPr>
              <w:jc w:val="center"/>
              <w:rPr>
                <w:rFonts w:hint="eastAsia" w:ascii="宋体" w:hAnsi="宋体" w:eastAsia="宋体" w:cs="宋体"/>
                <w:sz w:val="18"/>
                <w:szCs w:val="18"/>
              </w:rPr>
            </w:pPr>
            <w:r>
              <w:rPr>
                <w:rFonts w:hint="eastAsia" w:ascii="宋体" w:hAnsi="宋体" w:eastAsia="宋体" w:cs="宋体"/>
                <w:sz w:val="18"/>
                <w:szCs w:val="18"/>
              </w:rPr>
              <w:t>光  管</w:t>
            </w:r>
          </w:p>
        </w:tc>
        <w:tc>
          <w:tcPr>
            <w:tcW w:w="1993" w:type="dxa"/>
            <w:tcBorders>
              <w:top w:val="single" w:color="000000" w:sz="8" w:space="0"/>
              <w:left w:val="single" w:color="000000" w:sz="8" w:space="0"/>
              <w:bottom w:val="single" w:color="000000" w:sz="8" w:space="0"/>
            </w:tcBorders>
            <w:vAlign w:val="center"/>
          </w:tcPr>
          <w:p w14:paraId="2296D395">
            <w:pPr>
              <w:jc w:val="center"/>
              <w:rPr>
                <w:rFonts w:hint="eastAsia" w:ascii="宋体" w:hAnsi="宋体" w:eastAsia="宋体" w:cs="宋体"/>
                <w:sz w:val="18"/>
                <w:szCs w:val="18"/>
              </w:rPr>
            </w:pPr>
            <w:r>
              <w:rPr>
                <w:rFonts w:hint="eastAsia" w:ascii="宋体" w:hAnsi="宋体" w:eastAsia="宋体" w:cs="宋体"/>
                <w:sz w:val="18"/>
                <w:szCs w:val="18"/>
              </w:rPr>
              <w:t>鳍  片  管</w:t>
            </w:r>
          </w:p>
        </w:tc>
      </w:tr>
      <w:tr w14:paraId="249F1FE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828" w:type="dxa"/>
            <w:gridSpan w:val="2"/>
            <w:tcBorders>
              <w:top w:val="single" w:color="000000" w:sz="8" w:space="0"/>
              <w:bottom w:val="single" w:color="000000" w:sz="8" w:space="0"/>
              <w:right w:val="single" w:color="000000" w:sz="8" w:space="0"/>
            </w:tcBorders>
            <w:vAlign w:val="center"/>
          </w:tcPr>
          <w:p w14:paraId="384B262A">
            <w:pPr>
              <w:jc w:val="center"/>
              <w:rPr>
                <w:rFonts w:hint="eastAsia" w:ascii="宋体" w:hAnsi="宋体" w:eastAsia="宋体" w:cs="宋体"/>
                <w:sz w:val="18"/>
                <w:szCs w:val="18"/>
              </w:rPr>
            </w:pPr>
            <w:r>
              <w:rPr>
                <w:rFonts w:hint="eastAsia" w:ascii="宋体" w:hAnsi="宋体" w:eastAsia="宋体" w:cs="宋体"/>
                <w:sz w:val="18"/>
                <w:szCs w:val="18"/>
                <w:lang w:eastAsia="zh-CN"/>
              </w:rPr>
              <w:t>集箱</w:t>
            </w:r>
            <w:r>
              <w:rPr>
                <w:rFonts w:hint="eastAsia" w:ascii="宋体" w:hAnsi="宋体" w:eastAsia="宋体" w:cs="宋体"/>
                <w:sz w:val="18"/>
                <w:szCs w:val="18"/>
              </w:rPr>
              <w:t>水平度</w:t>
            </w:r>
          </w:p>
        </w:tc>
        <w:tc>
          <w:tcPr>
            <w:tcW w:w="1993" w:type="dxa"/>
            <w:tcBorders>
              <w:top w:val="single" w:color="000000" w:sz="8" w:space="0"/>
              <w:left w:val="single" w:color="000000" w:sz="8" w:space="0"/>
              <w:bottom w:val="single" w:color="000000" w:sz="8" w:space="0"/>
              <w:right w:val="single" w:color="000000" w:sz="8" w:space="0"/>
            </w:tcBorders>
            <w:vAlign w:val="center"/>
          </w:tcPr>
          <w:p w14:paraId="123600E6">
            <w:pPr>
              <w:jc w:val="center"/>
              <w:rPr>
                <w:rFonts w:hint="eastAsia" w:ascii="宋体" w:hAnsi="宋体" w:eastAsia="宋体" w:cs="宋体"/>
                <w:sz w:val="18"/>
                <w:szCs w:val="18"/>
              </w:rPr>
            </w:pPr>
            <w:r>
              <w:rPr>
                <w:rFonts w:hint="eastAsia" w:ascii="宋体" w:hAnsi="宋体" w:eastAsia="宋体" w:cs="宋体"/>
                <w:sz w:val="18"/>
                <w:szCs w:val="18"/>
              </w:rPr>
              <w:t>3</w:t>
            </w:r>
          </w:p>
        </w:tc>
        <w:tc>
          <w:tcPr>
            <w:tcW w:w="1993" w:type="dxa"/>
            <w:tcBorders>
              <w:top w:val="single" w:color="000000" w:sz="8" w:space="0"/>
              <w:left w:val="single" w:color="000000" w:sz="8" w:space="0"/>
              <w:bottom w:val="single" w:color="000000" w:sz="8" w:space="0"/>
            </w:tcBorders>
            <w:vAlign w:val="center"/>
          </w:tcPr>
          <w:p w14:paraId="542A8590">
            <w:pPr>
              <w:jc w:val="center"/>
              <w:rPr>
                <w:rFonts w:hint="eastAsia" w:ascii="宋体" w:hAnsi="宋体" w:eastAsia="宋体" w:cs="宋体"/>
                <w:sz w:val="18"/>
                <w:szCs w:val="18"/>
              </w:rPr>
            </w:pPr>
            <w:r>
              <w:rPr>
                <w:rFonts w:hint="eastAsia" w:ascii="宋体" w:hAnsi="宋体" w:eastAsia="宋体" w:cs="宋体"/>
                <w:sz w:val="18"/>
                <w:szCs w:val="18"/>
              </w:rPr>
              <w:t>3</w:t>
            </w:r>
          </w:p>
        </w:tc>
      </w:tr>
      <w:tr w14:paraId="180F2D9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828" w:type="dxa"/>
            <w:gridSpan w:val="2"/>
            <w:tcBorders>
              <w:top w:val="single" w:color="000000" w:sz="8" w:space="0"/>
              <w:bottom w:val="single" w:color="000000" w:sz="8" w:space="0"/>
              <w:right w:val="single" w:color="000000" w:sz="8" w:space="0"/>
            </w:tcBorders>
            <w:vAlign w:val="center"/>
          </w:tcPr>
          <w:p w14:paraId="77E602C1">
            <w:pPr>
              <w:jc w:val="center"/>
              <w:rPr>
                <w:rFonts w:hint="eastAsia" w:ascii="宋体" w:hAnsi="宋体" w:eastAsia="宋体" w:cs="宋体"/>
                <w:sz w:val="18"/>
                <w:szCs w:val="18"/>
              </w:rPr>
            </w:pPr>
            <w:r>
              <w:rPr>
                <w:rFonts w:hint="eastAsia" w:ascii="宋体" w:hAnsi="宋体" w:eastAsia="宋体" w:cs="宋体"/>
                <w:sz w:val="18"/>
                <w:szCs w:val="18"/>
              </w:rPr>
              <w:t>组件对角线</w:t>
            </w:r>
          </w:p>
        </w:tc>
        <w:tc>
          <w:tcPr>
            <w:tcW w:w="1993" w:type="dxa"/>
            <w:tcBorders>
              <w:top w:val="single" w:color="000000" w:sz="8" w:space="0"/>
              <w:left w:val="single" w:color="000000" w:sz="8" w:space="0"/>
              <w:bottom w:val="single" w:color="000000" w:sz="8" w:space="0"/>
              <w:right w:val="single" w:color="000000" w:sz="8" w:space="0"/>
            </w:tcBorders>
            <w:vAlign w:val="center"/>
          </w:tcPr>
          <w:p w14:paraId="4E2560C8">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993" w:type="dxa"/>
            <w:tcBorders>
              <w:top w:val="single" w:color="000000" w:sz="8" w:space="0"/>
              <w:left w:val="single" w:color="000000" w:sz="8" w:space="0"/>
              <w:bottom w:val="single" w:color="000000" w:sz="8" w:space="0"/>
            </w:tcBorders>
            <w:vAlign w:val="center"/>
          </w:tcPr>
          <w:p w14:paraId="73960D7E">
            <w:pPr>
              <w:jc w:val="center"/>
              <w:rPr>
                <w:rFonts w:hint="eastAsia" w:ascii="宋体" w:hAnsi="宋体" w:eastAsia="宋体" w:cs="宋体"/>
                <w:sz w:val="18"/>
                <w:szCs w:val="18"/>
              </w:rPr>
            </w:pPr>
            <w:r>
              <w:rPr>
                <w:rFonts w:hint="eastAsia" w:ascii="宋体" w:hAnsi="宋体" w:eastAsia="宋体" w:cs="宋体"/>
                <w:sz w:val="18"/>
                <w:szCs w:val="18"/>
              </w:rPr>
              <w:t>10</w:t>
            </w:r>
          </w:p>
        </w:tc>
      </w:tr>
      <w:tr w14:paraId="736B1F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193" w:type="dxa"/>
            <w:vMerge w:val="restart"/>
            <w:tcBorders>
              <w:top w:val="single" w:color="000000" w:sz="8" w:space="0"/>
              <w:bottom w:val="single" w:color="000000" w:sz="8" w:space="0"/>
              <w:right w:val="single" w:color="000000" w:sz="8" w:space="0"/>
            </w:tcBorders>
            <w:vAlign w:val="center"/>
          </w:tcPr>
          <w:p w14:paraId="7E9CF4CD">
            <w:pPr>
              <w:jc w:val="center"/>
              <w:rPr>
                <w:rFonts w:hint="eastAsia" w:ascii="宋体" w:hAnsi="宋体" w:eastAsia="宋体" w:cs="宋体"/>
                <w:sz w:val="18"/>
                <w:szCs w:val="18"/>
              </w:rPr>
            </w:pPr>
            <w:r>
              <w:rPr>
                <w:rFonts w:hint="eastAsia" w:ascii="宋体" w:hAnsi="宋体" w:eastAsia="宋体" w:cs="宋体"/>
                <w:sz w:val="18"/>
                <w:szCs w:val="18"/>
              </w:rPr>
              <w:t>组件宽度</w:t>
            </w:r>
          </w:p>
        </w:tc>
        <w:tc>
          <w:tcPr>
            <w:tcW w:w="1635" w:type="dxa"/>
            <w:tcBorders>
              <w:top w:val="single" w:color="000000" w:sz="8" w:space="0"/>
              <w:left w:val="single" w:color="000000" w:sz="8" w:space="0"/>
              <w:bottom w:val="single" w:color="000000" w:sz="8" w:space="0"/>
              <w:right w:val="single" w:color="000000" w:sz="8" w:space="0"/>
            </w:tcBorders>
            <w:vAlign w:val="center"/>
          </w:tcPr>
          <w:p w14:paraId="483C32F0">
            <w:pPr>
              <w:jc w:val="center"/>
              <w:rPr>
                <w:rFonts w:hint="eastAsia" w:ascii="宋体" w:hAnsi="宋体" w:eastAsia="宋体" w:cs="宋体"/>
                <w:sz w:val="18"/>
                <w:szCs w:val="18"/>
              </w:rPr>
            </w:pPr>
            <w:r>
              <w:rPr>
                <w:rFonts w:hint="eastAsia" w:ascii="宋体" w:hAnsi="宋体" w:eastAsia="宋体" w:cs="宋体"/>
                <w:sz w:val="18"/>
                <w:szCs w:val="18"/>
              </w:rPr>
              <w:t>全宽不大于3000</w:t>
            </w:r>
          </w:p>
        </w:tc>
        <w:tc>
          <w:tcPr>
            <w:tcW w:w="1993" w:type="dxa"/>
            <w:tcBorders>
              <w:top w:val="single" w:color="000000" w:sz="8" w:space="0"/>
              <w:left w:val="single" w:color="000000" w:sz="8" w:space="0"/>
              <w:bottom w:val="single" w:color="000000" w:sz="8" w:space="0"/>
              <w:right w:val="single" w:color="000000" w:sz="8" w:space="0"/>
            </w:tcBorders>
            <w:vAlign w:val="center"/>
          </w:tcPr>
          <w:p w14:paraId="19C16F87">
            <w:pPr>
              <w:jc w:val="center"/>
              <w:rPr>
                <w:rFonts w:hint="eastAsia" w:ascii="宋体" w:hAnsi="宋体" w:eastAsia="宋体" w:cs="宋体"/>
                <w:sz w:val="18"/>
                <w:szCs w:val="18"/>
              </w:rPr>
            </w:pPr>
            <w:r>
              <w:rPr>
                <w:rFonts w:hint="eastAsia" w:ascii="宋体" w:hAnsi="宋体" w:eastAsia="宋体" w:cs="宋体"/>
                <w:sz w:val="18"/>
                <w:szCs w:val="18"/>
              </w:rPr>
              <w:t>±3</w:t>
            </w:r>
          </w:p>
        </w:tc>
        <w:tc>
          <w:tcPr>
            <w:tcW w:w="1993" w:type="dxa"/>
            <w:tcBorders>
              <w:top w:val="single" w:color="000000" w:sz="8" w:space="0"/>
              <w:left w:val="single" w:color="000000" w:sz="8" w:space="0"/>
              <w:bottom w:val="single" w:color="000000" w:sz="8" w:space="0"/>
            </w:tcBorders>
            <w:vAlign w:val="center"/>
          </w:tcPr>
          <w:p w14:paraId="0912D786">
            <w:pPr>
              <w:jc w:val="center"/>
              <w:rPr>
                <w:rFonts w:hint="eastAsia" w:ascii="宋体" w:hAnsi="宋体" w:eastAsia="宋体" w:cs="宋体"/>
                <w:sz w:val="18"/>
                <w:szCs w:val="18"/>
              </w:rPr>
            </w:pPr>
            <w:r>
              <w:rPr>
                <w:rFonts w:hint="eastAsia" w:ascii="宋体" w:hAnsi="宋体" w:eastAsia="宋体" w:cs="宋体"/>
                <w:sz w:val="18"/>
                <w:szCs w:val="18"/>
              </w:rPr>
              <w:t>±5</w:t>
            </w:r>
          </w:p>
        </w:tc>
      </w:tr>
      <w:tr w14:paraId="582C4E1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193" w:type="dxa"/>
            <w:vMerge w:val="continue"/>
            <w:tcBorders>
              <w:top w:val="single" w:color="000000" w:sz="8" w:space="0"/>
              <w:bottom w:val="single" w:color="000000" w:sz="8" w:space="0"/>
              <w:right w:val="single" w:color="000000" w:sz="8" w:space="0"/>
            </w:tcBorders>
            <w:vAlign w:val="center"/>
          </w:tcPr>
          <w:p w14:paraId="6DFAF877">
            <w:pPr>
              <w:jc w:val="center"/>
              <w:rPr>
                <w:rFonts w:hint="eastAsia" w:ascii="宋体" w:hAnsi="宋体" w:eastAsia="宋体" w:cs="宋体"/>
                <w:sz w:val="18"/>
                <w:szCs w:val="18"/>
              </w:rPr>
            </w:pPr>
          </w:p>
        </w:tc>
        <w:tc>
          <w:tcPr>
            <w:tcW w:w="1635" w:type="dxa"/>
            <w:tcBorders>
              <w:top w:val="single" w:color="000000" w:sz="8" w:space="0"/>
              <w:left w:val="single" w:color="000000" w:sz="8" w:space="0"/>
              <w:bottom w:val="single" w:color="000000" w:sz="8" w:space="0"/>
              <w:right w:val="single" w:color="000000" w:sz="8" w:space="0"/>
            </w:tcBorders>
            <w:vAlign w:val="center"/>
          </w:tcPr>
          <w:p w14:paraId="0E781D3F">
            <w:pPr>
              <w:jc w:val="center"/>
              <w:rPr>
                <w:rFonts w:hint="eastAsia" w:ascii="宋体" w:hAnsi="宋体" w:eastAsia="宋体" w:cs="宋体"/>
                <w:sz w:val="18"/>
                <w:szCs w:val="18"/>
              </w:rPr>
            </w:pPr>
            <w:r>
              <w:rPr>
                <w:rFonts w:hint="eastAsia" w:ascii="宋体" w:hAnsi="宋体" w:eastAsia="宋体" w:cs="宋体"/>
                <w:sz w:val="18"/>
                <w:szCs w:val="18"/>
              </w:rPr>
              <w:t>全宽大于3000</w:t>
            </w:r>
          </w:p>
        </w:tc>
        <w:tc>
          <w:tcPr>
            <w:tcW w:w="1993" w:type="dxa"/>
            <w:tcBorders>
              <w:top w:val="single" w:color="000000" w:sz="8" w:space="0"/>
              <w:left w:val="single" w:color="000000" w:sz="8" w:space="0"/>
              <w:bottom w:val="single" w:color="000000" w:sz="8" w:space="0"/>
              <w:right w:val="single" w:color="000000" w:sz="8" w:space="0"/>
            </w:tcBorders>
            <w:vAlign w:val="center"/>
          </w:tcPr>
          <w:p w14:paraId="69DF30D0">
            <w:pPr>
              <w:jc w:val="center"/>
              <w:rPr>
                <w:rFonts w:hint="eastAsia" w:ascii="宋体" w:hAnsi="宋体" w:eastAsia="宋体" w:cs="宋体"/>
                <w:sz w:val="18"/>
                <w:szCs w:val="18"/>
              </w:rPr>
            </w:pPr>
            <w:r>
              <w:rPr>
                <w:rFonts w:hint="eastAsia" w:ascii="宋体" w:hAnsi="宋体" w:eastAsia="宋体" w:cs="宋体"/>
                <w:sz w:val="18"/>
                <w:szCs w:val="18"/>
              </w:rPr>
              <w:t>±5</w:t>
            </w:r>
          </w:p>
        </w:tc>
        <w:tc>
          <w:tcPr>
            <w:tcW w:w="1993" w:type="dxa"/>
            <w:tcBorders>
              <w:top w:val="single" w:color="000000" w:sz="8" w:space="0"/>
              <w:left w:val="single" w:color="000000" w:sz="8" w:space="0"/>
              <w:bottom w:val="single" w:color="000000" w:sz="8" w:space="0"/>
            </w:tcBorders>
            <w:vAlign w:val="center"/>
          </w:tcPr>
          <w:p w14:paraId="3201313B">
            <w:pPr>
              <w:jc w:val="center"/>
              <w:rPr>
                <w:rFonts w:hint="eastAsia" w:ascii="宋体" w:hAnsi="宋体" w:eastAsia="宋体" w:cs="宋体"/>
                <w:sz w:val="18"/>
                <w:szCs w:val="18"/>
              </w:rPr>
            </w:pPr>
            <w:r>
              <w:rPr>
                <w:rFonts w:hint="eastAsia" w:ascii="宋体" w:hAnsi="宋体" w:eastAsia="宋体" w:cs="宋体"/>
                <w:sz w:val="18"/>
                <w:szCs w:val="18"/>
              </w:rPr>
              <w:t>≤2/1000,且不大于10</w:t>
            </w:r>
          </w:p>
        </w:tc>
      </w:tr>
      <w:tr w14:paraId="02CF68F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828" w:type="dxa"/>
            <w:gridSpan w:val="2"/>
            <w:tcBorders>
              <w:top w:val="single" w:color="000000" w:sz="8" w:space="0"/>
              <w:bottom w:val="single" w:color="000000" w:sz="8" w:space="0"/>
              <w:right w:val="single" w:color="000000" w:sz="8" w:space="0"/>
            </w:tcBorders>
            <w:vAlign w:val="center"/>
          </w:tcPr>
          <w:p w14:paraId="5F0FB3C1">
            <w:pPr>
              <w:jc w:val="center"/>
              <w:rPr>
                <w:rFonts w:hint="eastAsia" w:ascii="宋体" w:hAnsi="宋体" w:eastAsia="宋体" w:cs="宋体"/>
                <w:sz w:val="18"/>
                <w:szCs w:val="18"/>
              </w:rPr>
            </w:pPr>
            <w:r>
              <w:rPr>
                <w:rFonts w:hint="eastAsia" w:ascii="宋体" w:hAnsi="宋体" w:eastAsia="宋体" w:cs="宋体"/>
                <w:sz w:val="18"/>
                <w:szCs w:val="18"/>
              </w:rPr>
              <w:t>燃烧器喷口纵横中心线</w:t>
            </w:r>
          </w:p>
        </w:tc>
        <w:tc>
          <w:tcPr>
            <w:tcW w:w="1993" w:type="dxa"/>
            <w:tcBorders>
              <w:top w:val="single" w:color="000000" w:sz="8" w:space="0"/>
              <w:left w:val="single" w:color="000000" w:sz="8" w:space="0"/>
              <w:bottom w:val="single" w:color="000000" w:sz="8" w:space="0"/>
              <w:right w:val="single" w:color="000000" w:sz="8" w:space="0"/>
            </w:tcBorders>
            <w:vAlign w:val="center"/>
          </w:tcPr>
          <w:p w14:paraId="557E61E5">
            <w:pPr>
              <w:jc w:val="center"/>
              <w:rPr>
                <w:rFonts w:hint="eastAsia" w:ascii="宋体" w:hAnsi="宋体" w:eastAsia="宋体" w:cs="宋体"/>
                <w:sz w:val="18"/>
                <w:szCs w:val="18"/>
              </w:rPr>
            </w:pPr>
            <w:r>
              <w:rPr>
                <w:rFonts w:hint="eastAsia" w:ascii="宋体" w:hAnsi="宋体" w:eastAsia="宋体" w:cs="宋体"/>
                <w:sz w:val="18"/>
                <w:szCs w:val="18"/>
              </w:rPr>
              <w:t>土10</w:t>
            </w:r>
          </w:p>
        </w:tc>
        <w:tc>
          <w:tcPr>
            <w:tcW w:w="1993" w:type="dxa"/>
            <w:tcBorders>
              <w:top w:val="single" w:color="000000" w:sz="8" w:space="0"/>
              <w:left w:val="single" w:color="000000" w:sz="8" w:space="0"/>
              <w:bottom w:val="single" w:color="000000" w:sz="8" w:space="0"/>
            </w:tcBorders>
            <w:vAlign w:val="center"/>
          </w:tcPr>
          <w:p w14:paraId="1B820F1A">
            <w:pPr>
              <w:jc w:val="center"/>
              <w:rPr>
                <w:rFonts w:hint="eastAsia" w:ascii="宋体" w:hAnsi="宋体" w:eastAsia="宋体" w:cs="宋体"/>
                <w:sz w:val="18"/>
                <w:szCs w:val="18"/>
              </w:rPr>
            </w:pPr>
            <w:r>
              <w:rPr>
                <w:rFonts w:hint="eastAsia" w:ascii="宋体" w:hAnsi="宋体" w:eastAsia="宋体" w:cs="宋体"/>
                <w:sz w:val="18"/>
                <w:szCs w:val="18"/>
              </w:rPr>
              <w:t>±10</w:t>
            </w:r>
          </w:p>
        </w:tc>
      </w:tr>
      <w:tr w14:paraId="03574BE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828" w:type="dxa"/>
            <w:gridSpan w:val="2"/>
            <w:tcBorders>
              <w:top w:val="single" w:color="000000" w:sz="8" w:space="0"/>
              <w:bottom w:val="single" w:color="000000" w:sz="8" w:space="0"/>
              <w:right w:val="single" w:color="000000" w:sz="8" w:space="0"/>
            </w:tcBorders>
            <w:vAlign w:val="center"/>
          </w:tcPr>
          <w:p w14:paraId="24680330">
            <w:pPr>
              <w:jc w:val="center"/>
              <w:rPr>
                <w:rFonts w:hint="eastAsia" w:ascii="宋体" w:hAnsi="宋体" w:eastAsia="宋体" w:cs="宋体"/>
                <w:sz w:val="18"/>
                <w:szCs w:val="18"/>
              </w:rPr>
            </w:pPr>
            <w:r>
              <w:rPr>
                <w:rFonts w:hint="eastAsia" w:ascii="宋体" w:hAnsi="宋体" w:eastAsia="宋体" w:cs="宋体"/>
                <w:sz w:val="18"/>
                <w:szCs w:val="18"/>
              </w:rPr>
              <w:t>组件长度</w:t>
            </w:r>
          </w:p>
        </w:tc>
        <w:tc>
          <w:tcPr>
            <w:tcW w:w="1993" w:type="dxa"/>
            <w:tcBorders>
              <w:top w:val="single" w:color="000000" w:sz="8" w:space="0"/>
              <w:left w:val="single" w:color="000000" w:sz="8" w:space="0"/>
              <w:bottom w:val="single" w:color="000000" w:sz="8" w:space="0"/>
              <w:right w:val="single" w:color="000000" w:sz="8" w:space="0"/>
            </w:tcBorders>
            <w:vAlign w:val="center"/>
          </w:tcPr>
          <w:p w14:paraId="162EDC24">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993" w:type="dxa"/>
            <w:tcBorders>
              <w:top w:val="single" w:color="000000" w:sz="8" w:space="0"/>
              <w:left w:val="single" w:color="000000" w:sz="8" w:space="0"/>
              <w:bottom w:val="single" w:color="000000" w:sz="8" w:space="0"/>
            </w:tcBorders>
            <w:vAlign w:val="center"/>
          </w:tcPr>
          <w:p w14:paraId="6F3A9FD8">
            <w:pPr>
              <w:jc w:val="center"/>
              <w:rPr>
                <w:rFonts w:hint="eastAsia" w:ascii="宋体" w:hAnsi="宋体" w:eastAsia="宋体" w:cs="宋体"/>
                <w:sz w:val="18"/>
                <w:szCs w:val="18"/>
              </w:rPr>
            </w:pPr>
            <w:r>
              <w:rPr>
                <w:rFonts w:hint="eastAsia" w:ascii="宋体" w:hAnsi="宋体" w:eastAsia="宋体" w:cs="宋体"/>
                <w:sz w:val="18"/>
                <w:szCs w:val="18"/>
              </w:rPr>
              <w:t>土10</w:t>
            </w:r>
          </w:p>
        </w:tc>
      </w:tr>
      <w:tr w14:paraId="1350572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828" w:type="dxa"/>
            <w:gridSpan w:val="2"/>
            <w:tcBorders>
              <w:top w:val="single" w:color="000000" w:sz="8" w:space="0"/>
              <w:bottom w:val="single" w:color="000000" w:sz="8" w:space="0"/>
              <w:right w:val="single" w:color="000000" w:sz="8" w:space="0"/>
            </w:tcBorders>
            <w:shd w:val="clear" w:color="auto" w:fill="auto"/>
            <w:vAlign w:val="center"/>
          </w:tcPr>
          <w:p w14:paraId="5B8E3CF0">
            <w:pPr>
              <w:jc w:val="center"/>
              <w:rPr>
                <w:rFonts w:hint="eastAsia" w:ascii="宋体" w:hAnsi="宋体" w:eastAsia="宋体" w:cs="宋体"/>
                <w:sz w:val="18"/>
                <w:szCs w:val="18"/>
                <w:lang w:val="en-US" w:eastAsia="en-US"/>
              </w:rPr>
            </w:pPr>
            <w:r>
              <w:rPr>
                <w:rFonts w:hint="eastAsia" w:ascii="宋体" w:hAnsi="宋体" w:eastAsia="宋体" w:cs="宋体"/>
                <w:sz w:val="18"/>
                <w:szCs w:val="18"/>
              </w:rPr>
              <w:t>组件平面度</w:t>
            </w:r>
          </w:p>
        </w:tc>
        <w:tc>
          <w:tcPr>
            <w:tcW w:w="199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9EDBCB">
            <w:pPr>
              <w:jc w:val="center"/>
              <w:rPr>
                <w:rFonts w:hint="eastAsia" w:ascii="宋体" w:hAnsi="宋体" w:eastAsia="宋体" w:cs="宋体"/>
                <w:sz w:val="18"/>
                <w:szCs w:val="18"/>
                <w:lang w:val="en-US" w:eastAsia="en-US"/>
              </w:rPr>
            </w:pPr>
            <w:r>
              <w:rPr>
                <w:rFonts w:hint="eastAsia" w:ascii="宋体" w:hAnsi="宋体" w:eastAsia="宋体" w:cs="宋体"/>
                <w:sz w:val="18"/>
                <w:szCs w:val="18"/>
              </w:rPr>
              <w:t>±5</w:t>
            </w:r>
          </w:p>
        </w:tc>
        <w:tc>
          <w:tcPr>
            <w:tcW w:w="1993" w:type="dxa"/>
            <w:tcBorders>
              <w:top w:val="single" w:color="000000" w:sz="8" w:space="0"/>
              <w:left w:val="single" w:color="000000" w:sz="8" w:space="0"/>
              <w:bottom w:val="single" w:color="000000" w:sz="8" w:space="0"/>
            </w:tcBorders>
            <w:shd w:val="clear" w:color="auto" w:fill="auto"/>
            <w:vAlign w:val="center"/>
          </w:tcPr>
          <w:p w14:paraId="78FDE114">
            <w:pPr>
              <w:jc w:val="center"/>
              <w:rPr>
                <w:rFonts w:hint="eastAsia" w:ascii="宋体" w:hAnsi="宋体" w:eastAsia="宋体" w:cs="宋体"/>
                <w:sz w:val="18"/>
                <w:szCs w:val="18"/>
                <w:lang w:val="en-US" w:eastAsia="en-US"/>
              </w:rPr>
            </w:pPr>
            <w:r>
              <w:rPr>
                <w:rFonts w:hint="eastAsia" w:ascii="宋体" w:hAnsi="宋体" w:eastAsia="宋体" w:cs="宋体"/>
                <w:sz w:val="18"/>
                <w:szCs w:val="18"/>
              </w:rPr>
              <w:t>±5</w:t>
            </w:r>
          </w:p>
        </w:tc>
      </w:tr>
      <w:tr w14:paraId="7355AF3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828" w:type="dxa"/>
            <w:gridSpan w:val="2"/>
            <w:tcBorders>
              <w:top w:val="single" w:color="000000" w:sz="8" w:space="0"/>
              <w:bottom w:val="single" w:color="000000" w:sz="8" w:space="0"/>
              <w:right w:val="single" w:color="000000" w:sz="8" w:space="0"/>
            </w:tcBorders>
            <w:shd w:val="clear" w:color="auto" w:fill="auto"/>
            <w:vAlign w:val="center"/>
          </w:tcPr>
          <w:p w14:paraId="2A9B1504">
            <w:pPr>
              <w:jc w:val="center"/>
              <w:rPr>
                <w:rFonts w:hint="eastAsia" w:ascii="宋体" w:hAnsi="宋体" w:eastAsia="宋体" w:cs="宋体"/>
                <w:sz w:val="18"/>
                <w:szCs w:val="18"/>
                <w:lang w:val="en-US" w:eastAsia="en-US"/>
              </w:rPr>
            </w:pPr>
            <w:r>
              <w:rPr>
                <w:rFonts w:hint="eastAsia" w:ascii="宋体" w:hAnsi="宋体" w:eastAsia="宋体" w:cs="宋体"/>
                <w:sz w:val="18"/>
                <w:szCs w:val="18"/>
                <w:lang w:eastAsia="zh-CN"/>
              </w:rPr>
              <w:t>集箱</w:t>
            </w:r>
            <w:r>
              <w:rPr>
                <w:rFonts w:hint="eastAsia" w:ascii="宋体" w:hAnsi="宋体" w:eastAsia="宋体" w:cs="宋体"/>
                <w:sz w:val="18"/>
                <w:szCs w:val="18"/>
              </w:rPr>
              <w:t>间中心线垂直距离</w:t>
            </w:r>
          </w:p>
        </w:tc>
        <w:tc>
          <w:tcPr>
            <w:tcW w:w="199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2C3B46">
            <w:pPr>
              <w:jc w:val="center"/>
              <w:rPr>
                <w:rFonts w:hint="eastAsia" w:ascii="宋体" w:hAnsi="宋体" w:eastAsia="宋体" w:cs="宋体"/>
                <w:sz w:val="18"/>
                <w:szCs w:val="18"/>
                <w:lang w:val="en-US" w:eastAsia="en-US"/>
              </w:rPr>
            </w:pPr>
            <w:r>
              <w:rPr>
                <w:rFonts w:hint="eastAsia" w:ascii="宋体" w:hAnsi="宋体" w:eastAsia="宋体" w:cs="宋体"/>
                <w:sz w:val="18"/>
                <w:szCs w:val="18"/>
              </w:rPr>
              <w:t>±3</w:t>
            </w:r>
          </w:p>
        </w:tc>
        <w:tc>
          <w:tcPr>
            <w:tcW w:w="1993" w:type="dxa"/>
            <w:tcBorders>
              <w:top w:val="single" w:color="000000" w:sz="8" w:space="0"/>
              <w:left w:val="single" w:color="000000" w:sz="8" w:space="0"/>
              <w:bottom w:val="single" w:color="000000" w:sz="8" w:space="0"/>
            </w:tcBorders>
            <w:shd w:val="clear" w:color="auto" w:fill="auto"/>
            <w:vAlign w:val="center"/>
          </w:tcPr>
          <w:p w14:paraId="2B580A3C">
            <w:pPr>
              <w:jc w:val="center"/>
              <w:rPr>
                <w:rFonts w:hint="eastAsia" w:ascii="宋体" w:hAnsi="宋体" w:eastAsia="宋体" w:cs="宋体"/>
                <w:sz w:val="18"/>
                <w:szCs w:val="18"/>
                <w:lang w:val="en-US" w:eastAsia="en-US"/>
              </w:rPr>
            </w:pPr>
            <w:r>
              <w:rPr>
                <w:rFonts w:hint="eastAsia" w:ascii="宋体" w:hAnsi="宋体" w:eastAsia="宋体" w:cs="宋体"/>
                <w:sz w:val="18"/>
                <w:szCs w:val="18"/>
              </w:rPr>
              <w:t>±3</w:t>
            </w:r>
          </w:p>
        </w:tc>
      </w:tr>
      <w:tr w14:paraId="23E2CDB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828" w:type="dxa"/>
            <w:gridSpan w:val="2"/>
            <w:tcBorders>
              <w:top w:val="single" w:color="000000" w:sz="8" w:space="0"/>
              <w:bottom w:val="single" w:color="000000" w:sz="8" w:space="0"/>
              <w:right w:val="single" w:color="000000" w:sz="8" w:space="0"/>
            </w:tcBorders>
            <w:shd w:val="clear" w:color="auto" w:fill="auto"/>
            <w:vAlign w:val="center"/>
          </w:tcPr>
          <w:p w14:paraId="14C39311">
            <w:pPr>
              <w:jc w:val="center"/>
              <w:rPr>
                <w:rFonts w:hint="eastAsia" w:ascii="宋体" w:hAnsi="宋体" w:eastAsia="宋体" w:cs="宋体"/>
                <w:sz w:val="18"/>
                <w:szCs w:val="18"/>
                <w:lang w:val="en-US" w:eastAsia="en-US"/>
              </w:rPr>
            </w:pPr>
            <w:r>
              <w:rPr>
                <w:rFonts w:hint="eastAsia" w:ascii="宋体" w:hAnsi="宋体" w:eastAsia="宋体" w:cs="宋体"/>
                <w:sz w:val="18"/>
                <w:szCs w:val="18"/>
              </w:rPr>
              <w:t>炉膛整体尺寸</w:t>
            </w:r>
          </w:p>
        </w:tc>
        <w:tc>
          <w:tcPr>
            <w:tcW w:w="3986" w:type="dxa"/>
            <w:gridSpan w:val="2"/>
            <w:tcBorders>
              <w:top w:val="single" w:color="000000" w:sz="8" w:space="0"/>
              <w:left w:val="single" w:color="000000" w:sz="8" w:space="0"/>
              <w:bottom w:val="single" w:color="000000" w:sz="8" w:space="0"/>
            </w:tcBorders>
            <w:shd w:val="clear" w:color="auto" w:fill="auto"/>
            <w:vAlign w:val="center"/>
          </w:tcPr>
          <w:p w14:paraId="05935EC8">
            <w:pPr>
              <w:jc w:val="center"/>
              <w:rPr>
                <w:rFonts w:hint="eastAsia" w:ascii="宋体" w:hAnsi="宋体" w:eastAsia="宋体" w:cs="宋体"/>
                <w:sz w:val="18"/>
                <w:szCs w:val="18"/>
                <w:lang w:val="en-US" w:eastAsia="en-US"/>
              </w:rPr>
            </w:pPr>
            <w:r>
              <w:rPr>
                <w:rFonts w:hint="eastAsia" w:ascii="宋体" w:hAnsi="宋体" w:eastAsia="宋体" w:cs="宋体"/>
                <w:sz w:val="18"/>
                <w:szCs w:val="18"/>
              </w:rPr>
              <w:t>≤2/1000,且不大于15</w:t>
            </w:r>
          </w:p>
        </w:tc>
      </w:tr>
      <w:tr w14:paraId="0FB0561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828" w:type="dxa"/>
            <w:gridSpan w:val="2"/>
            <w:tcBorders>
              <w:top w:val="single" w:color="000000" w:sz="8" w:space="0"/>
              <w:bottom w:val="single" w:color="000000" w:sz="8" w:space="0"/>
              <w:right w:val="single" w:color="000000" w:sz="8" w:space="0"/>
            </w:tcBorders>
            <w:shd w:val="clear" w:color="auto" w:fill="auto"/>
            <w:vAlign w:val="center"/>
          </w:tcPr>
          <w:p w14:paraId="4E5CD74D">
            <w:pPr>
              <w:jc w:val="center"/>
              <w:rPr>
                <w:rFonts w:hint="eastAsia" w:ascii="宋体" w:hAnsi="宋体" w:eastAsia="宋体" w:cs="宋体"/>
                <w:sz w:val="18"/>
                <w:szCs w:val="18"/>
                <w:lang w:val="en-US" w:eastAsia="en-US"/>
              </w:rPr>
            </w:pPr>
            <w:r>
              <w:rPr>
                <w:rFonts w:hint="eastAsia" w:ascii="宋体" w:hAnsi="宋体" w:eastAsia="宋体" w:cs="宋体"/>
                <w:sz w:val="18"/>
                <w:szCs w:val="18"/>
              </w:rPr>
              <w:t>管排垂直度</w:t>
            </w:r>
          </w:p>
        </w:tc>
        <w:tc>
          <w:tcPr>
            <w:tcW w:w="3986" w:type="dxa"/>
            <w:gridSpan w:val="2"/>
            <w:tcBorders>
              <w:top w:val="single" w:color="000000" w:sz="8" w:space="0"/>
              <w:left w:val="single" w:color="000000" w:sz="8" w:space="0"/>
              <w:bottom w:val="single" w:color="000000" w:sz="8" w:space="0"/>
            </w:tcBorders>
            <w:shd w:val="clear" w:color="auto" w:fill="auto"/>
            <w:vAlign w:val="center"/>
          </w:tcPr>
          <w:p w14:paraId="6D179B2C">
            <w:pPr>
              <w:jc w:val="center"/>
              <w:rPr>
                <w:rFonts w:hint="eastAsia" w:ascii="宋体" w:hAnsi="宋体" w:eastAsia="宋体" w:cs="宋体"/>
                <w:sz w:val="18"/>
                <w:szCs w:val="18"/>
                <w:lang w:val="en-US" w:eastAsia="en-US"/>
              </w:rPr>
            </w:pPr>
            <w:r>
              <w:rPr>
                <w:rFonts w:hint="eastAsia" w:ascii="宋体" w:hAnsi="宋体" w:eastAsia="宋体" w:cs="宋体"/>
                <w:sz w:val="18"/>
                <w:szCs w:val="18"/>
              </w:rPr>
              <w:t>≤长度的1/1000,且不大于15</w:t>
            </w:r>
          </w:p>
        </w:tc>
      </w:tr>
      <w:tr w14:paraId="5C9B1E1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828" w:type="dxa"/>
            <w:gridSpan w:val="2"/>
            <w:tcBorders>
              <w:top w:val="single" w:color="000000" w:sz="8" w:space="0"/>
              <w:right w:val="single" w:color="000000" w:sz="8" w:space="0"/>
            </w:tcBorders>
            <w:shd w:val="clear" w:color="auto" w:fill="auto"/>
            <w:vAlign w:val="center"/>
          </w:tcPr>
          <w:p w14:paraId="425E2DB9">
            <w:pPr>
              <w:jc w:val="center"/>
              <w:rPr>
                <w:rFonts w:hint="eastAsia" w:ascii="宋体" w:hAnsi="宋体" w:eastAsia="宋体" w:cs="宋体"/>
                <w:sz w:val="18"/>
                <w:szCs w:val="18"/>
                <w:lang w:val="en-US" w:eastAsia="en-US"/>
              </w:rPr>
            </w:pPr>
            <w:r>
              <w:rPr>
                <w:rFonts w:hint="eastAsia" w:ascii="宋体" w:hAnsi="宋体" w:eastAsia="宋体" w:cs="宋体"/>
                <w:sz w:val="18"/>
                <w:szCs w:val="18"/>
              </w:rPr>
              <w:t>膜式壁拼接时边排管间距</w:t>
            </w:r>
          </w:p>
        </w:tc>
        <w:tc>
          <w:tcPr>
            <w:tcW w:w="3986" w:type="dxa"/>
            <w:gridSpan w:val="2"/>
            <w:tcBorders>
              <w:top w:val="single" w:color="000000" w:sz="8" w:space="0"/>
              <w:left w:val="single" w:color="000000" w:sz="8" w:space="0"/>
            </w:tcBorders>
            <w:shd w:val="clear" w:color="auto" w:fill="auto"/>
            <w:vAlign w:val="center"/>
          </w:tcPr>
          <w:p w14:paraId="76F9BB61">
            <w:pPr>
              <w:jc w:val="center"/>
              <w:rPr>
                <w:rFonts w:hint="eastAsia" w:ascii="宋体" w:hAnsi="宋体" w:eastAsia="宋体" w:cs="宋体"/>
                <w:sz w:val="18"/>
                <w:szCs w:val="18"/>
                <w:lang w:val="en-US" w:eastAsia="en-US"/>
              </w:rPr>
            </w:pPr>
            <w:r>
              <w:rPr>
                <w:rFonts w:hint="eastAsia" w:ascii="宋体" w:hAnsi="宋体" w:eastAsia="宋体" w:cs="宋体"/>
                <w:sz w:val="18"/>
                <w:szCs w:val="18"/>
              </w:rPr>
              <w:t>±3</w:t>
            </w:r>
          </w:p>
        </w:tc>
      </w:tr>
    </w:tbl>
    <w:p w14:paraId="7FBD0C1C">
      <w:pPr>
        <w:pStyle w:val="3"/>
        <w:pageBreakBefore w:val="0"/>
        <w:tabs>
          <w:tab w:val="left" w:pos="840"/>
          <w:tab w:val="left" w:pos="6930"/>
        </w:tabs>
        <w:wordWrap/>
        <w:overflowPunct/>
        <w:topLinePunct w:val="0"/>
        <w:bidi w:val="0"/>
        <w:spacing w:line="360" w:lineRule="auto"/>
        <w:ind w:left="0" w:leftChars="0" w:right="0" w:rightChars="0" w:firstLine="420" w:firstLineChars="200"/>
        <w:jc w:val="left"/>
        <w:outlineLvl w:val="9"/>
        <w:rPr>
          <w:rFonts w:ascii="宋体" w:hAnsi="宋体" w:eastAsia="宋体" w:cs="宋体"/>
          <w:snapToGrid w:val="0"/>
          <w:color w:val="000000"/>
          <w:spacing w:val="0"/>
          <w:kern w:val="0"/>
          <w:sz w:val="21"/>
          <w:szCs w:val="21"/>
          <w:lang w:val="en-US" w:eastAsia="en-US" w:bidi="ar-SA"/>
        </w:rPr>
      </w:pPr>
    </w:p>
    <w:p w14:paraId="7CA7E3C6">
      <w:pPr>
        <w:pageBreakBefore w:val="0"/>
        <w:tabs>
          <w:tab w:val="left" w:pos="840"/>
          <w:tab w:val="left" w:pos="6930"/>
        </w:tabs>
        <w:wordWrap/>
        <w:overflowPunct/>
        <w:topLinePunct w:val="0"/>
        <w:bidi w:val="0"/>
        <w:spacing w:line="360" w:lineRule="auto"/>
        <w:ind w:right="0" w:rightChars="0" w:firstLine="420" w:firstLineChars="200"/>
        <w:jc w:val="left"/>
        <w:outlineLvl w:val="9"/>
        <w:rPr>
          <w:rFonts w:hint="eastAsia" w:ascii="黑体" w:hAnsi="黑体" w:eastAsia="黑体" w:cs="黑体"/>
          <w:lang w:val="en-US" w:eastAsia="zh-CN"/>
        </w:rPr>
      </w:pPr>
      <w:r>
        <w:rPr>
          <w:rFonts w:hint="eastAsia" w:ascii="宋体" w:hAnsi="宋体" w:eastAsia="宋体" w:cs="宋体"/>
          <w:snapToGrid w:val="0"/>
          <w:color w:val="000000"/>
          <w:spacing w:val="0"/>
          <w:kern w:val="0"/>
          <w:sz w:val="21"/>
          <w:szCs w:val="21"/>
          <w:lang w:val="en-US" w:eastAsia="zh-CN" w:bidi="ar-SA"/>
        </w:rPr>
        <w:t xml:space="preserve">b)  </w:t>
      </w:r>
      <w:r>
        <w:rPr>
          <w:rFonts w:ascii="宋体" w:hAnsi="宋体" w:eastAsia="宋体" w:cs="宋体"/>
          <w:snapToGrid w:val="0"/>
          <w:color w:val="000000"/>
          <w:spacing w:val="0"/>
          <w:kern w:val="0"/>
          <w:sz w:val="21"/>
          <w:szCs w:val="21"/>
          <w:lang w:val="en-US" w:eastAsia="en-US" w:bidi="ar-SA"/>
        </w:rPr>
        <w:t>刚性梁组合和安装的允许偏差应符合表</w:t>
      </w:r>
      <w:r>
        <w:rPr>
          <w:rFonts w:hint="eastAsia" w:ascii="宋体" w:hAnsi="宋体" w:eastAsia="宋体" w:cs="宋体"/>
          <w:snapToGrid w:val="0"/>
          <w:color w:val="000000"/>
          <w:spacing w:val="0"/>
          <w:kern w:val="0"/>
          <w:sz w:val="21"/>
          <w:szCs w:val="21"/>
          <w:lang w:val="en-US" w:eastAsia="zh-CN" w:bidi="ar-SA"/>
        </w:rPr>
        <w:t>9</w:t>
      </w:r>
      <w:r>
        <w:rPr>
          <w:rFonts w:ascii="宋体" w:hAnsi="宋体" w:eastAsia="宋体" w:cs="宋体"/>
          <w:snapToGrid w:val="0"/>
          <w:color w:val="000000"/>
          <w:spacing w:val="0"/>
          <w:kern w:val="0"/>
          <w:sz w:val="21"/>
          <w:szCs w:val="21"/>
          <w:lang w:val="en-US" w:eastAsia="en-US" w:bidi="ar-SA"/>
        </w:rPr>
        <w:t>的规定。</w:t>
      </w:r>
    </w:p>
    <w:p w14:paraId="1ACC01C2">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right="0" w:rightChars="0"/>
        <w:jc w:val="center"/>
        <w:textAlignment w:val="baseline"/>
        <w:outlineLvl w:val="9"/>
        <w:rPr>
          <w:rFonts w:hint="eastAsia" w:ascii="黑体" w:hAnsi="黑体" w:eastAsia="黑体" w:cs="黑体"/>
          <w:lang w:val="en-US" w:eastAsia="zh-CN"/>
        </w:rPr>
      </w:pPr>
    </w:p>
    <w:p w14:paraId="6C937F2E">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right="0" w:rightChars="0"/>
        <w:jc w:val="center"/>
        <w:textAlignment w:val="baseline"/>
        <w:outlineLvl w:val="9"/>
        <w:rPr>
          <w:rFonts w:hint="eastAsia" w:ascii="黑体" w:hAnsi="黑体" w:eastAsia="黑体" w:cs="黑体"/>
          <w:lang w:val="en-US" w:eastAsia="zh-CN"/>
        </w:rPr>
      </w:pPr>
      <w:r>
        <w:rPr>
          <w:rFonts w:hint="eastAsia" w:ascii="黑体" w:hAnsi="黑体" w:eastAsia="黑体" w:cs="黑体"/>
          <w:lang w:val="en-US" w:eastAsia="zh-CN"/>
        </w:rPr>
        <w:t>表9  刚性梁组合和安装的允许偏差(mm)</w:t>
      </w:r>
    </w:p>
    <w:tbl>
      <w:tblPr>
        <w:tblStyle w:val="44"/>
        <w:tblW w:w="6800"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3758"/>
        <w:gridCol w:w="3042"/>
      </w:tblGrid>
      <w:tr w14:paraId="5E578BB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758" w:type="dxa"/>
            <w:tcBorders>
              <w:bottom w:val="single" w:color="000000" w:sz="8" w:space="0"/>
              <w:right w:val="single" w:color="000000" w:sz="8" w:space="0"/>
            </w:tcBorders>
            <w:vAlign w:val="center"/>
          </w:tcPr>
          <w:p w14:paraId="0E8E3615">
            <w:pPr>
              <w:jc w:val="center"/>
              <w:rPr>
                <w:rFonts w:hint="eastAsia" w:ascii="宋体" w:hAnsi="宋体" w:eastAsia="宋体" w:cs="宋体"/>
                <w:sz w:val="18"/>
                <w:szCs w:val="18"/>
              </w:rPr>
            </w:pPr>
            <w:r>
              <w:rPr>
                <w:rFonts w:hint="eastAsia" w:ascii="宋体" w:hAnsi="宋体" w:eastAsia="宋体" w:cs="宋体"/>
                <w:sz w:val="18"/>
                <w:szCs w:val="18"/>
              </w:rPr>
              <w:t>检查项目</w:t>
            </w:r>
          </w:p>
        </w:tc>
        <w:tc>
          <w:tcPr>
            <w:tcW w:w="3042" w:type="dxa"/>
            <w:tcBorders>
              <w:left w:val="single" w:color="000000" w:sz="8" w:space="0"/>
              <w:bottom w:val="single" w:color="000000" w:sz="8" w:space="0"/>
            </w:tcBorders>
            <w:vAlign w:val="center"/>
          </w:tcPr>
          <w:p w14:paraId="6ECD0CDB">
            <w:pPr>
              <w:jc w:val="center"/>
              <w:rPr>
                <w:rFonts w:hint="eastAsia" w:ascii="宋体" w:hAnsi="宋体" w:eastAsia="宋体" w:cs="宋体"/>
                <w:sz w:val="18"/>
                <w:szCs w:val="18"/>
              </w:rPr>
            </w:pPr>
            <w:r>
              <w:rPr>
                <w:rFonts w:hint="eastAsia" w:ascii="宋体" w:hAnsi="宋体" w:eastAsia="宋体" w:cs="宋体"/>
                <w:sz w:val="18"/>
                <w:szCs w:val="18"/>
              </w:rPr>
              <w:t>允许偏差</w:t>
            </w:r>
          </w:p>
        </w:tc>
      </w:tr>
      <w:tr w14:paraId="4B5EEC0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758" w:type="dxa"/>
            <w:tcBorders>
              <w:top w:val="single" w:color="000000" w:sz="8" w:space="0"/>
              <w:bottom w:val="single" w:color="000000" w:sz="8" w:space="0"/>
              <w:right w:val="single" w:color="000000" w:sz="8" w:space="0"/>
            </w:tcBorders>
            <w:vAlign w:val="center"/>
          </w:tcPr>
          <w:p w14:paraId="4AE1CE4E">
            <w:pPr>
              <w:jc w:val="center"/>
              <w:rPr>
                <w:rFonts w:hint="eastAsia" w:ascii="宋体" w:hAnsi="宋体" w:eastAsia="宋体" w:cs="宋体"/>
                <w:sz w:val="18"/>
                <w:szCs w:val="18"/>
              </w:rPr>
            </w:pPr>
            <w:r>
              <w:rPr>
                <w:rFonts w:hint="eastAsia" w:ascii="宋体" w:hAnsi="宋体" w:eastAsia="宋体" w:cs="宋体"/>
                <w:sz w:val="18"/>
                <w:szCs w:val="18"/>
              </w:rPr>
              <w:t>标高(以上</w:t>
            </w:r>
            <w:r>
              <w:rPr>
                <w:rFonts w:hint="eastAsia" w:ascii="宋体" w:hAnsi="宋体" w:eastAsia="宋体" w:cs="宋体"/>
                <w:sz w:val="18"/>
                <w:szCs w:val="18"/>
                <w:lang w:eastAsia="zh-CN"/>
              </w:rPr>
              <w:t>集箱</w:t>
            </w:r>
            <w:r>
              <w:rPr>
                <w:rFonts w:hint="eastAsia" w:ascii="宋体" w:hAnsi="宋体" w:eastAsia="宋体" w:cs="宋体"/>
                <w:sz w:val="18"/>
                <w:szCs w:val="18"/>
              </w:rPr>
              <w:t>为准)</w:t>
            </w:r>
          </w:p>
        </w:tc>
        <w:tc>
          <w:tcPr>
            <w:tcW w:w="3042" w:type="dxa"/>
            <w:tcBorders>
              <w:top w:val="single" w:color="000000" w:sz="8" w:space="0"/>
              <w:left w:val="single" w:color="000000" w:sz="8" w:space="0"/>
              <w:bottom w:val="single" w:color="000000" w:sz="8" w:space="0"/>
            </w:tcBorders>
            <w:vAlign w:val="center"/>
          </w:tcPr>
          <w:p w14:paraId="46A2ECB9">
            <w:pPr>
              <w:jc w:val="center"/>
              <w:rPr>
                <w:rFonts w:hint="eastAsia" w:ascii="宋体" w:hAnsi="宋体" w:eastAsia="宋体" w:cs="宋体"/>
                <w:sz w:val="18"/>
                <w:szCs w:val="18"/>
              </w:rPr>
            </w:pPr>
            <w:r>
              <w:rPr>
                <w:rFonts w:hint="eastAsia" w:ascii="宋体" w:hAnsi="宋体" w:eastAsia="宋体" w:cs="宋体"/>
                <w:sz w:val="18"/>
                <w:szCs w:val="18"/>
              </w:rPr>
              <w:t>±5</w:t>
            </w:r>
          </w:p>
        </w:tc>
      </w:tr>
      <w:tr w14:paraId="30363FA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758" w:type="dxa"/>
            <w:tcBorders>
              <w:top w:val="single" w:color="000000" w:sz="8" w:space="0"/>
              <w:bottom w:val="single" w:color="000000" w:sz="8" w:space="0"/>
              <w:right w:val="single" w:color="000000" w:sz="8" w:space="0"/>
            </w:tcBorders>
            <w:vAlign w:val="center"/>
          </w:tcPr>
          <w:p w14:paraId="6C563132">
            <w:pPr>
              <w:jc w:val="center"/>
              <w:rPr>
                <w:rFonts w:hint="eastAsia" w:ascii="宋体" w:hAnsi="宋体" w:eastAsia="宋体" w:cs="宋体"/>
                <w:sz w:val="18"/>
                <w:szCs w:val="18"/>
              </w:rPr>
            </w:pPr>
            <w:r>
              <w:rPr>
                <w:rFonts w:hint="eastAsia" w:ascii="宋体" w:hAnsi="宋体" w:eastAsia="宋体" w:cs="宋体"/>
                <w:sz w:val="18"/>
                <w:szCs w:val="18"/>
              </w:rPr>
              <w:t>与受热面管中心距</w:t>
            </w:r>
          </w:p>
        </w:tc>
        <w:tc>
          <w:tcPr>
            <w:tcW w:w="3042" w:type="dxa"/>
            <w:tcBorders>
              <w:top w:val="single" w:color="000000" w:sz="8" w:space="0"/>
              <w:left w:val="single" w:color="000000" w:sz="8" w:space="0"/>
              <w:bottom w:val="single" w:color="000000" w:sz="8" w:space="0"/>
            </w:tcBorders>
            <w:vAlign w:val="center"/>
          </w:tcPr>
          <w:p w14:paraId="042847A4">
            <w:pPr>
              <w:jc w:val="center"/>
              <w:rPr>
                <w:rFonts w:hint="eastAsia" w:ascii="宋体" w:hAnsi="宋体" w:eastAsia="宋体" w:cs="宋体"/>
                <w:sz w:val="18"/>
                <w:szCs w:val="18"/>
              </w:rPr>
            </w:pPr>
            <w:r>
              <w:rPr>
                <w:rFonts w:hint="eastAsia" w:ascii="宋体" w:hAnsi="宋体" w:eastAsia="宋体" w:cs="宋体"/>
                <w:sz w:val="18"/>
                <w:szCs w:val="18"/>
              </w:rPr>
              <w:t>±5</w:t>
            </w:r>
          </w:p>
        </w:tc>
      </w:tr>
      <w:tr w14:paraId="33A2F42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758" w:type="dxa"/>
            <w:tcBorders>
              <w:top w:val="single" w:color="000000" w:sz="8" w:space="0"/>
              <w:right w:val="single" w:color="000000" w:sz="8" w:space="0"/>
            </w:tcBorders>
            <w:vAlign w:val="center"/>
          </w:tcPr>
          <w:p w14:paraId="152E55C9">
            <w:pPr>
              <w:jc w:val="center"/>
              <w:rPr>
                <w:rFonts w:hint="eastAsia" w:ascii="宋体" w:hAnsi="宋体" w:eastAsia="宋体" w:cs="宋体"/>
                <w:sz w:val="18"/>
                <w:szCs w:val="18"/>
              </w:rPr>
            </w:pPr>
            <w:r>
              <w:rPr>
                <w:rFonts w:hint="eastAsia" w:ascii="宋体" w:hAnsi="宋体" w:eastAsia="宋体" w:cs="宋体"/>
                <w:sz w:val="18"/>
                <w:szCs w:val="18"/>
              </w:rPr>
              <w:t>弯曲或扭曲</w:t>
            </w:r>
          </w:p>
        </w:tc>
        <w:tc>
          <w:tcPr>
            <w:tcW w:w="3042" w:type="dxa"/>
            <w:tcBorders>
              <w:top w:val="single" w:color="000000" w:sz="8" w:space="0"/>
              <w:left w:val="single" w:color="000000" w:sz="8" w:space="0"/>
            </w:tcBorders>
            <w:vAlign w:val="center"/>
          </w:tcPr>
          <w:p w14:paraId="0D4A2811">
            <w:pPr>
              <w:jc w:val="center"/>
              <w:rPr>
                <w:rFonts w:hint="eastAsia" w:ascii="宋体" w:hAnsi="宋体" w:eastAsia="宋体" w:cs="宋体"/>
                <w:sz w:val="18"/>
                <w:szCs w:val="18"/>
              </w:rPr>
            </w:pPr>
            <w:r>
              <w:rPr>
                <w:rFonts w:hint="eastAsia" w:ascii="宋体" w:hAnsi="宋体" w:eastAsia="宋体" w:cs="宋体"/>
                <w:sz w:val="18"/>
                <w:szCs w:val="18"/>
              </w:rPr>
              <w:t>≤10</w:t>
            </w:r>
          </w:p>
        </w:tc>
      </w:tr>
    </w:tbl>
    <w:p w14:paraId="178F9ED2">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hint="eastAsia" w:ascii="宋体" w:hAnsi="宋体" w:eastAsia="宋体" w:cs="宋体"/>
          <w:spacing w:val="0"/>
          <w:sz w:val="21"/>
          <w:szCs w:val="21"/>
          <w:lang w:val="en-US" w:eastAsia="zh-CN"/>
        </w:rPr>
      </w:pPr>
    </w:p>
    <w:p w14:paraId="2077A21C">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c)  受热面与刚性梁之间、刚性梁之间的校平装置应连接正确、牢固，且能自由膨胀。</w:t>
      </w:r>
    </w:p>
    <w:p w14:paraId="6537266F">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d)  水冷壁组件起吊过程中不应产生永久变形。</w:t>
      </w:r>
    </w:p>
    <w:p w14:paraId="170B037F">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e)  水冷壁密封焊应符合设计要求。</w:t>
      </w:r>
    </w:p>
    <w:p w14:paraId="0A28EBB5">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f)  循环流化床锅炉的水冷壁炉膛内侧焊口焊后应打磨光滑，不得有毛刺和凸凹不平。</w:t>
      </w:r>
      <w:bookmarkStart w:id="28" w:name="bookmark30"/>
      <w:bookmarkEnd w:id="28"/>
      <w:bookmarkStart w:id="29" w:name="bookmark121"/>
      <w:bookmarkEnd w:id="29"/>
    </w:p>
    <w:p w14:paraId="1DF6C53F">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g)  穿墙管处套管与水冷壁拼缝焊接应与对接穿墙管同步，套管与穿墙管间焊缝应符合设计要求。</w:t>
      </w:r>
    </w:p>
    <w:p w14:paraId="1AFFBA7D">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w:t>
      </w:r>
      <w:r>
        <w:rPr>
          <w:rFonts w:hint="eastAsia" w:ascii="宋体" w:hAnsi="宋体" w:eastAsia="宋体" w:cs="宋体"/>
          <w:spacing w:val="0"/>
          <w:sz w:val="21"/>
          <w:szCs w:val="21"/>
          <w:lang w:val="en-US" w:eastAsia="zh-CN"/>
        </w:rPr>
        <w:t>4.2</w:t>
      </w:r>
      <w:r>
        <w:rPr>
          <w:rFonts w:ascii="宋体" w:hAnsi="宋体" w:eastAsia="宋体" w:cs="宋体"/>
          <w:spacing w:val="0"/>
          <w:sz w:val="21"/>
          <w:szCs w:val="21"/>
        </w:rPr>
        <w:t xml:space="preserve">  过热器、再热器、省煤器和减温器</w:t>
      </w:r>
    </w:p>
    <w:p w14:paraId="6628F27D">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a)  奥氏体钢的受热面在储运、安装、吊装过程中应符合下列要求：</w:t>
      </w:r>
    </w:p>
    <w:p w14:paraId="565175D9">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1)  应单独存放，架空，严禁与碳钢或其他合金混放接触，管子端部应有堵头。其防锈、防腐蚀应符合相关标准规定，且应避免雨淋。</w:t>
      </w:r>
    </w:p>
    <w:p w14:paraId="42667EA1">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2)  在吊运过程中不应直接接触钢丝绳，坡口打磨时宜用专用打磨砂轮片。</w:t>
      </w:r>
    </w:p>
    <w:p w14:paraId="5C9812BD">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b)  蛇形管受热面安装时，应先将集箱找正固定。</w:t>
      </w:r>
    </w:p>
    <w:p w14:paraId="7636E8F2">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c)  过热器、再热器组件的组合安装允许偏差应符合表10的规定。</w:t>
      </w:r>
    </w:p>
    <w:p w14:paraId="4E560B6A">
      <w:pPr>
        <w:pageBreakBefore w:val="0"/>
        <w:tabs>
          <w:tab w:val="left" w:pos="840"/>
          <w:tab w:val="left" w:pos="6930"/>
        </w:tabs>
        <w:wordWrap/>
        <w:overflowPunct/>
        <w:topLinePunct w:val="0"/>
        <w:bidi w:val="0"/>
        <w:spacing w:line="360" w:lineRule="auto"/>
        <w:ind w:left="0" w:leftChars="0" w:right="0" w:rightChars="0" w:firstLine="420" w:firstLineChars="200"/>
        <w:jc w:val="left"/>
        <w:outlineLvl w:val="9"/>
        <w:rPr>
          <w:rFonts w:ascii="宋体" w:hAnsi="宋体" w:eastAsia="宋体" w:cs="宋体"/>
          <w:sz w:val="21"/>
          <w:szCs w:val="21"/>
        </w:rPr>
      </w:pPr>
      <w:r>
        <w:rPr>
          <w:rFonts w:hint="eastAsia" w:ascii="宋体" w:hAnsi="宋体" w:eastAsia="宋体" w:cs="宋体"/>
          <w:snapToGrid w:val="0"/>
          <w:color w:val="000000"/>
          <w:spacing w:val="0"/>
          <w:kern w:val="0"/>
          <w:sz w:val="21"/>
          <w:szCs w:val="21"/>
          <w:lang w:val="en-US" w:eastAsia="zh-CN" w:bidi="ar-SA"/>
        </w:rPr>
        <w:t xml:space="preserve">d)  </w:t>
      </w:r>
      <w:r>
        <w:rPr>
          <w:rFonts w:ascii="宋体" w:hAnsi="宋体" w:eastAsia="宋体" w:cs="宋体"/>
          <w:spacing w:val="-4"/>
          <w:sz w:val="21"/>
          <w:szCs w:val="21"/>
        </w:rPr>
        <w:t>省煤器组件的组合安装允许偏差应符合表</w:t>
      </w:r>
      <w:r>
        <w:rPr>
          <w:rFonts w:hint="eastAsia" w:ascii="宋体" w:hAnsi="宋体" w:eastAsia="宋体" w:cs="宋体"/>
          <w:spacing w:val="-4"/>
          <w:sz w:val="21"/>
          <w:szCs w:val="21"/>
          <w:lang w:val="en-US" w:eastAsia="zh-CN"/>
        </w:rPr>
        <w:t>11</w:t>
      </w:r>
      <w:r>
        <w:rPr>
          <w:rFonts w:ascii="宋体" w:hAnsi="宋体" w:eastAsia="宋体" w:cs="宋体"/>
          <w:spacing w:val="-4"/>
          <w:sz w:val="21"/>
          <w:szCs w:val="21"/>
        </w:rPr>
        <w:t>的规定。</w:t>
      </w:r>
    </w:p>
    <w:p w14:paraId="5F1C0D3D">
      <w:pPr>
        <w:pStyle w:val="3"/>
        <w:pageBreakBefore w:val="0"/>
        <w:tabs>
          <w:tab w:val="left" w:pos="840"/>
          <w:tab w:val="left" w:pos="6930"/>
        </w:tabs>
        <w:wordWrap/>
        <w:overflowPunct/>
        <w:topLinePunct w:val="0"/>
        <w:bidi w:val="0"/>
        <w:spacing w:line="360" w:lineRule="auto"/>
        <w:ind w:left="0" w:leftChars="0" w:right="0" w:rightChars="0" w:firstLine="420" w:firstLineChars="200"/>
        <w:jc w:val="left"/>
        <w:outlineLvl w:val="9"/>
        <w:rPr>
          <w:rFonts w:ascii="宋体" w:hAnsi="宋体" w:eastAsia="宋体" w:cs="宋体"/>
          <w:spacing w:val="-4"/>
          <w:sz w:val="21"/>
          <w:szCs w:val="21"/>
        </w:rPr>
      </w:pPr>
      <w:r>
        <w:rPr>
          <w:rFonts w:hint="eastAsia" w:ascii="宋体" w:hAnsi="宋体" w:eastAsia="宋体" w:cs="宋体"/>
          <w:snapToGrid w:val="0"/>
          <w:color w:val="000000"/>
          <w:spacing w:val="0"/>
          <w:kern w:val="0"/>
          <w:sz w:val="21"/>
          <w:szCs w:val="21"/>
          <w:lang w:val="en-US" w:eastAsia="zh-CN" w:bidi="ar-SA"/>
        </w:rPr>
        <w:t xml:space="preserve">e)  </w:t>
      </w:r>
      <w:r>
        <w:rPr>
          <w:rFonts w:ascii="宋体" w:hAnsi="宋体" w:eastAsia="宋体" w:cs="宋体"/>
          <w:spacing w:val="-4"/>
          <w:sz w:val="21"/>
          <w:szCs w:val="21"/>
        </w:rPr>
        <w:t>折焰角、水平烟道与上部蛇形管底部距离不得小于设计值。</w:t>
      </w:r>
    </w:p>
    <w:p w14:paraId="3F036EE5">
      <w:pPr>
        <w:pStyle w:val="3"/>
        <w:pageBreakBefore w:val="0"/>
        <w:tabs>
          <w:tab w:val="left" w:pos="840"/>
          <w:tab w:val="left" w:pos="6930"/>
        </w:tabs>
        <w:wordWrap/>
        <w:overflowPunct/>
        <w:topLinePunct w:val="0"/>
        <w:bidi w:val="0"/>
        <w:spacing w:line="360" w:lineRule="auto"/>
        <w:ind w:left="0" w:leftChars="0" w:right="0" w:rightChars="0" w:firstLine="420" w:firstLineChars="200"/>
        <w:jc w:val="left"/>
        <w:outlineLvl w:val="9"/>
        <w:rPr>
          <w:sz w:val="21"/>
          <w:szCs w:val="21"/>
        </w:rPr>
      </w:pPr>
      <w:r>
        <w:rPr>
          <w:rFonts w:hint="eastAsia" w:ascii="宋体" w:hAnsi="宋体" w:eastAsia="宋体" w:cs="宋体"/>
          <w:snapToGrid w:val="0"/>
          <w:color w:val="000000"/>
          <w:spacing w:val="0"/>
          <w:kern w:val="0"/>
          <w:sz w:val="21"/>
          <w:szCs w:val="21"/>
          <w:lang w:val="en-US" w:eastAsia="zh-CN" w:bidi="ar-SA"/>
        </w:rPr>
        <w:t xml:space="preserve">f)  </w:t>
      </w:r>
      <w:r>
        <w:rPr>
          <w:rFonts w:ascii="宋体" w:hAnsi="宋体" w:eastAsia="宋体" w:cs="宋体"/>
          <w:spacing w:val="-4"/>
          <w:sz w:val="21"/>
          <w:szCs w:val="21"/>
        </w:rPr>
        <w:t>受热面的防磨装置应固定牢固，接头处应留出</w:t>
      </w:r>
      <w:r>
        <w:rPr>
          <w:rFonts w:ascii="宋体" w:hAnsi="宋体" w:eastAsia="宋体" w:cs="宋体"/>
          <w:spacing w:val="-5"/>
          <w:sz w:val="21"/>
          <w:szCs w:val="21"/>
        </w:rPr>
        <w:t>膨胀间隙，</w:t>
      </w:r>
      <w:r>
        <w:rPr>
          <w:rFonts w:ascii="宋体" w:hAnsi="宋体" w:eastAsia="宋体" w:cs="宋体"/>
          <w:spacing w:val="-4"/>
          <w:sz w:val="21"/>
          <w:szCs w:val="21"/>
        </w:rPr>
        <w:t>且不得妨碍烟气流通。</w:t>
      </w:r>
    </w:p>
    <w:p w14:paraId="1E5B1346">
      <w:pPr>
        <w:pStyle w:val="2"/>
        <w:rPr>
          <w:rFonts w:hint="eastAsia"/>
          <w:lang w:val="en-US" w:eastAsia="zh-CN"/>
        </w:rPr>
      </w:pPr>
    </w:p>
    <w:p w14:paraId="37F97666">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right="0" w:rightChars="0"/>
        <w:jc w:val="center"/>
        <w:textAlignment w:val="baseline"/>
        <w:outlineLvl w:val="9"/>
        <w:rPr>
          <w:sz w:val="21"/>
          <w:szCs w:val="21"/>
        </w:rPr>
      </w:pPr>
      <w:r>
        <w:rPr>
          <w:rFonts w:hint="eastAsia" w:ascii="黑体" w:hAnsi="黑体" w:eastAsia="黑体" w:cs="黑体"/>
          <w:lang w:val="en-US" w:eastAsia="zh-CN"/>
        </w:rPr>
        <w:t>表10  过热器、再热器组件的组合安装允许偏差 (mm)</w:t>
      </w:r>
    </w:p>
    <w:tbl>
      <w:tblPr>
        <w:tblStyle w:val="44"/>
        <w:tblW w:w="6150"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3272"/>
        <w:gridCol w:w="2878"/>
      </w:tblGrid>
      <w:tr w14:paraId="5088F99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272" w:type="dxa"/>
            <w:tcBorders>
              <w:bottom w:val="single" w:color="000000" w:sz="8" w:space="0"/>
              <w:right w:val="single" w:color="000000" w:sz="8" w:space="0"/>
            </w:tcBorders>
            <w:vAlign w:val="center"/>
          </w:tcPr>
          <w:p w14:paraId="11FE7BD7">
            <w:pPr>
              <w:jc w:val="center"/>
              <w:rPr>
                <w:rFonts w:hint="eastAsia" w:ascii="宋体" w:hAnsi="宋体" w:eastAsia="宋体" w:cs="宋体"/>
                <w:sz w:val="18"/>
                <w:szCs w:val="18"/>
              </w:rPr>
            </w:pPr>
            <w:r>
              <w:rPr>
                <w:rFonts w:hint="eastAsia" w:ascii="宋体" w:hAnsi="宋体" w:eastAsia="宋体" w:cs="宋体"/>
                <w:sz w:val="18"/>
                <w:szCs w:val="18"/>
              </w:rPr>
              <w:t>检查项目</w:t>
            </w:r>
          </w:p>
        </w:tc>
        <w:tc>
          <w:tcPr>
            <w:tcW w:w="2878" w:type="dxa"/>
            <w:tcBorders>
              <w:left w:val="single" w:color="000000" w:sz="8" w:space="0"/>
              <w:bottom w:val="single" w:color="000000" w:sz="8" w:space="0"/>
            </w:tcBorders>
            <w:vAlign w:val="center"/>
          </w:tcPr>
          <w:p w14:paraId="5E48BCB0">
            <w:pPr>
              <w:jc w:val="center"/>
              <w:rPr>
                <w:rFonts w:hint="eastAsia" w:ascii="宋体" w:hAnsi="宋体" w:eastAsia="宋体" w:cs="宋体"/>
                <w:sz w:val="18"/>
                <w:szCs w:val="18"/>
              </w:rPr>
            </w:pPr>
            <w:r>
              <w:rPr>
                <w:rFonts w:hint="eastAsia" w:ascii="宋体" w:hAnsi="宋体" w:eastAsia="宋体" w:cs="宋体"/>
                <w:sz w:val="18"/>
                <w:szCs w:val="18"/>
              </w:rPr>
              <w:t>允许偏差</w:t>
            </w:r>
          </w:p>
        </w:tc>
      </w:tr>
      <w:tr w14:paraId="5F863AB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272" w:type="dxa"/>
            <w:tcBorders>
              <w:top w:val="single" w:color="000000" w:sz="8" w:space="0"/>
              <w:bottom w:val="single" w:color="000000" w:sz="8" w:space="0"/>
              <w:right w:val="single" w:color="000000" w:sz="8" w:space="0"/>
            </w:tcBorders>
            <w:vAlign w:val="center"/>
          </w:tcPr>
          <w:p w14:paraId="3A596818">
            <w:pPr>
              <w:jc w:val="center"/>
              <w:rPr>
                <w:rFonts w:hint="eastAsia" w:ascii="宋体" w:hAnsi="宋体" w:eastAsia="宋体" w:cs="宋体"/>
                <w:sz w:val="18"/>
                <w:szCs w:val="18"/>
              </w:rPr>
            </w:pPr>
            <w:r>
              <w:rPr>
                <w:rFonts w:hint="eastAsia" w:ascii="宋体" w:hAnsi="宋体" w:eastAsia="宋体" w:cs="宋体"/>
                <w:sz w:val="18"/>
                <w:szCs w:val="18"/>
              </w:rPr>
              <w:t>蛇形管自由端</w:t>
            </w:r>
          </w:p>
        </w:tc>
        <w:tc>
          <w:tcPr>
            <w:tcW w:w="2878" w:type="dxa"/>
            <w:tcBorders>
              <w:top w:val="single" w:color="000000" w:sz="8" w:space="0"/>
              <w:left w:val="single" w:color="000000" w:sz="8" w:space="0"/>
              <w:bottom w:val="single" w:color="000000" w:sz="8" w:space="0"/>
            </w:tcBorders>
            <w:vAlign w:val="center"/>
          </w:tcPr>
          <w:p w14:paraId="1F572D2D">
            <w:pPr>
              <w:jc w:val="center"/>
              <w:rPr>
                <w:rFonts w:hint="eastAsia" w:ascii="宋体" w:hAnsi="宋体" w:eastAsia="宋体" w:cs="宋体"/>
                <w:sz w:val="18"/>
                <w:szCs w:val="18"/>
              </w:rPr>
            </w:pPr>
            <w:r>
              <w:rPr>
                <w:rFonts w:hint="eastAsia" w:ascii="宋体" w:hAnsi="宋体" w:eastAsia="宋体" w:cs="宋体"/>
                <w:sz w:val="18"/>
                <w:szCs w:val="18"/>
              </w:rPr>
              <w:t>±10</w:t>
            </w:r>
          </w:p>
        </w:tc>
      </w:tr>
      <w:tr w14:paraId="58A144B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272" w:type="dxa"/>
            <w:tcBorders>
              <w:top w:val="single" w:color="000000" w:sz="8" w:space="0"/>
              <w:bottom w:val="single" w:color="000000" w:sz="8" w:space="0"/>
              <w:right w:val="single" w:color="000000" w:sz="8" w:space="0"/>
            </w:tcBorders>
            <w:vAlign w:val="center"/>
          </w:tcPr>
          <w:p w14:paraId="4E6F8BAD">
            <w:pPr>
              <w:jc w:val="center"/>
              <w:rPr>
                <w:rFonts w:hint="eastAsia" w:ascii="宋体" w:hAnsi="宋体" w:eastAsia="宋体" w:cs="宋体"/>
                <w:sz w:val="18"/>
                <w:szCs w:val="18"/>
              </w:rPr>
            </w:pPr>
            <w:r>
              <w:rPr>
                <w:rFonts w:hint="eastAsia" w:ascii="宋体" w:hAnsi="宋体" w:eastAsia="宋体" w:cs="宋体"/>
                <w:sz w:val="18"/>
                <w:szCs w:val="18"/>
              </w:rPr>
              <w:t>管排间距</w:t>
            </w:r>
          </w:p>
        </w:tc>
        <w:tc>
          <w:tcPr>
            <w:tcW w:w="2878" w:type="dxa"/>
            <w:tcBorders>
              <w:top w:val="single" w:color="000000" w:sz="8" w:space="0"/>
              <w:left w:val="single" w:color="000000" w:sz="8" w:space="0"/>
              <w:bottom w:val="single" w:color="000000" w:sz="8" w:space="0"/>
            </w:tcBorders>
            <w:vAlign w:val="center"/>
          </w:tcPr>
          <w:p w14:paraId="3D58019A">
            <w:pPr>
              <w:jc w:val="center"/>
              <w:rPr>
                <w:rFonts w:hint="eastAsia" w:ascii="宋体" w:hAnsi="宋体" w:eastAsia="宋体" w:cs="宋体"/>
                <w:sz w:val="18"/>
                <w:szCs w:val="18"/>
              </w:rPr>
            </w:pPr>
            <w:r>
              <w:rPr>
                <w:rFonts w:hint="eastAsia" w:ascii="宋体" w:hAnsi="宋体" w:eastAsia="宋体" w:cs="宋体"/>
                <w:sz w:val="18"/>
                <w:szCs w:val="18"/>
              </w:rPr>
              <w:t>±5</w:t>
            </w:r>
          </w:p>
        </w:tc>
      </w:tr>
      <w:tr w14:paraId="5F17D3D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272" w:type="dxa"/>
            <w:tcBorders>
              <w:top w:val="single" w:color="000000" w:sz="8" w:space="0"/>
              <w:bottom w:val="single" w:color="000000" w:sz="8" w:space="0"/>
              <w:right w:val="single" w:color="000000" w:sz="8" w:space="0"/>
            </w:tcBorders>
            <w:vAlign w:val="center"/>
          </w:tcPr>
          <w:p w14:paraId="0B90649B">
            <w:pPr>
              <w:jc w:val="center"/>
              <w:rPr>
                <w:rFonts w:hint="eastAsia" w:ascii="宋体" w:hAnsi="宋体" w:eastAsia="宋体" w:cs="宋体"/>
                <w:sz w:val="18"/>
                <w:szCs w:val="18"/>
              </w:rPr>
            </w:pPr>
            <w:r>
              <w:rPr>
                <w:rFonts w:hint="eastAsia" w:ascii="宋体" w:hAnsi="宋体" w:eastAsia="宋体" w:cs="宋体"/>
                <w:sz w:val="18"/>
                <w:szCs w:val="18"/>
              </w:rPr>
              <w:t>管排平整度</w:t>
            </w:r>
          </w:p>
        </w:tc>
        <w:tc>
          <w:tcPr>
            <w:tcW w:w="2878" w:type="dxa"/>
            <w:tcBorders>
              <w:top w:val="single" w:color="000000" w:sz="8" w:space="0"/>
              <w:left w:val="single" w:color="000000" w:sz="8" w:space="0"/>
              <w:bottom w:val="single" w:color="000000" w:sz="8" w:space="0"/>
            </w:tcBorders>
            <w:vAlign w:val="center"/>
          </w:tcPr>
          <w:p w14:paraId="2680409D">
            <w:pPr>
              <w:jc w:val="center"/>
              <w:rPr>
                <w:rFonts w:hint="eastAsia" w:ascii="宋体" w:hAnsi="宋体" w:eastAsia="宋体" w:cs="宋体"/>
                <w:sz w:val="18"/>
                <w:szCs w:val="18"/>
              </w:rPr>
            </w:pPr>
            <w:r>
              <w:rPr>
                <w:rFonts w:hint="eastAsia" w:ascii="宋体" w:hAnsi="宋体" w:eastAsia="宋体" w:cs="宋体"/>
                <w:sz w:val="18"/>
                <w:szCs w:val="18"/>
              </w:rPr>
              <w:t>≤20</w:t>
            </w:r>
          </w:p>
        </w:tc>
      </w:tr>
      <w:tr w14:paraId="4178275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272" w:type="dxa"/>
            <w:tcBorders>
              <w:top w:val="single" w:color="000000" w:sz="8" w:space="0"/>
              <w:right w:val="single" w:color="000000" w:sz="8" w:space="0"/>
            </w:tcBorders>
            <w:vAlign w:val="center"/>
          </w:tcPr>
          <w:p w14:paraId="390BB74C">
            <w:pPr>
              <w:jc w:val="center"/>
              <w:rPr>
                <w:rFonts w:hint="eastAsia" w:ascii="宋体" w:hAnsi="宋体" w:eastAsia="宋体" w:cs="宋体"/>
                <w:sz w:val="18"/>
                <w:szCs w:val="18"/>
              </w:rPr>
            </w:pPr>
            <w:r>
              <w:rPr>
                <w:rFonts w:hint="eastAsia" w:ascii="宋体" w:hAnsi="宋体" w:eastAsia="宋体" w:cs="宋体"/>
                <w:sz w:val="18"/>
                <w:szCs w:val="18"/>
              </w:rPr>
              <w:t>边缘管与外墙间距</w:t>
            </w:r>
          </w:p>
        </w:tc>
        <w:tc>
          <w:tcPr>
            <w:tcW w:w="2878" w:type="dxa"/>
            <w:tcBorders>
              <w:top w:val="single" w:color="000000" w:sz="8" w:space="0"/>
              <w:left w:val="single" w:color="000000" w:sz="8" w:space="0"/>
            </w:tcBorders>
            <w:vAlign w:val="center"/>
          </w:tcPr>
          <w:p w14:paraId="22B08856">
            <w:pPr>
              <w:jc w:val="center"/>
              <w:rPr>
                <w:rFonts w:hint="eastAsia" w:ascii="宋体" w:hAnsi="宋体" w:eastAsia="宋体" w:cs="宋体"/>
                <w:sz w:val="18"/>
                <w:szCs w:val="18"/>
              </w:rPr>
            </w:pPr>
            <w:r>
              <w:rPr>
                <w:rFonts w:hint="eastAsia" w:ascii="宋体" w:hAnsi="宋体" w:eastAsia="宋体" w:cs="宋体"/>
                <w:sz w:val="18"/>
                <w:szCs w:val="18"/>
              </w:rPr>
              <w:t>±5</w:t>
            </w:r>
          </w:p>
        </w:tc>
      </w:tr>
    </w:tbl>
    <w:p w14:paraId="056AD271">
      <w:pPr>
        <w:pageBreakBefore w:val="0"/>
        <w:tabs>
          <w:tab w:val="left" w:pos="840"/>
          <w:tab w:val="left" w:pos="6930"/>
        </w:tabs>
        <w:wordWrap/>
        <w:overflowPunct/>
        <w:topLinePunct w:val="0"/>
        <w:bidi w:val="0"/>
        <w:spacing w:line="360" w:lineRule="auto"/>
        <w:ind w:left="0" w:leftChars="0" w:right="0" w:rightChars="0" w:firstLine="420" w:firstLineChars="200"/>
        <w:jc w:val="left"/>
        <w:outlineLvl w:val="9"/>
        <w:rPr>
          <w:rFonts w:hint="eastAsia" w:ascii="宋体" w:hAnsi="宋体" w:eastAsia="宋体" w:cs="宋体"/>
          <w:snapToGrid w:val="0"/>
          <w:color w:val="000000"/>
          <w:spacing w:val="0"/>
          <w:kern w:val="0"/>
          <w:sz w:val="21"/>
          <w:szCs w:val="21"/>
          <w:lang w:val="en-US" w:eastAsia="zh-CN" w:bidi="ar-SA"/>
        </w:rPr>
      </w:pPr>
    </w:p>
    <w:p w14:paraId="02893819">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right="0" w:rightChars="0"/>
        <w:jc w:val="center"/>
        <w:textAlignment w:val="baseline"/>
        <w:outlineLvl w:val="9"/>
        <w:rPr>
          <w:sz w:val="21"/>
          <w:szCs w:val="21"/>
        </w:rPr>
      </w:pPr>
      <w:bookmarkStart w:id="30" w:name="bookmark31"/>
      <w:bookmarkEnd w:id="30"/>
      <w:bookmarkStart w:id="31" w:name="bookmark122"/>
      <w:bookmarkEnd w:id="31"/>
      <w:bookmarkStart w:id="32" w:name="bookmark33"/>
      <w:bookmarkEnd w:id="32"/>
      <w:bookmarkStart w:id="33" w:name="bookmark32"/>
      <w:bookmarkEnd w:id="33"/>
      <w:r>
        <w:rPr>
          <w:rFonts w:hint="eastAsia" w:ascii="黑体" w:hAnsi="黑体" w:eastAsia="黑体" w:cs="黑体"/>
          <w:lang w:val="en-US" w:eastAsia="zh-CN"/>
        </w:rPr>
        <w:t>表11  省煤器组件的组合安装允许偏差(mm)</w:t>
      </w:r>
    </w:p>
    <w:tbl>
      <w:tblPr>
        <w:tblStyle w:val="44"/>
        <w:tblW w:w="6086"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3636"/>
        <w:gridCol w:w="2450"/>
      </w:tblGrid>
      <w:tr w14:paraId="4C1D109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636" w:type="dxa"/>
            <w:tcBorders>
              <w:bottom w:val="single" w:color="000000" w:sz="8" w:space="0"/>
              <w:right w:val="single" w:color="000000" w:sz="8" w:space="0"/>
            </w:tcBorders>
            <w:vAlign w:val="center"/>
          </w:tcPr>
          <w:p w14:paraId="5B2FE9BE">
            <w:pPr>
              <w:jc w:val="center"/>
              <w:rPr>
                <w:rFonts w:hint="eastAsia" w:ascii="宋体" w:hAnsi="宋体" w:eastAsia="宋体" w:cs="宋体"/>
                <w:sz w:val="18"/>
                <w:szCs w:val="18"/>
              </w:rPr>
            </w:pPr>
            <w:r>
              <w:rPr>
                <w:rFonts w:hint="eastAsia" w:ascii="宋体" w:hAnsi="宋体" w:eastAsia="宋体" w:cs="宋体"/>
                <w:sz w:val="18"/>
                <w:szCs w:val="18"/>
              </w:rPr>
              <w:t>检查项目</w:t>
            </w:r>
          </w:p>
        </w:tc>
        <w:tc>
          <w:tcPr>
            <w:tcW w:w="2450" w:type="dxa"/>
            <w:tcBorders>
              <w:left w:val="single" w:color="000000" w:sz="8" w:space="0"/>
              <w:bottom w:val="single" w:color="000000" w:sz="8" w:space="0"/>
            </w:tcBorders>
            <w:vAlign w:val="center"/>
          </w:tcPr>
          <w:p w14:paraId="160620CD">
            <w:pPr>
              <w:jc w:val="center"/>
              <w:rPr>
                <w:rFonts w:hint="eastAsia" w:ascii="宋体" w:hAnsi="宋体" w:eastAsia="宋体" w:cs="宋体"/>
                <w:sz w:val="18"/>
                <w:szCs w:val="18"/>
              </w:rPr>
            </w:pPr>
            <w:r>
              <w:rPr>
                <w:rFonts w:hint="eastAsia" w:ascii="宋体" w:hAnsi="宋体" w:eastAsia="宋体" w:cs="宋体"/>
                <w:sz w:val="18"/>
                <w:szCs w:val="18"/>
              </w:rPr>
              <w:t>允许偏差</w:t>
            </w:r>
          </w:p>
        </w:tc>
      </w:tr>
      <w:tr w14:paraId="0C7B0DA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636" w:type="dxa"/>
            <w:tcBorders>
              <w:top w:val="single" w:color="000000" w:sz="8" w:space="0"/>
              <w:bottom w:val="single" w:color="000000" w:sz="8" w:space="0"/>
              <w:right w:val="single" w:color="000000" w:sz="8" w:space="0"/>
            </w:tcBorders>
            <w:vAlign w:val="center"/>
          </w:tcPr>
          <w:p w14:paraId="422DD83F">
            <w:pPr>
              <w:jc w:val="center"/>
              <w:rPr>
                <w:rFonts w:hint="eastAsia" w:ascii="宋体" w:hAnsi="宋体" w:eastAsia="宋体" w:cs="宋体"/>
                <w:sz w:val="18"/>
                <w:szCs w:val="18"/>
              </w:rPr>
            </w:pPr>
            <w:r>
              <w:rPr>
                <w:rFonts w:hint="eastAsia" w:ascii="宋体" w:hAnsi="宋体" w:eastAsia="宋体" w:cs="宋体"/>
                <w:sz w:val="18"/>
                <w:szCs w:val="18"/>
              </w:rPr>
              <w:t>组件宽度</w:t>
            </w:r>
          </w:p>
        </w:tc>
        <w:tc>
          <w:tcPr>
            <w:tcW w:w="2450" w:type="dxa"/>
            <w:tcBorders>
              <w:top w:val="single" w:color="000000" w:sz="8" w:space="0"/>
              <w:left w:val="single" w:color="000000" w:sz="8" w:space="0"/>
              <w:bottom w:val="single" w:color="000000" w:sz="8" w:space="0"/>
            </w:tcBorders>
            <w:vAlign w:val="center"/>
          </w:tcPr>
          <w:p w14:paraId="351E2570">
            <w:pPr>
              <w:jc w:val="center"/>
              <w:rPr>
                <w:rFonts w:hint="eastAsia" w:ascii="宋体" w:hAnsi="宋体" w:eastAsia="宋体" w:cs="宋体"/>
                <w:sz w:val="18"/>
                <w:szCs w:val="18"/>
              </w:rPr>
            </w:pPr>
            <w:r>
              <w:rPr>
                <w:rFonts w:hint="eastAsia" w:ascii="宋体" w:hAnsi="宋体" w:eastAsia="宋体" w:cs="宋体"/>
                <w:sz w:val="18"/>
                <w:szCs w:val="18"/>
              </w:rPr>
              <w:t>土5</w:t>
            </w:r>
          </w:p>
        </w:tc>
      </w:tr>
      <w:tr w14:paraId="68EF468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636" w:type="dxa"/>
            <w:tcBorders>
              <w:top w:val="single" w:color="000000" w:sz="8" w:space="0"/>
              <w:bottom w:val="single" w:color="000000" w:sz="8" w:space="0"/>
              <w:right w:val="single" w:color="000000" w:sz="8" w:space="0"/>
            </w:tcBorders>
            <w:vAlign w:val="center"/>
          </w:tcPr>
          <w:p w14:paraId="310634F8">
            <w:pPr>
              <w:jc w:val="center"/>
              <w:rPr>
                <w:rFonts w:hint="eastAsia" w:ascii="宋体" w:hAnsi="宋体" w:eastAsia="宋体" w:cs="宋体"/>
                <w:sz w:val="18"/>
                <w:szCs w:val="18"/>
              </w:rPr>
            </w:pPr>
            <w:r>
              <w:rPr>
                <w:rFonts w:hint="eastAsia" w:ascii="宋体" w:hAnsi="宋体" w:eastAsia="宋体" w:cs="宋体"/>
                <w:sz w:val="18"/>
                <w:szCs w:val="18"/>
              </w:rPr>
              <w:t>组件对角线</w:t>
            </w:r>
          </w:p>
        </w:tc>
        <w:tc>
          <w:tcPr>
            <w:tcW w:w="2450" w:type="dxa"/>
            <w:tcBorders>
              <w:top w:val="single" w:color="000000" w:sz="8" w:space="0"/>
              <w:left w:val="single" w:color="000000" w:sz="8" w:space="0"/>
              <w:bottom w:val="single" w:color="000000" w:sz="8" w:space="0"/>
            </w:tcBorders>
            <w:vAlign w:val="center"/>
          </w:tcPr>
          <w:p w14:paraId="0ADA104D">
            <w:pPr>
              <w:jc w:val="center"/>
              <w:rPr>
                <w:rFonts w:hint="eastAsia" w:ascii="宋体" w:hAnsi="宋体" w:eastAsia="宋体" w:cs="宋体"/>
                <w:sz w:val="18"/>
                <w:szCs w:val="18"/>
              </w:rPr>
            </w:pPr>
            <w:r>
              <w:rPr>
                <w:rFonts w:hint="eastAsia" w:ascii="宋体" w:hAnsi="宋体" w:eastAsia="宋体" w:cs="宋体"/>
                <w:sz w:val="18"/>
                <w:szCs w:val="18"/>
              </w:rPr>
              <w:t>10</w:t>
            </w:r>
          </w:p>
        </w:tc>
      </w:tr>
      <w:tr w14:paraId="2E861A9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636" w:type="dxa"/>
            <w:tcBorders>
              <w:top w:val="single" w:color="000000" w:sz="8" w:space="0"/>
              <w:bottom w:val="single" w:color="000000" w:sz="8" w:space="0"/>
              <w:right w:val="single" w:color="000000" w:sz="8" w:space="0"/>
            </w:tcBorders>
            <w:vAlign w:val="center"/>
          </w:tcPr>
          <w:p w14:paraId="44EE7E95">
            <w:pPr>
              <w:jc w:val="center"/>
              <w:rPr>
                <w:rFonts w:hint="eastAsia" w:ascii="宋体" w:hAnsi="宋体" w:eastAsia="宋体" w:cs="宋体"/>
                <w:sz w:val="18"/>
                <w:szCs w:val="18"/>
              </w:rPr>
            </w:pPr>
            <w:r>
              <w:rPr>
                <w:rFonts w:hint="eastAsia" w:ascii="宋体" w:hAnsi="宋体" w:eastAsia="宋体" w:cs="宋体"/>
                <w:sz w:val="18"/>
                <w:szCs w:val="18"/>
                <w:lang w:eastAsia="zh-CN"/>
              </w:rPr>
              <w:t>集箱</w:t>
            </w:r>
            <w:r>
              <w:rPr>
                <w:rFonts w:hint="eastAsia" w:ascii="宋体" w:hAnsi="宋体" w:eastAsia="宋体" w:cs="宋体"/>
                <w:sz w:val="18"/>
                <w:szCs w:val="18"/>
              </w:rPr>
              <w:t>中心距蛇形管弯头端部长度</w:t>
            </w:r>
          </w:p>
        </w:tc>
        <w:tc>
          <w:tcPr>
            <w:tcW w:w="2450" w:type="dxa"/>
            <w:tcBorders>
              <w:top w:val="single" w:color="000000" w:sz="8" w:space="0"/>
              <w:left w:val="single" w:color="000000" w:sz="8" w:space="0"/>
              <w:bottom w:val="single" w:color="000000" w:sz="8" w:space="0"/>
            </w:tcBorders>
            <w:vAlign w:val="center"/>
          </w:tcPr>
          <w:p w14:paraId="4E4C1ED6">
            <w:pPr>
              <w:jc w:val="center"/>
              <w:rPr>
                <w:rFonts w:hint="eastAsia" w:ascii="宋体" w:hAnsi="宋体" w:eastAsia="宋体" w:cs="宋体"/>
                <w:sz w:val="18"/>
                <w:szCs w:val="18"/>
              </w:rPr>
            </w:pPr>
            <w:r>
              <w:rPr>
                <w:rFonts w:hint="eastAsia" w:ascii="宋体" w:hAnsi="宋体" w:eastAsia="宋体" w:cs="宋体"/>
                <w:sz w:val="18"/>
                <w:szCs w:val="18"/>
              </w:rPr>
              <w:t>±10</w:t>
            </w:r>
          </w:p>
        </w:tc>
      </w:tr>
      <w:tr w14:paraId="5491293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636" w:type="dxa"/>
            <w:tcBorders>
              <w:top w:val="single" w:color="000000" w:sz="8" w:space="0"/>
              <w:bottom w:val="single" w:color="000000" w:sz="8" w:space="0"/>
              <w:right w:val="single" w:color="000000" w:sz="8" w:space="0"/>
            </w:tcBorders>
            <w:vAlign w:val="center"/>
          </w:tcPr>
          <w:p w14:paraId="007C78E7">
            <w:pPr>
              <w:jc w:val="center"/>
              <w:rPr>
                <w:rFonts w:hint="eastAsia" w:ascii="宋体" w:hAnsi="宋体" w:eastAsia="宋体" w:cs="宋体"/>
                <w:sz w:val="18"/>
                <w:szCs w:val="18"/>
              </w:rPr>
            </w:pPr>
            <w:r>
              <w:rPr>
                <w:rFonts w:hint="eastAsia" w:ascii="宋体" w:hAnsi="宋体" w:eastAsia="宋体" w:cs="宋体"/>
                <w:sz w:val="18"/>
                <w:szCs w:val="18"/>
              </w:rPr>
              <w:t>组件边管垂直度</w:t>
            </w:r>
          </w:p>
        </w:tc>
        <w:tc>
          <w:tcPr>
            <w:tcW w:w="2450" w:type="dxa"/>
            <w:tcBorders>
              <w:top w:val="single" w:color="000000" w:sz="8" w:space="0"/>
              <w:left w:val="single" w:color="000000" w:sz="8" w:space="0"/>
              <w:bottom w:val="single" w:color="000000" w:sz="8" w:space="0"/>
            </w:tcBorders>
            <w:vAlign w:val="center"/>
          </w:tcPr>
          <w:p w14:paraId="18534B08">
            <w:pPr>
              <w:jc w:val="center"/>
              <w:rPr>
                <w:rFonts w:hint="eastAsia" w:ascii="宋体" w:hAnsi="宋体" w:eastAsia="宋体" w:cs="宋体"/>
                <w:sz w:val="18"/>
                <w:szCs w:val="18"/>
              </w:rPr>
            </w:pPr>
            <w:r>
              <w:rPr>
                <w:rFonts w:hint="eastAsia" w:ascii="宋体" w:hAnsi="宋体" w:eastAsia="宋体" w:cs="宋体"/>
                <w:sz w:val="18"/>
                <w:szCs w:val="18"/>
              </w:rPr>
              <w:t>±5</w:t>
            </w:r>
          </w:p>
        </w:tc>
      </w:tr>
      <w:tr w14:paraId="6B65D4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636" w:type="dxa"/>
            <w:tcBorders>
              <w:top w:val="single" w:color="000000" w:sz="8" w:space="0"/>
              <w:right w:val="single" w:color="000000" w:sz="8" w:space="0"/>
            </w:tcBorders>
            <w:vAlign w:val="center"/>
          </w:tcPr>
          <w:p w14:paraId="34AF0A99">
            <w:pPr>
              <w:jc w:val="center"/>
              <w:rPr>
                <w:rFonts w:hint="eastAsia" w:ascii="宋体" w:hAnsi="宋体" w:eastAsia="宋体" w:cs="宋体"/>
                <w:sz w:val="18"/>
                <w:szCs w:val="18"/>
              </w:rPr>
            </w:pPr>
            <w:r>
              <w:rPr>
                <w:rFonts w:hint="eastAsia" w:ascii="宋体" w:hAnsi="宋体" w:eastAsia="宋体" w:cs="宋体"/>
                <w:sz w:val="18"/>
                <w:szCs w:val="18"/>
              </w:rPr>
              <w:t>边缘管与外墙间距</w:t>
            </w:r>
          </w:p>
        </w:tc>
        <w:tc>
          <w:tcPr>
            <w:tcW w:w="2450" w:type="dxa"/>
            <w:tcBorders>
              <w:top w:val="single" w:color="000000" w:sz="8" w:space="0"/>
              <w:left w:val="single" w:color="000000" w:sz="8" w:space="0"/>
            </w:tcBorders>
            <w:vAlign w:val="center"/>
          </w:tcPr>
          <w:p w14:paraId="4DEBA075">
            <w:pPr>
              <w:jc w:val="center"/>
              <w:rPr>
                <w:rFonts w:hint="eastAsia" w:ascii="宋体" w:hAnsi="宋体" w:eastAsia="宋体" w:cs="宋体"/>
                <w:sz w:val="18"/>
                <w:szCs w:val="18"/>
              </w:rPr>
            </w:pPr>
            <w:r>
              <w:rPr>
                <w:rFonts w:hint="eastAsia" w:ascii="宋体" w:hAnsi="宋体" w:eastAsia="宋体" w:cs="宋体"/>
                <w:sz w:val="18"/>
                <w:szCs w:val="18"/>
              </w:rPr>
              <w:t>±5</w:t>
            </w:r>
          </w:p>
        </w:tc>
      </w:tr>
    </w:tbl>
    <w:p w14:paraId="4A18D11F">
      <w:pPr>
        <w:pStyle w:val="3"/>
        <w:pageBreakBefore w:val="0"/>
        <w:tabs>
          <w:tab w:val="left" w:pos="840"/>
          <w:tab w:val="left" w:pos="6930"/>
        </w:tabs>
        <w:wordWrap/>
        <w:overflowPunct/>
        <w:topLinePunct w:val="0"/>
        <w:bidi w:val="0"/>
        <w:spacing w:line="360" w:lineRule="auto"/>
        <w:ind w:left="0" w:leftChars="0" w:right="0" w:rightChars="0" w:firstLine="420" w:firstLineChars="200"/>
        <w:jc w:val="left"/>
        <w:outlineLvl w:val="9"/>
        <w:rPr>
          <w:rFonts w:hint="eastAsia" w:ascii="宋体" w:hAnsi="宋体" w:eastAsia="宋体" w:cs="宋体"/>
          <w:snapToGrid w:val="0"/>
          <w:color w:val="000000"/>
          <w:spacing w:val="0"/>
          <w:kern w:val="0"/>
          <w:sz w:val="21"/>
          <w:szCs w:val="21"/>
          <w:lang w:val="en-US" w:eastAsia="zh-CN" w:bidi="ar-SA"/>
        </w:rPr>
      </w:pPr>
    </w:p>
    <w:p w14:paraId="021D63EA">
      <w:pPr>
        <w:pStyle w:val="3"/>
        <w:pageBreakBefore w:val="0"/>
        <w:tabs>
          <w:tab w:val="left" w:pos="840"/>
          <w:tab w:val="left" w:pos="6930"/>
        </w:tabs>
        <w:wordWrap/>
        <w:overflowPunct/>
        <w:topLinePunct w:val="0"/>
        <w:bidi w:val="0"/>
        <w:spacing w:line="360" w:lineRule="auto"/>
        <w:ind w:left="0" w:leftChars="0" w:right="0" w:rightChars="0" w:firstLine="404" w:firstLineChars="200"/>
        <w:jc w:val="left"/>
        <w:outlineLvl w:val="9"/>
        <w:rPr>
          <w:rFonts w:ascii="宋体" w:hAnsi="宋体" w:eastAsia="宋体" w:cs="宋体"/>
          <w:snapToGrid w:val="0"/>
          <w:color w:val="000000"/>
          <w:spacing w:val="-4"/>
          <w:kern w:val="0"/>
          <w:sz w:val="21"/>
          <w:szCs w:val="21"/>
          <w:lang w:val="en-US" w:eastAsia="en-US" w:bidi="ar-SA"/>
        </w:rPr>
      </w:pPr>
      <w:r>
        <w:rPr>
          <w:rFonts w:hint="eastAsia" w:ascii="宋体" w:hAnsi="宋体" w:eastAsia="宋体" w:cs="宋体"/>
          <w:snapToGrid w:val="0"/>
          <w:color w:val="000000"/>
          <w:spacing w:val="-4"/>
          <w:kern w:val="0"/>
          <w:sz w:val="21"/>
          <w:szCs w:val="21"/>
          <w:lang w:val="en-US" w:eastAsia="zh-CN" w:bidi="ar-SA"/>
        </w:rPr>
        <w:t xml:space="preserve">g)  </w:t>
      </w:r>
      <w:r>
        <w:rPr>
          <w:rFonts w:ascii="宋体" w:hAnsi="宋体" w:eastAsia="宋体" w:cs="宋体"/>
          <w:snapToGrid w:val="0"/>
          <w:color w:val="000000"/>
          <w:spacing w:val="-4"/>
          <w:kern w:val="0"/>
          <w:sz w:val="21"/>
          <w:szCs w:val="21"/>
          <w:lang w:val="en-US" w:eastAsia="en-US" w:bidi="ar-SA"/>
        </w:rPr>
        <w:t>顶棚管过热器管排平整度允许偏差为10mm</w:t>
      </w:r>
      <w:r>
        <w:rPr>
          <w:rFonts w:hint="eastAsia" w:ascii="宋体" w:hAnsi="宋体" w:eastAsia="宋体" w:cs="宋体"/>
          <w:snapToGrid w:val="0"/>
          <w:color w:val="000000"/>
          <w:spacing w:val="-4"/>
          <w:kern w:val="0"/>
          <w:sz w:val="21"/>
          <w:szCs w:val="21"/>
          <w:lang w:val="en-US" w:eastAsia="zh-CN" w:bidi="ar-SA"/>
        </w:rPr>
        <w:t>，</w:t>
      </w:r>
      <w:r>
        <w:rPr>
          <w:rFonts w:ascii="宋体" w:hAnsi="宋体" w:eastAsia="宋体" w:cs="宋体"/>
          <w:snapToGrid w:val="0"/>
          <w:color w:val="000000"/>
          <w:spacing w:val="-4"/>
          <w:kern w:val="0"/>
          <w:sz w:val="21"/>
          <w:szCs w:val="21"/>
          <w:lang w:val="en-US" w:eastAsia="en-US" w:bidi="ar-SA"/>
        </w:rPr>
        <w:t>管子间距应均匀。</w:t>
      </w:r>
    </w:p>
    <w:p w14:paraId="4E0496B1">
      <w:pPr>
        <w:pageBreakBefore w:val="0"/>
        <w:tabs>
          <w:tab w:val="left" w:pos="840"/>
          <w:tab w:val="left" w:pos="6930"/>
        </w:tabs>
        <w:wordWrap/>
        <w:overflowPunct/>
        <w:topLinePunct w:val="0"/>
        <w:bidi w:val="0"/>
        <w:spacing w:line="360" w:lineRule="auto"/>
        <w:ind w:left="0" w:leftChars="0" w:right="0" w:rightChars="0" w:firstLine="404" w:firstLineChars="200"/>
        <w:jc w:val="left"/>
        <w:outlineLvl w:val="9"/>
        <w:rPr>
          <w:rFonts w:ascii="宋体" w:hAnsi="宋体" w:eastAsia="宋体" w:cs="宋体"/>
          <w:snapToGrid w:val="0"/>
          <w:color w:val="000000"/>
          <w:spacing w:val="-4"/>
          <w:kern w:val="0"/>
          <w:sz w:val="21"/>
          <w:szCs w:val="21"/>
          <w:lang w:val="en-US" w:eastAsia="en-US" w:bidi="ar-SA"/>
        </w:rPr>
      </w:pPr>
      <w:r>
        <w:rPr>
          <w:rFonts w:hint="eastAsia" w:ascii="宋体" w:hAnsi="宋体" w:eastAsia="宋体" w:cs="宋体"/>
          <w:snapToGrid w:val="0"/>
          <w:color w:val="000000"/>
          <w:spacing w:val="-4"/>
          <w:kern w:val="0"/>
          <w:sz w:val="21"/>
          <w:szCs w:val="21"/>
          <w:lang w:val="en-US" w:eastAsia="zh-CN" w:bidi="ar-SA"/>
        </w:rPr>
        <w:t xml:space="preserve">h)  </w:t>
      </w:r>
      <w:r>
        <w:rPr>
          <w:rFonts w:ascii="宋体" w:hAnsi="宋体" w:eastAsia="宋体" w:cs="宋体"/>
          <w:snapToGrid w:val="0"/>
          <w:color w:val="000000"/>
          <w:spacing w:val="-4"/>
          <w:kern w:val="0"/>
          <w:sz w:val="21"/>
          <w:szCs w:val="21"/>
          <w:lang w:val="en-US" w:eastAsia="en-US" w:bidi="ar-SA"/>
        </w:rPr>
        <w:t>包墙管过热器组合安装应执行本部分5.</w:t>
      </w:r>
      <w:r>
        <w:rPr>
          <w:rFonts w:hint="eastAsia" w:ascii="宋体" w:hAnsi="宋体" w:eastAsia="宋体" w:cs="宋体"/>
          <w:snapToGrid w:val="0"/>
          <w:color w:val="000000"/>
          <w:spacing w:val="-4"/>
          <w:kern w:val="0"/>
          <w:sz w:val="21"/>
          <w:szCs w:val="21"/>
          <w:lang w:val="en-US" w:eastAsia="en-US" w:bidi="ar-SA"/>
        </w:rPr>
        <w:t>4.1</w:t>
      </w:r>
      <w:r>
        <w:rPr>
          <w:rFonts w:ascii="宋体" w:hAnsi="宋体" w:eastAsia="宋体" w:cs="宋体"/>
          <w:snapToGrid w:val="0"/>
          <w:color w:val="000000"/>
          <w:spacing w:val="-4"/>
          <w:kern w:val="0"/>
          <w:sz w:val="21"/>
          <w:szCs w:val="21"/>
          <w:lang w:val="en-US" w:eastAsia="en-US" w:bidi="ar-SA"/>
        </w:rPr>
        <w:t>的有关规定。</w:t>
      </w:r>
    </w:p>
    <w:p w14:paraId="0D4DF3F7">
      <w:pPr>
        <w:pageBreakBefore w:val="0"/>
        <w:tabs>
          <w:tab w:val="left" w:pos="840"/>
          <w:tab w:val="left" w:pos="6930"/>
        </w:tabs>
        <w:wordWrap/>
        <w:overflowPunct/>
        <w:topLinePunct w:val="0"/>
        <w:bidi w:val="0"/>
        <w:spacing w:line="360" w:lineRule="auto"/>
        <w:ind w:left="0" w:leftChars="0" w:right="0" w:rightChars="0" w:firstLine="404" w:firstLineChars="200"/>
        <w:jc w:val="left"/>
        <w:outlineLvl w:val="9"/>
        <w:rPr>
          <w:rFonts w:ascii="宋体" w:hAnsi="宋体" w:eastAsia="宋体" w:cs="宋体"/>
          <w:snapToGrid w:val="0"/>
          <w:color w:val="000000"/>
          <w:spacing w:val="-4"/>
          <w:kern w:val="0"/>
          <w:sz w:val="21"/>
          <w:szCs w:val="21"/>
          <w:lang w:val="en-US" w:eastAsia="en-US" w:bidi="ar-SA"/>
        </w:rPr>
      </w:pPr>
      <w:r>
        <w:rPr>
          <w:rFonts w:hint="eastAsia" w:ascii="宋体" w:hAnsi="宋体" w:eastAsia="宋体" w:cs="宋体"/>
          <w:snapToGrid w:val="0"/>
          <w:color w:val="000000"/>
          <w:spacing w:val="-4"/>
          <w:kern w:val="0"/>
          <w:sz w:val="21"/>
          <w:szCs w:val="21"/>
          <w:lang w:val="en-US" w:eastAsia="zh-CN" w:bidi="ar-SA"/>
        </w:rPr>
        <w:t xml:space="preserve">i)  </w:t>
      </w:r>
      <w:r>
        <w:rPr>
          <w:rFonts w:ascii="宋体" w:hAnsi="宋体" w:eastAsia="宋体" w:cs="宋体"/>
          <w:snapToGrid w:val="0"/>
          <w:color w:val="000000"/>
          <w:spacing w:val="-4"/>
          <w:kern w:val="0"/>
          <w:sz w:val="21"/>
          <w:szCs w:val="21"/>
          <w:lang w:val="en-US" w:eastAsia="en-US" w:bidi="ar-SA"/>
        </w:rPr>
        <w:t>喷水减温器在安装前应外部检查无缺陷，喷嘴安装方向正确。</w:t>
      </w:r>
    </w:p>
    <w:p w14:paraId="44A7CA5B">
      <w:pPr>
        <w:pStyle w:val="5"/>
        <w:bidi w:val="0"/>
        <w:rPr>
          <w:rFonts w:hint="default" w:ascii="黑体" w:hAnsi="黑体" w:eastAsia="黑体" w:cs="黑体"/>
          <w:lang w:val="en-US" w:eastAsia="zh-CN"/>
        </w:rPr>
      </w:pPr>
      <w:r>
        <w:rPr>
          <w:rFonts w:hint="eastAsia"/>
          <w:lang w:val="en-US" w:eastAsia="zh-CN"/>
        </w:rPr>
        <w:t>5.5 锅炉连接管道</w:t>
      </w:r>
    </w:p>
    <w:p w14:paraId="761B5B13">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5.5.1</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受热面进出口管及连通管安装前方可拆除管端封口，并确认管道内无杂物；</w:t>
      </w:r>
    </w:p>
    <w:p w14:paraId="3CCF61D7">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5.5.2</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受热面进出口管及连通管的安装方向及安装位置应符合设计要求。</w:t>
      </w:r>
    </w:p>
    <w:p w14:paraId="0E7B9644">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5.5.3  受热面进出口管及连通管应自由膨胀且不得阻碍受热面设备的膨胀。</w:t>
      </w:r>
    </w:p>
    <w:p w14:paraId="1E8258BD">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5.5.4</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导向装置应固定牢固、预留膨胀方向正确并有足够的膨胀间隙。</w:t>
      </w:r>
    </w:p>
    <w:p w14:paraId="4EBA2539">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w:t>
      </w:r>
      <w:r>
        <w:rPr>
          <w:rFonts w:hint="eastAsia" w:ascii="宋体" w:hAnsi="宋体" w:eastAsia="宋体" w:cs="宋体"/>
          <w:spacing w:val="0"/>
          <w:sz w:val="21"/>
          <w:szCs w:val="21"/>
          <w:lang w:val="en-US" w:eastAsia="zh-CN"/>
        </w:rPr>
        <w:t>5</w:t>
      </w:r>
      <w:r>
        <w:rPr>
          <w:rFonts w:ascii="宋体" w:hAnsi="宋体" w:eastAsia="宋体" w:cs="宋体"/>
          <w:spacing w:val="0"/>
          <w:sz w:val="21"/>
          <w:szCs w:val="21"/>
        </w:rPr>
        <w:t>.5</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在承压管道上开孔时，应采取机械加工，不得用火焰切割，不得掉入金属屑粒等杂物。</w:t>
      </w:r>
    </w:p>
    <w:p w14:paraId="742130AC">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ascii="宋体" w:hAnsi="宋体" w:eastAsia="宋体" w:cs="宋体"/>
          <w:spacing w:val="0"/>
          <w:sz w:val="21"/>
          <w:szCs w:val="21"/>
        </w:rPr>
        <w:t>5.5.</w:t>
      </w:r>
      <w:r>
        <w:rPr>
          <w:rFonts w:hint="eastAsia" w:ascii="宋体" w:hAnsi="宋体" w:eastAsia="宋体" w:cs="宋体"/>
          <w:spacing w:val="0"/>
          <w:sz w:val="21"/>
          <w:szCs w:val="21"/>
          <w:lang w:val="en-US" w:eastAsia="zh-CN"/>
        </w:rPr>
        <w:t xml:space="preserve">6  </w:t>
      </w:r>
      <w:r>
        <w:rPr>
          <w:rFonts w:ascii="宋体" w:hAnsi="宋体" w:eastAsia="宋体" w:cs="宋体"/>
          <w:spacing w:val="0"/>
          <w:sz w:val="21"/>
          <w:szCs w:val="21"/>
        </w:rPr>
        <w:t>受热面进出口管及连通管支吊架安装应符合下列要求：</w:t>
      </w:r>
    </w:p>
    <w:p w14:paraId="12A07B68">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ascii="宋体" w:hAnsi="宋体" w:eastAsia="宋体" w:cs="宋体"/>
          <w:spacing w:val="0"/>
          <w:sz w:val="21"/>
          <w:szCs w:val="21"/>
        </w:rPr>
      </w:pPr>
      <w:r>
        <w:rPr>
          <w:rFonts w:hint="eastAsia" w:ascii="宋体" w:hAnsi="宋体" w:eastAsia="宋体" w:cs="宋体"/>
          <w:snapToGrid w:val="0"/>
          <w:color w:val="000000"/>
          <w:spacing w:val="0"/>
          <w:kern w:val="0"/>
          <w:sz w:val="21"/>
          <w:szCs w:val="21"/>
          <w:lang w:val="en-US" w:eastAsia="zh-CN" w:bidi="ar-SA"/>
        </w:rPr>
        <w:t xml:space="preserve">a)  </w:t>
      </w:r>
      <w:r>
        <w:rPr>
          <w:rFonts w:ascii="宋体" w:hAnsi="宋体" w:eastAsia="宋体" w:cs="宋体"/>
          <w:spacing w:val="0"/>
          <w:sz w:val="21"/>
          <w:szCs w:val="21"/>
        </w:rPr>
        <w:t>安装前进行全面检查，应核对尺寸正确、零部件完好，无变形等缺陷。</w:t>
      </w:r>
    </w:p>
    <w:p w14:paraId="31DC4B18">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ascii="宋体" w:hAnsi="宋体" w:eastAsia="宋体" w:cs="宋体"/>
          <w:spacing w:val="0"/>
          <w:sz w:val="21"/>
          <w:szCs w:val="21"/>
        </w:rPr>
      </w:pPr>
      <w:r>
        <w:rPr>
          <w:rFonts w:hint="eastAsia" w:ascii="宋体" w:hAnsi="宋体" w:eastAsia="宋体" w:cs="宋体"/>
          <w:snapToGrid w:val="0"/>
          <w:color w:val="000000"/>
          <w:spacing w:val="0"/>
          <w:kern w:val="0"/>
          <w:sz w:val="21"/>
          <w:szCs w:val="21"/>
          <w:lang w:val="en-US" w:eastAsia="zh-CN" w:bidi="ar-SA"/>
        </w:rPr>
        <w:t xml:space="preserve">b)  </w:t>
      </w:r>
      <w:r>
        <w:rPr>
          <w:rFonts w:ascii="宋体" w:hAnsi="宋体" w:eastAsia="宋体" w:cs="宋体"/>
          <w:spacing w:val="0"/>
          <w:sz w:val="21"/>
          <w:szCs w:val="21"/>
        </w:rPr>
        <w:t>常温下工作的吊架吊杆不得从管道保温层内穿过。</w:t>
      </w:r>
    </w:p>
    <w:p w14:paraId="3DDD36D9">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ascii="宋体" w:hAnsi="宋体" w:eastAsia="宋体" w:cs="宋体"/>
          <w:spacing w:val="0"/>
          <w:sz w:val="21"/>
          <w:szCs w:val="21"/>
        </w:rPr>
      </w:pPr>
      <w:r>
        <w:rPr>
          <w:rFonts w:hint="eastAsia" w:ascii="宋体" w:hAnsi="宋体" w:eastAsia="宋体" w:cs="宋体"/>
          <w:snapToGrid w:val="0"/>
          <w:color w:val="000000"/>
          <w:spacing w:val="0"/>
          <w:kern w:val="0"/>
          <w:sz w:val="21"/>
          <w:szCs w:val="21"/>
          <w:lang w:val="en-US" w:eastAsia="zh-CN" w:bidi="ar-SA"/>
        </w:rPr>
        <w:t xml:space="preserve">c)  </w:t>
      </w:r>
      <w:r>
        <w:rPr>
          <w:rFonts w:ascii="宋体" w:hAnsi="宋体" w:eastAsia="宋体" w:cs="宋体"/>
          <w:spacing w:val="0"/>
          <w:sz w:val="21"/>
          <w:szCs w:val="21"/>
        </w:rPr>
        <w:t>管道支吊架的活动部件与其支撑件应接触良好，满足管道设计膨胀要求。</w:t>
      </w:r>
      <w:bookmarkStart w:id="34" w:name="bookmark34"/>
      <w:bookmarkEnd w:id="34"/>
      <w:bookmarkStart w:id="35" w:name="bookmark123"/>
      <w:bookmarkEnd w:id="35"/>
      <w:bookmarkStart w:id="36" w:name="bookmark35"/>
      <w:bookmarkEnd w:id="36"/>
    </w:p>
    <w:p w14:paraId="3D3B7FDD">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ascii="宋体" w:hAnsi="宋体" w:eastAsia="宋体" w:cs="宋体"/>
          <w:spacing w:val="0"/>
          <w:sz w:val="21"/>
          <w:szCs w:val="21"/>
        </w:rPr>
      </w:pPr>
      <w:r>
        <w:rPr>
          <w:rFonts w:hint="eastAsia" w:ascii="宋体" w:hAnsi="宋体" w:eastAsia="宋体" w:cs="宋体"/>
          <w:snapToGrid w:val="0"/>
          <w:color w:val="000000"/>
          <w:spacing w:val="0"/>
          <w:kern w:val="0"/>
          <w:sz w:val="21"/>
          <w:szCs w:val="21"/>
          <w:lang w:val="en-US" w:eastAsia="zh-CN" w:bidi="ar-SA"/>
        </w:rPr>
        <w:t xml:space="preserve">d)  </w:t>
      </w:r>
      <w:r>
        <w:rPr>
          <w:rFonts w:ascii="宋体" w:hAnsi="宋体" w:eastAsia="宋体" w:cs="宋体"/>
          <w:spacing w:val="0"/>
          <w:sz w:val="21"/>
          <w:szCs w:val="21"/>
        </w:rPr>
        <w:t>支吊架偏装量应符合设计要求；设计无要求的，应根据管系整体膨胀量确定。</w:t>
      </w:r>
    </w:p>
    <w:p w14:paraId="72FA9EC8">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ascii="宋体" w:hAnsi="宋体" w:eastAsia="宋体" w:cs="宋体"/>
          <w:spacing w:val="0"/>
          <w:sz w:val="21"/>
          <w:szCs w:val="21"/>
        </w:rPr>
      </w:pPr>
      <w:r>
        <w:rPr>
          <w:rFonts w:hint="eastAsia" w:ascii="宋体" w:hAnsi="宋体" w:eastAsia="宋体" w:cs="宋体"/>
          <w:snapToGrid w:val="0"/>
          <w:color w:val="000000"/>
          <w:spacing w:val="0"/>
          <w:kern w:val="0"/>
          <w:sz w:val="21"/>
          <w:szCs w:val="21"/>
          <w:lang w:val="en-US" w:eastAsia="zh-CN" w:bidi="ar-SA"/>
        </w:rPr>
        <w:t xml:space="preserve">e)  </w:t>
      </w:r>
      <w:r>
        <w:rPr>
          <w:rFonts w:ascii="宋体" w:hAnsi="宋体" w:eastAsia="宋体" w:cs="宋体"/>
          <w:spacing w:val="0"/>
          <w:sz w:val="21"/>
          <w:szCs w:val="21"/>
        </w:rPr>
        <w:t>吊杆的调整应在水压前进行，最终调整后应按设计要求锁定螺母；吊杆不允许施焊或引弧。</w:t>
      </w:r>
    </w:p>
    <w:p w14:paraId="2CECB6E5">
      <w:pPr>
        <w:pStyle w:val="4"/>
        <w:keepNext/>
        <w:keepLines/>
        <w:pageBreakBefore w:val="0"/>
        <w:widowControl/>
        <w:kinsoku w:val="0"/>
        <w:wordWrap/>
        <w:overflowPunct/>
        <w:topLinePunct w:val="0"/>
        <w:autoSpaceDE w:val="0"/>
        <w:autoSpaceDN w:val="0"/>
        <w:bidi w:val="0"/>
        <w:adjustRightInd w:val="0"/>
        <w:snapToGrid w:val="0"/>
        <w:textAlignment w:val="baseline"/>
        <w:rPr>
          <w:rFonts w:hint="eastAsia"/>
          <w:lang w:val="en-US" w:eastAsia="zh-CN"/>
        </w:rPr>
      </w:pPr>
      <w:r>
        <w:rPr>
          <w:rFonts w:hint="eastAsia"/>
          <w:lang w:val="en-US" w:eastAsia="zh-CN"/>
        </w:rPr>
        <w:t xml:space="preserve">6  </w:t>
      </w:r>
      <w:r>
        <w:t>锅炉门孔</w:t>
      </w:r>
      <w:r>
        <w:rPr>
          <w:rFonts w:hint="eastAsia"/>
          <w:lang w:val="en-US" w:eastAsia="zh-CN"/>
        </w:rPr>
        <w:t>、</w:t>
      </w:r>
      <w:r>
        <w:t>密封部件</w:t>
      </w:r>
      <w:r>
        <w:rPr>
          <w:rFonts w:hint="eastAsia"/>
          <w:lang w:val="en-US" w:eastAsia="zh-CN"/>
        </w:rPr>
        <w:t>及</w:t>
      </w:r>
      <w:r>
        <w:t>炉顶吊挂装置</w:t>
      </w:r>
    </w:p>
    <w:p w14:paraId="067738D1">
      <w:pPr>
        <w:pStyle w:val="5"/>
        <w:bidi w:val="0"/>
      </w:pPr>
      <w:r>
        <w:rPr>
          <w:rFonts w:hint="eastAsia"/>
          <w:lang w:val="en-US" w:eastAsia="zh-CN"/>
        </w:rPr>
        <w:t>6</w:t>
      </w:r>
      <w:r>
        <w:t>.</w:t>
      </w:r>
      <w:r>
        <w:rPr>
          <w:rFonts w:hint="eastAsia"/>
          <w:lang w:val="en-US" w:eastAsia="zh-CN"/>
        </w:rPr>
        <w:t>1</w:t>
      </w:r>
      <w:r>
        <w:t xml:space="preserve">  炉顶吊挂装置</w:t>
      </w:r>
    </w:p>
    <w:p w14:paraId="3936E9C1">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6</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1</w:t>
      </w:r>
      <w:r>
        <w:rPr>
          <w:rFonts w:ascii="宋体" w:hAnsi="宋体" w:eastAsia="宋体" w:cs="宋体"/>
          <w:spacing w:val="0"/>
          <w:sz w:val="21"/>
          <w:szCs w:val="21"/>
        </w:rPr>
        <w:t>.1  锅炉吊挂装置纵横中心位置应以锅炉纵横膨胀中心线为基准。</w:t>
      </w:r>
    </w:p>
    <w:p w14:paraId="5B2B96D6">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6</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1</w:t>
      </w:r>
      <w:r>
        <w:rPr>
          <w:rFonts w:ascii="宋体" w:hAnsi="宋体" w:eastAsia="宋体" w:cs="宋体"/>
          <w:spacing w:val="0"/>
          <w:sz w:val="21"/>
          <w:szCs w:val="21"/>
        </w:rPr>
        <w:t>.2  吊挂装置的吊耳、吊杆、吊板和销轴等部件的连接应牢固</w:t>
      </w:r>
      <w:r>
        <w:rPr>
          <w:rFonts w:hint="eastAsia" w:ascii="宋体" w:hAnsi="宋体" w:eastAsia="宋体" w:cs="宋体"/>
          <w:spacing w:val="0"/>
          <w:sz w:val="21"/>
          <w:szCs w:val="21"/>
          <w:lang w:eastAsia="zh-CN"/>
        </w:rPr>
        <w:t>，</w:t>
      </w:r>
      <w:r>
        <w:rPr>
          <w:rFonts w:ascii="宋体" w:hAnsi="宋体" w:eastAsia="宋体" w:cs="宋体"/>
          <w:spacing w:val="0"/>
          <w:sz w:val="21"/>
          <w:szCs w:val="21"/>
        </w:rPr>
        <w:t>焊接应符合设计要求。</w:t>
      </w:r>
    </w:p>
    <w:p w14:paraId="0719D0FC">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6</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1</w:t>
      </w:r>
      <w:r>
        <w:rPr>
          <w:rFonts w:ascii="宋体" w:hAnsi="宋体" w:eastAsia="宋体" w:cs="宋体"/>
          <w:spacing w:val="0"/>
          <w:sz w:val="21"/>
          <w:szCs w:val="21"/>
        </w:rPr>
        <w:t>.3</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球形面垫铁间应涂粉状润滑剂，弧形板安装角度应与设计要求一致。</w:t>
      </w:r>
    </w:p>
    <w:p w14:paraId="7180542B">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6</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1</w:t>
      </w:r>
      <w:r>
        <w:rPr>
          <w:rFonts w:ascii="宋体" w:hAnsi="宋体" w:eastAsia="宋体" w:cs="宋体"/>
          <w:spacing w:val="0"/>
          <w:sz w:val="21"/>
          <w:szCs w:val="21"/>
        </w:rPr>
        <w:t xml:space="preserve">.4  吊杆紧固时负荷应分配均匀，水压前应进行吊杆受力复查。 </w:t>
      </w:r>
    </w:p>
    <w:p w14:paraId="065260AC">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6</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1</w:t>
      </w:r>
      <w:r>
        <w:rPr>
          <w:rFonts w:ascii="宋体" w:hAnsi="宋体" w:eastAsia="宋体" w:cs="宋体"/>
          <w:spacing w:val="0"/>
          <w:sz w:val="21"/>
          <w:szCs w:val="21"/>
        </w:rPr>
        <w:t>.5</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吊挂装置弹簧的安装高度应符合设备技术</w:t>
      </w:r>
      <w:r>
        <w:rPr>
          <w:rFonts w:hint="eastAsia" w:ascii="宋体" w:hAnsi="宋体" w:eastAsia="宋体" w:cs="宋体"/>
          <w:spacing w:val="0"/>
          <w:sz w:val="21"/>
          <w:szCs w:val="21"/>
          <w:lang w:val="en-US" w:eastAsia="zh-CN"/>
        </w:rPr>
        <w:t>`</w:t>
      </w:r>
      <w:r>
        <w:rPr>
          <w:rFonts w:ascii="宋体" w:hAnsi="宋体" w:eastAsia="宋体" w:cs="宋体"/>
          <w:spacing w:val="0"/>
          <w:sz w:val="21"/>
          <w:szCs w:val="21"/>
        </w:rPr>
        <w:t>文件的要求。</w:t>
      </w:r>
    </w:p>
    <w:p w14:paraId="582FDF94">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6</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1</w:t>
      </w:r>
      <w:r>
        <w:rPr>
          <w:rFonts w:ascii="宋体" w:hAnsi="宋体" w:eastAsia="宋体" w:cs="宋体"/>
          <w:spacing w:val="0"/>
          <w:sz w:val="21"/>
          <w:szCs w:val="21"/>
        </w:rPr>
        <w:t>.6</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受热面吊挂装置弹簧的锁紧销在锅炉水压期间应保持在锁定位置，锅炉点火前方可拆除。</w:t>
      </w:r>
    </w:p>
    <w:p w14:paraId="3474ED12">
      <w:pPr>
        <w:pStyle w:val="5"/>
        <w:bidi w:val="0"/>
      </w:pPr>
      <w:r>
        <w:rPr>
          <w:rFonts w:hint="eastAsia"/>
          <w:lang w:val="en-US" w:eastAsia="zh-CN"/>
        </w:rPr>
        <w:t>6</w:t>
      </w:r>
      <w:r>
        <w:t>.</w:t>
      </w:r>
      <w:r>
        <w:rPr>
          <w:rFonts w:hint="eastAsia"/>
          <w:lang w:val="en-US" w:eastAsia="zh-CN"/>
        </w:rPr>
        <w:t>2</w:t>
      </w:r>
      <w:r>
        <w:t xml:space="preserve">  锅炉门孔</w:t>
      </w:r>
    </w:p>
    <w:p w14:paraId="34608EC8">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6.2</w:t>
      </w:r>
      <w:r>
        <w:rPr>
          <w:rFonts w:ascii="宋体" w:hAnsi="宋体" w:eastAsia="宋体" w:cs="宋体"/>
          <w:spacing w:val="0"/>
          <w:sz w:val="21"/>
          <w:szCs w:val="21"/>
        </w:rPr>
        <w:t xml:space="preserve">.1 </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炉门和窥视孔的内外表面应无伤痕、裂缝和穿孔的砂眼等缺陷。</w:t>
      </w:r>
    </w:p>
    <w:p w14:paraId="61066232">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6.2</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2</w:t>
      </w:r>
      <w:r>
        <w:rPr>
          <w:rFonts w:ascii="宋体" w:hAnsi="宋体" w:eastAsia="宋体" w:cs="宋体"/>
          <w:spacing w:val="0"/>
          <w:sz w:val="21"/>
          <w:szCs w:val="21"/>
        </w:rPr>
        <w:t xml:space="preserve"> </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炉门开启方向应与设计一致，开闭应灵活。</w:t>
      </w:r>
    </w:p>
    <w:p w14:paraId="71876969">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6.2</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3</w:t>
      </w:r>
      <w:r>
        <w:rPr>
          <w:rFonts w:ascii="宋体" w:hAnsi="宋体" w:eastAsia="宋体" w:cs="宋体"/>
          <w:spacing w:val="0"/>
          <w:sz w:val="21"/>
          <w:szCs w:val="21"/>
        </w:rPr>
        <w:t xml:space="preserve"> </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用螺栓连接的炉门、窥视孔与炉墙接触面间应垫有密封材料。</w:t>
      </w:r>
    </w:p>
    <w:p w14:paraId="52971AF5">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6.2</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4</w:t>
      </w:r>
      <w:r>
        <w:rPr>
          <w:rFonts w:ascii="宋体" w:hAnsi="宋体" w:eastAsia="宋体" w:cs="宋体"/>
          <w:spacing w:val="0"/>
          <w:sz w:val="21"/>
          <w:szCs w:val="21"/>
        </w:rPr>
        <w:t xml:space="preserve"> </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门框的固定螺栓头应在炉墙内侧满焊，螺栓拧紧后螺杆宜露出螺母外2扣～3扣。</w:t>
      </w:r>
    </w:p>
    <w:p w14:paraId="0D1FE2B9">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6.2</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5</w:t>
      </w:r>
      <w:r>
        <w:rPr>
          <w:rFonts w:ascii="宋体" w:hAnsi="宋体" w:eastAsia="宋体" w:cs="宋体"/>
          <w:spacing w:val="0"/>
          <w:sz w:val="21"/>
          <w:szCs w:val="21"/>
        </w:rPr>
        <w:t xml:space="preserve"> </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门孔的安装位置符合设计要求，偏差小于10mm。</w:t>
      </w:r>
    </w:p>
    <w:p w14:paraId="2D8EEEE8">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6.2</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6</w:t>
      </w:r>
      <w:r>
        <w:rPr>
          <w:rFonts w:ascii="宋体" w:hAnsi="宋体" w:eastAsia="宋体" w:cs="宋体"/>
          <w:spacing w:val="0"/>
          <w:sz w:val="21"/>
          <w:szCs w:val="21"/>
        </w:rPr>
        <w:t xml:space="preserve">  正压或微正压锅炉的窥视孔门闩与空气通道的连锁装置应调整良好，喷嘴与壳体间间隙应为0.5mm～0.55mm, 空气通道应无堵塞。</w:t>
      </w:r>
    </w:p>
    <w:p w14:paraId="63544857">
      <w:pPr>
        <w:pStyle w:val="5"/>
        <w:bidi w:val="0"/>
        <w:rPr>
          <w:b/>
          <w:bCs/>
        </w:rPr>
      </w:pPr>
      <w:r>
        <w:rPr>
          <w:rFonts w:hint="eastAsia"/>
          <w:lang w:val="en-US" w:eastAsia="zh-CN"/>
        </w:rPr>
        <w:t>6</w:t>
      </w:r>
      <w:r>
        <w:t>.</w:t>
      </w:r>
      <w:r>
        <w:rPr>
          <w:rFonts w:hint="eastAsia"/>
          <w:lang w:val="en-US" w:eastAsia="zh-CN"/>
        </w:rPr>
        <w:t>3</w:t>
      </w:r>
      <w:r>
        <w:t xml:space="preserve"> </w:t>
      </w:r>
      <w:r>
        <w:rPr>
          <w:rFonts w:hint="eastAsia"/>
          <w:lang w:val="en-US" w:eastAsia="zh-CN"/>
        </w:rPr>
        <w:t xml:space="preserve"> </w:t>
      </w:r>
      <w:r>
        <w:t>锅炉密封部件</w:t>
      </w:r>
    </w:p>
    <w:p w14:paraId="4D71D8EB">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6.3</w:t>
      </w:r>
      <w:r>
        <w:rPr>
          <w:rFonts w:ascii="宋体" w:hAnsi="宋体" w:eastAsia="宋体" w:cs="宋体"/>
          <w:spacing w:val="0"/>
          <w:sz w:val="21"/>
          <w:szCs w:val="21"/>
        </w:rPr>
        <w:t xml:space="preserve">.1 </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受热面密封使用的密封材料应符合厂家技术文件的要求</w:t>
      </w:r>
      <w:r>
        <w:rPr>
          <w:rFonts w:hint="eastAsia" w:ascii="宋体" w:hAnsi="宋体" w:eastAsia="宋体" w:cs="宋体"/>
          <w:spacing w:val="0"/>
          <w:sz w:val="21"/>
          <w:szCs w:val="21"/>
          <w:lang w:eastAsia="zh-CN"/>
        </w:rPr>
        <w:t>，</w:t>
      </w:r>
      <w:r>
        <w:rPr>
          <w:rFonts w:ascii="宋体" w:hAnsi="宋体" w:eastAsia="宋体" w:cs="宋体"/>
          <w:spacing w:val="0"/>
          <w:sz w:val="21"/>
          <w:szCs w:val="21"/>
        </w:rPr>
        <w:t>合金材料应经光谱检查合格。</w:t>
      </w:r>
    </w:p>
    <w:p w14:paraId="3F912C43">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6.3</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2</w:t>
      </w:r>
      <w:r>
        <w:rPr>
          <w:rFonts w:ascii="宋体" w:hAnsi="宋体" w:eastAsia="宋体" w:cs="宋体"/>
          <w:spacing w:val="0"/>
          <w:sz w:val="21"/>
          <w:szCs w:val="21"/>
        </w:rPr>
        <w:t xml:space="preserve"> </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焊接在受热面上的密封件应在受热面水压试验前安装和焊接完毕，焊缝严密。</w:t>
      </w:r>
    </w:p>
    <w:p w14:paraId="451C5005">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6.3</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3</w:t>
      </w:r>
      <w:r>
        <w:rPr>
          <w:rFonts w:ascii="宋体" w:hAnsi="宋体" w:eastAsia="宋体" w:cs="宋体"/>
          <w:spacing w:val="0"/>
          <w:sz w:val="21"/>
          <w:szCs w:val="21"/>
        </w:rPr>
        <w:t xml:space="preserve"> </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炉墙密封的密封件填充应平整，密封焊接应符合厂家技术文件的要求，刚性梁遮挡部位的密封件焊接应在刚性梁安装前进行。</w:t>
      </w:r>
    </w:p>
    <w:p w14:paraId="717F4805">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6.3</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4</w:t>
      </w:r>
      <w:r>
        <w:rPr>
          <w:rFonts w:ascii="宋体" w:hAnsi="宋体" w:eastAsia="宋体" w:cs="宋体"/>
          <w:spacing w:val="0"/>
          <w:sz w:val="21"/>
          <w:szCs w:val="21"/>
        </w:rPr>
        <w:t xml:space="preserve"> </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冷灰斗下部密封装置应安装平整，与设备应连接牢固，焊缝应严密不漏。在热态下应自由膨胀。</w:t>
      </w:r>
    </w:p>
    <w:p w14:paraId="34793A7A">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6.3</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5</w:t>
      </w:r>
      <w:r>
        <w:rPr>
          <w:rFonts w:ascii="宋体" w:hAnsi="宋体" w:eastAsia="宋体" w:cs="宋体"/>
          <w:spacing w:val="0"/>
          <w:sz w:val="21"/>
          <w:szCs w:val="21"/>
        </w:rPr>
        <w:t xml:space="preserve"> </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锅炉顶棚及穿墙管的密封装置安装位置应符合设备技术文 件的要求、密封件应固定牢固，焊接位置应正确可靠，管屏或管子应能自由膨胀。</w:t>
      </w:r>
    </w:p>
    <w:p w14:paraId="1DE7B605">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6.3</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6</w:t>
      </w:r>
      <w:r>
        <w:rPr>
          <w:rFonts w:ascii="宋体" w:hAnsi="宋体" w:eastAsia="宋体" w:cs="宋体"/>
          <w:spacing w:val="0"/>
          <w:sz w:val="21"/>
          <w:szCs w:val="21"/>
        </w:rPr>
        <w:t xml:space="preserve"> </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炉顶大罩壳包覆框架应焊接固定在炉顶吊挂装置或受压部件的预埋件上，按厂家图纸预留足够的膨胀间隙，装设在罩壳顶部的安全围栏应采用套接或铰接连接，外护板安装应搭接牢靠，搭口方向一致，吊挂装置穿大罩壳处应设有密封装置。</w:t>
      </w:r>
    </w:p>
    <w:p w14:paraId="1BD786AC">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6.3</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7</w:t>
      </w:r>
      <w:r>
        <w:rPr>
          <w:rFonts w:ascii="宋体" w:hAnsi="宋体" w:eastAsia="宋体" w:cs="宋体"/>
          <w:spacing w:val="0"/>
          <w:sz w:val="21"/>
          <w:szCs w:val="21"/>
        </w:rPr>
        <w:t xml:space="preserve"> </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管道、吊架在穿过大罩壳处开孔时，应预留足够的膨胀间隙。</w:t>
      </w:r>
    </w:p>
    <w:p w14:paraId="761B045A">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6.3</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8</w:t>
      </w:r>
      <w:r>
        <w:rPr>
          <w:rFonts w:ascii="宋体" w:hAnsi="宋体" w:eastAsia="宋体" w:cs="宋体"/>
          <w:spacing w:val="0"/>
          <w:sz w:val="21"/>
          <w:szCs w:val="21"/>
        </w:rPr>
        <w:t xml:space="preserve"> </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汽包、</w:t>
      </w:r>
      <w:r>
        <w:rPr>
          <w:rFonts w:hint="eastAsia" w:ascii="宋体" w:hAnsi="宋体" w:eastAsia="宋体" w:cs="宋体"/>
          <w:spacing w:val="0"/>
          <w:sz w:val="21"/>
          <w:szCs w:val="21"/>
          <w:lang w:eastAsia="zh-CN"/>
        </w:rPr>
        <w:t>集箱</w:t>
      </w:r>
      <w:r>
        <w:rPr>
          <w:rFonts w:ascii="宋体" w:hAnsi="宋体" w:eastAsia="宋体" w:cs="宋体"/>
          <w:spacing w:val="0"/>
          <w:sz w:val="21"/>
          <w:szCs w:val="21"/>
        </w:rPr>
        <w:t>外壳与密封铁板连接处的椭圆螺栓孔位置应调整正确，不得影响汽包、</w:t>
      </w:r>
      <w:r>
        <w:rPr>
          <w:rFonts w:hint="eastAsia" w:ascii="宋体" w:hAnsi="宋体" w:eastAsia="宋体" w:cs="宋体"/>
          <w:spacing w:val="0"/>
          <w:sz w:val="21"/>
          <w:szCs w:val="21"/>
          <w:lang w:eastAsia="zh-CN"/>
        </w:rPr>
        <w:t>集箱</w:t>
      </w:r>
      <w:r>
        <w:rPr>
          <w:rFonts w:ascii="宋体" w:hAnsi="宋体" w:eastAsia="宋体" w:cs="宋体"/>
          <w:spacing w:val="0"/>
          <w:sz w:val="21"/>
          <w:szCs w:val="21"/>
        </w:rPr>
        <w:t>的膨胀。用螺栓固定的密封装置，其接合面应严密，螺栓应安装紧固，接触面应填有填料。</w:t>
      </w:r>
    </w:p>
    <w:p w14:paraId="086AFE05">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6.3</w:t>
      </w:r>
      <w:r>
        <w:rPr>
          <w:rFonts w:ascii="宋体" w:hAnsi="宋体" w:eastAsia="宋体" w:cs="宋体"/>
          <w:spacing w:val="0"/>
          <w:sz w:val="21"/>
          <w:szCs w:val="21"/>
        </w:rPr>
        <w:t>.</w:t>
      </w:r>
      <w:r>
        <w:rPr>
          <w:rFonts w:hint="eastAsia" w:ascii="宋体" w:hAnsi="宋体" w:eastAsia="宋体" w:cs="宋体"/>
          <w:spacing w:val="0"/>
          <w:sz w:val="21"/>
          <w:szCs w:val="21"/>
          <w:lang w:val="en-US" w:eastAsia="zh-CN"/>
        </w:rPr>
        <w:t>9</w:t>
      </w:r>
      <w:r>
        <w:rPr>
          <w:rFonts w:ascii="宋体" w:hAnsi="宋体" w:eastAsia="宋体" w:cs="宋体"/>
          <w:spacing w:val="0"/>
          <w:sz w:val="21"/>
          <w:szCs w:val="21"/>
        </w:rPr>
        <w:t xml:space="preserve"> </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通风梁的通道应畅通，焊缝应严密不漏，安装时应按设备技术文件要求留出膨胀间隙。</w:t>
      </w:r>
    </w:p>
    <w:p w14:paraId="24D6863A">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6.3</w:t>
      </w:r>
      <w:r>
        <w:rPr>
          <w:rFonts w:ascii="宋体" w:hAnsi="宋体" w:eastAsia="宋体" w:cs="宋体"/>
          <w:spacing w:val="0"/>
          <w:sz w:val="21"/>
          <w:szCs w:val="21"/>
        </w:rPr>
        <w:t>.1</w:t>
      </w:r>
      <w:r>
        <w:rPr>
          <w:rFonts w:hint="eastAsia" w:ascii="宋体" w:hAnsi="宋体" w:eastAsia="宋体" w:cs="宋体"/>
          <w:spacing w:val="0"/>
          <w:sz w:val="21"/>
          <w:szCs w:val="21"/>
          <w:lang w:val="en-US" w:eastAsia="zh-CN"/>
        </w:rPr>
        <w:t>0</w:t>
      </w:r>
      <w:r>
        <w:rPr>
          <w:rFonts w:ascii="宋体" w:hAnsi="宋体" w:eastAsia="宋体" w:cs="宋体"/>
          <w:spacing w:val="0"/>
          <w:sz w:val="21"/>
          <w:szCs w:val="21"/>
        </w:rPr>
        <w:t xml:space="preserve"> </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金属波形伸缩节的焊缝应严密，波节应完好，安装时的冷拉值或压缩值应符合设备技术文件的要求。</w:t>
      </w:r>
    </w:p>
    <w:p w14:paraId="272FEF75">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ascii="宋体" w:hAnsi="宋体" w:eastAsia="宋体" w:cs="宋体"/>
          <w:spacing w:val="0"/>
          <w:sz w:val="21"/>
          <w:szCs w:val="21"/>
        </w:rPr>
      </w:pPr>
      <w:r>
        <w:rPr>
          <w:rFonts w:hint="eastAsia" w:ascii="宋体" w:hAnsi="宋体" w:eastAsia="宋体" w:cs="宋体"/>
          <w:spacing w:val="0"/>
          <w:sz w:val="21"/>
          <w:szCs w:val="21"/>
          <w:lang w:val="en-US" w:eastAsia="zh-CN"/>
        </w:rPr>
        <w:t>6.3</w:t>
      </w:r>
      <w:r>
        <w:rPr>
          <w:rFonts w:ascii="宋体" w:hAnsi="宋体" w:eastAsia="宋体" w:cs="宋体"/>
          <w:spacing w:val="0"/>
          <w:sz w:val="21"/>
          <w:szCs w:val="21"/>
        </w:rPr>
        <w:t>.1</w:t>
      </w:r>
      <w:r>
        <w:rPr>
          <w:rFonts w:hint="eastAsia" w:ascii="宋体" w:hAnsi="宋体" w:eastAsia="宋体" w:cs="宋体"/>
          <w:spacing w:val="0"/>
          <w:sz w:val="21"/>
          <w:szCs w:val="21"/>
          <w:lang w:val="en-US" w:eastAsia="zh-CN"/>
        </w:rPr>
        <w:t>1</w:t>
      </w:r>
      <w:r>
        <w:rPr>
          <w:rFonts w:ascii="宋体" w:hAnsi="宋体" w:eastAsia="宋体" w:cs="宋体"/>
          <w:spacing w:val="0"/>
          <w:sz w:val="21"/>
          <w:szCs w:val="21"/>
        </w:rPr>
        <w:t xml:space="preserve"> </w:t>
      </w:r>
      <w:r>
        <w:rPr>
          <w:rFonts w:hint="eastAsia" w:ascii="宋体" w:hAnsi="宋体" w:eastAsia="宋体" w:cs="宋体"/>
          <w:spacing w:val="0"/>
          <w:sz w:val="21"/>
          <w:szCs w:val="21"/>
          <w:lang w:val="en-US" w:eastAsia="zh-CN"/>
        </w:rPr>
        <w:t xml:space="preserve"> </w:t>
      </w:r>
      <w:r>
        <w:rPr>
          <w:rFonts w:ascii="宋体" w:hAnsi="宋体" w:eastAsia="宋体" w:cs="宋体"/>
          <w:spacing w:val="0"/>
          <w:sz w:val="21"/>
          <w:szCs w:val="21"/>
        </w:rPr>
        <w:t>非金属补偿器疏水口安装方向应正确，补偿器内导流板应顺流布置；非金属补偿器安装完成后内部应填实柔性绝热材料。</w:t>
      </w:r>
    </w:p>
    <w:p w14:paraId="10667184">
      <w:pPr>
        <w:pStyle w:val="4"/>
        <w:spacing w:before="312" w:after="312"/>
        <w:ind w:firstLine="0" w:firstLineChars="0"/>
        <w:rPr>
          <w:highlight w:val="none"/>
        </w:rPr>
      </w:pPr>
      <w:r>
        <w:rPr>
          <w:rFonts w:hint="eastAsia"/>
          <w:highlight w:val="none"/>
        </w:rPr>
        <w:t>7</w:t>
      </w:r>
      <w:r>
        <w:rPr>
          <w:highlight w:val="none"/>
        </w:rPr>
        <w:t xml:space="preserve"> </w:t>
      </w:r>
      <w:r>
        <w:rPr>
          <w:rFonts w:hint="eastAsia"/>
          <w:highlight w:val="none"/>
        </w:rPr>
        <w:t xml:space="preserve"> 耐压试验</w:t>
      </w:r>
    </w:p>
    <w:p w14:paraId="6C9498DF">
      <w:pPr>
        <w:pStyle w:val="5"/>
        <w:spacing w:before="156" w:after="156"/>
        <w:ind w:firstLine="0" w:firstLineChars="0"/>
        <w:rPr>
          <w:bCs/>
          <w:spacing w:val="-7"/>
          <w:highlight w:val="none"/>
        </w:rPr>
      </w:pPr>
      <w:r>
        <w:rPr>
          <w:rFonts w:hint="eastAsia"/>
          <w:bCs/>
          <w:spacing w:val="-7"/>
          <w:highlight w:val="none"/>
        </w:rPr>
        <w:t>7</w:t>
      </w:r>
      <w:r>
        <w:rPr>
          <w:bCs/>
          <w:spacing w:val="-7"/>
          <w:highlight w:val="none"/>
        </w:rPr>
        <w:t xml:space="preserve">.1  </w:t>
      </w:r>
      <w:r>
        <w:rPr>
          <w:rFonts w:hint="eastAsia"/>
          <w:bCs/>
          <w:spacing w:val="-7"/>
          <w:highlight w:val="none"/>
        </w:rPr>
        <w:t>耐压试验压力要求</w:t>
      </w:r>
    </w:p>
    <w:p w14:paraId="451D8AE7">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hint="eastAsia" w:ascii="宋体" w:hAnsi="宋体" w:eastAsia="宋体" w:cs="宋体"/>
          <w:spacing w:val="0"/>
          <w:sz w:val="21"/>
          <w:szCs w:val="21"/>
          <w:highlight w:val="none"/>
        </w:rPr>
      </w:pPr>
      <w:r>
        <w:rPr>
          <w:rFonts w:ascii="宋体" w:hAnsi="宋体" w:eastAsia="宋体" w:cs="宋体"/>
          <w:spacing w:val="0"/>
          <w:sz w:val="21"/>
          <w:szCs w:val="21"/>
          <w:highlight w:val="none"/>
        </w:rPr>
        <w:t>锅炉</w:t>
      </w:r>
      <w:r>
        <w:rPr>
          <w:rFonts w:hint="eastAsia" w:ascii="宋体" w:hAnsi="宋体" w:eastAsia="宋体" w:cs="宋体"/>
          <w:spacing w:val="0"/>
          <w:sz w:val="21"/>
          <w:szCs w:val="21"/>
          <w:highlight w:val="none"/>
          <w:lang w:val="en-US" w:eastAsia="zh-CN"/>
        </w:rPr>
        <w:t>的汽、水压力系统及其附属装置安装完毕后，</w:t>
      </w:r>
      <w:r>
        <w:rPr>
          <w:rFonts w:ascii="宋体" w:hAnsi="宋体" w:eastAsia="宋体" w:cs="宋体"/>
          <w:spacing w:val="0"/>
          <w:sz w:val="21"/>
          <w:szCs w:val="21"/>
          <w:highlight w:val="none"/>
        </w:rPr>
        <w:t>应进行整体</w:t>
      </w:r>
      <w:r>
        <w:rPr>
          <w:rFonts w:hint="eastAsia" w:ascii="宋体" w:hAnsi="宋体" w:eastAsia="宋体" w:cs="宋体"/>
          <w:spacing w:val="0"/>
          <w:sz w:val="21"/>
          <w:szCs w:val="21"/>
          <w:highlight w:val="none"/>
          <w:lang w:val="en-US" w:eastAsia="zh-CN"/>
        </w:rPr>
        <w:t>水压</w:t>
      </w:r>
      <w:r>
        <w:rPr>
          <w:rFonts w:ascii="宋体" w:hAnsi="宋体" w:eastAsia="宋体" w:cs="宋体"/>
          <w:spacing w:val="0"/>
          <w:sz w:val="21"/>
          <w:szCs w:val="21"/>
          <w:highlight w:val="none"/>
        </w:rPr>
        <w:t>试验，超压试验压力按</w:t>
      </w:r>
      <w:r>
        <w:rPr>
          <w:rFonts w:hint="eastAsia" w:ascii="宋体" w:hAnsi="宋体" w:eastAsia="宋体" w:cs="宋体"/>
          <w:spacing w:val="0"/>
          <w:sz w:val="21"/>
          <w:szCs w:val="21"/>
          <w:highlight w:val="none"/>
          <w:lang w:val="en-US" w:eastAsia="zh-CN"/>
        </w:rPr>
        <w:t>设计要求</w:t>
      </w:r>
      <w:r>
        <w:rPr>
          <w:rFonts w:ascii="宋体" w:hAnsi="宋体" w:eastAsia="宋体" w:cs="宋体"/>
          <w:spacing w:val="0"/>
          <w:sz w:val="21"/>
          <w:szCs w:val="21"/>
          <w:highlight w:val="none"/>
        </w:rPr>
        <w:t xml:space="preserve">执行，若无规定，试验压力应符合下列要求： </w:t>
      </w:r>
    </w:p>
    <w:p w14:paraId="1966915E">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rPr>
        <w:t xml:space="preserve">7.1.1  </w:t>
      </w:r>
      <w:r>
        <w:rPr>
          <w:rFonts w:ascii="宋体" w:hAnsi="宋体" w:eastAsia="宋体" w:cs="宋体"/>
          <w:spacing w:val="0"/>
          <w:sz w:val="21"/>
          <w:szCs w:val="21"/>
          <w:highlight w:val="none"/>
        </w:rPr>
        <w:t>汽包锅炉一次系统试验压力应为汽包设计压力的1.25倍。</w:t>
      </w:r>
    </w:p>
    <w:p w14:paraId="0EE387A3">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rPr>
        <w:t>7.1.2</w:t>
      </w:r>
      <w:r>
        <w:rPr>
          <w:rFonts w:ascii="宋体" w:hAnsi="宋体" w:eastAsia="宋体" w:cs="宋体"/>
          <w:spacing w:val="0"/>
          <w:sz w:val="21"/>
          <w:szCs w:val="21"/>
          <w:highlight w:val="none"/>
        </w:rPr>
        <w:t xml:space="preserve"> </w:t>
      </w:r>
      <w:r>
        <w:rPr>
          <w:rFonts w:hint="eastAsia" w:ascii="宋体" w:hAnsi="宋体" w:eastAsia="宋体" w:cs="宋体"/>
          <w:spacing w:val="0"/>
          <w:sz w:val="21"/>
          <w:szCs w:val="21"/>
          <w:highlight w:val="none"/>
        </w:rPr>
        <w:t xml:space="preserve"> </w:t>
      </w:r>
      <w:r>
        <w:rPr>
          <w:rFonts w:ascii="宋体" w:hAnsi="宋体" w:eastAsia="宋体" w:cs="宋体"/>
          <w:spacing w:val="0"/>
          <w:sz w:val="21"/>
          <w:szCs w:val="21"/>
          <w:highlight w:val="none"/>
        </w:rPr>
        <w:t>直流锅炉一次系统试验压力应为过热器出口</w:t>
      </w:r>
      <w:r>
        <w:rPr>
          <w:rFonts w:hint="eastAsia" w:ascii="宋体" w:hAnsi="宋体" w:eastAsia="宋体" w:cs="宋体"/>
          <w:spacing w:val="0"/>
          <w:sz w:val="21"/>
          <w:szCs w:val="21"/>
          <w:highlight w:val="none"/>
        </w:rPr>
        <w:t>集箱</w:t>
      </w:r>
      <w:r>
        <w:rPr>
          <w:rFonts w:ascii="宋体" w:hAnsi="宋体" w:eastAsia="宋体" w:cs="宋体"/>
          <w:spacing w:val="0"/>
          <w:sz w:val="21"/>
          <w:szCs w:val="21"/>
          <w:highlight w:val="none"/>
        </w:rPr>
        <w:t>设计压力的1.25倍，且不小于省煤器进口</w:t>
      </w:r>
      <w:r>
        <w:rPr>
          <w:rFonts w:hint="eastAsia" w:ascii="宋体" w:hAnsi="宋体" w:eastAsia="宋体" w:cs="宋体"/>
          <w:spacing w:val="0"/>
          <w:sz w:val="21"/>
          <w:szCs w:val="21"/>
          <w:highlight w:val="none"/>
        </w:rPr>
        <w:t>集箱</w:t>
      </w:r>
      <w:r>
        <w:rPr>
          <w:rFonts w:ascii="宋体" w:hAnsi="宋体" w:eastAsia="宋体" w:cs="宋体"/>
          <w:spacing w:val="0"/>
          <w:sz w:val="21"/>
          <w:szCs w:val="21"/>
          <w:highlight w:val="none"/>
        </w:rPr>
        <w:t>设计压力的1.1倍。</w:t>
      </w:r>
    </w:p>
    <w:p w14:paraId="49D72C71">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rPr>
        <w:t xml:space="preserve">7.1.3  </w:t>
      </w:r>
      <w:r>
        <w:rPr>
          <w:rFonts w:ascii="宋体" w:hAnsi="宋体" w:eastAsia="宋体" w:cs="宋体"/>
          <w:spacing w:val="0"/>
          <w:sz w:val="21"/>
          <w:szCs w:val="21"/>
          <w:highlight w:val="none"/>
        </w:rPr>
        <w:t>再热器试验压力应为进口</w:t>
      </w:r>
      <w:r>
        <w:rPr>
          <w:rFonts w:hint="eastAsia" w:ascii="宋体" w:hAnsi="宋体" w:eastAsia="宋体" w:cs="宋体"/>
          <w:spacing w:val="0"/>
          <w:sz w:val="21"/>
          <w:szCs w:val="21"/>
          <w:highlight w:val="none"/>
        </w:rPr>
        <w:t>集箱</w:t>
      </w:r>
      <w:r>
        <w:rPr>
          <w:rFonts w:ascii="宋体" w:hAnsi="宋体" w:eastAsia="宋体" w:cs="宋体"/>
          <w:spacing w:val="0"/>
          <w:sz w:val="21"/>
          <w:szCs w:val="21"/>
          <w:highlight w:val="none"/>
        </w:rPr>
        <w:t>设计压力的1.5倍。</w:t>
      </w:r>
    </w:p>
    <w:p w14:paraId="1A7A011F">
      <w:pPr>
        <w:pStyle w:val="5"/>
        <w:spacing w:before="156" w:after="156"/>
        <w:ind w:firstLine="0" w:firstLineChars="0"/>
        <w:rPr>
          <w:bCs/>
          <w:spacing w:val="-7"/>
          <w:highlight w:val="none"/>
        </w:rPr>
      </w:pPr>
      <w:r>
        <w:rPr>
          <w:rFonts w:hint="eastAsia"/>
          <w:bCs/>
          <w:spacing w:val="-6"/>
          <w:highlight w:val="none"/>
        </w:rPr>
        <w:t>7</w:t>
      </w:r>
      <w:r>
        <w:rPr>
          <w:bCs/>
          <w:spacing w:val="-6"/>
          <w:highlight w:val="none"/>
        </w:rPr>
        <w:t>.2</w:t>
      </w:r>
      <w:r>
        <w:rPr>
          <w:bCs/>
          <w:spacing w:val="-7"/>
          <w:highlight w:val="none"/>
        </w:rPr>
        <w:t xml:space="preserve">  </w:t>
      </w:r>
      <w:r>
        <w:rPr>
          <w:rFonts w:hint="eastAsia"/>
          <w:bCs/>
          <w:spacing w:val="-7"/>
          <w:highlight w:val="none"/>
        </w:rPr>
        <w:t>其他要求</w:t>
      </w:r>
    </w:p>
    <w:p w14:paraId="688DA16F">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rPr>
        <w:t xml:space="preserve">7.2.1  </w:t>
      </w:r>
      <w:r>
        <w:rPr>
          <w:rFonts w:ascii="宋体" w:hAnsi="宋体" w:eastAsia="宋体" w:cs="宋体"/>
          <w:spacing w:val="0"/>
          <w:sz w:val="21"/>
          <w:szCs w:val="21"/>
          <w:highlight w:val="none"/>
        </w:rPr>
        <w:t>锅炉水压试验时的环境温度应在5℃以上，环境温度低于5℃时应有可靠的防冻措</w:t>
      </w:r>
      <w:r>
        <w:rPr>
          <w:rFonts w:ascii="宋体" w:hAnsi="宋体" w:eastAsia="宋体" w:cs="宋体"/>
          <w:spacing w:val="0"/>
          <w:sz w:val="21"/>
          <w:szCs w:val="21"/>
        </w:rPr>
        <w:t>施。</w:t>
      </w:r>
    </w:p>
    <w:p w14:paraId="07D6AAC2">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rPr>
        <w:t>7</w:t>
      </w:r>
      <w:r>
        <w:rPr>
          <w:rFonts w:ascii="宋体" w:hAnsi="宋体" w:eastAsia="宋体" w:cs="宋体"/>
          <w:spacing w:val="0"/>
          <w:sz w:val="21"/>
          <w:szCs w:val="21"/>
          <w:highlight w:val="none"/>
        </w:rPr>
        <w:t>.</w:t>
      </w:r>
      <w:r>
        <w:rPr>
          <w:rFonts w:hint="eastAsia" w:ascii="宋体" w:hAnsi="宋体" w:eastAsia="宋体" w:cs="宋体"/>
          <w:spacing w:val="0"/>
          <w:sz w:val="21"/>
          <w:szCs w:val="21"/>
          <w:highlight w:val="none"/>
        </w:rPr>
        <w:t>2.2</w:t>
      </w:r>
      <w:r>
        <w:rPr>
          <w:rFonts w:ascii="宋体" w:hAnsi="宋体" w:eastAsia="宋体" w:cs="宋体"/>
          <w:spacing w:val="0"/>
          <w:sz w:val="21"/>
          <w:szCs w:val="21"/>
          <w:highlight w:val="none"/>
        </w:rPr>
        <w:t xml:space="preserve">  锅炉水压试验前，可进行0.2MPa～0.3MPa的气压试验，试验介质为压缩空气。</w:t>
      </w:r>
    </w:p>
    <w:p w14:paraId="51618016">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hint="eastAsia" w:ascii="宋体" w:hAnsi="宋体" w:eastAsia="宋体" w:cs="宋体"/>
          <w:spacing w:val="0"/>
          <w:sz w:val="21"/>
          <w:szCs w:val="21"/>
        </w:rPr>
      </w:pPr>
      <w:r>
        <w:rPr>
          <w:rFonts w:hint="eastAsia" w:ascii="宋体" w:hAnsi="宋体" w:eastAsia="宋体" w:cs="宋体"/>
          <w:spacing w:val="0"/>
          <w:sz w:val="21"/>
          <w:szCs w:val="21"/>
          <w:highlight w:val="none"/>
        </w:rPr>
        <w:t>7</w:t>
      </w:r>
      <w:r>
        <w:rPr>
          <w:rFonts w:ascii="宋体" w:hAnsi="宋体" w:eastAsia="宋体" w:cs="宋体"/>
          <w:spacing w:val="0"/>
          <w:sz w:val="21"/>
          <w:szCs w:val="21"/>
          <w:highlight w:val="none"/>
        </w:rPr>
        <w:t>.</w:t>
      </w:r>
      <w:r>
        <w:rPr>
          <w:rFonts w:hint="eastAsia" w:ascii="宋体" w:hAnsi="宋体" w:eastAsia="宋体" w:cs="宋体"/>
          <w:spacing w:val="0"/>
          <w:sz w:val="21"/>
          <w:szCs w:val="21"/>
          <w:highlight w:val="none"/>
        </w:rPr>
        <w:t>2.3</w:t>
      </w:r>
      <w:r>
        <w:rPr>
          <w:rFonts w:ascii="宋体" w:hAnsi="宋体" w:eastAsia="宋体" w:cs="宋体"/>
          <w:spacing w:val="0"/>
          <w:sz w:val="21"/>
          <w:szCs w:val="21"/>
          <w:highlight w:val="none"/>
        </w:rPr>
        <w:t xml:space="preserve">  </w:t>
      </w:r>
      <w:r>
        <w:rPr>
          <w:rFonts w:ascii="宋体" w:hAnsi="宋体" w:eastAsia="宋体" w:cs="宋体"/>
          <w:spacing w:val="0"/>
          <w:sz w:val="21"/>
          <w:szCs w:val="21"/>
        </w:rPr>
        <w:t>水压试验的水质应符合</w:t>
      </w:r>
      <w:r>
        <w:rPr>
          <w:rFonts w:hint="eastAsia" w:ascii="宋体" w:hAnsi="宋体" w:eastAsia="宋体" w:cs="宋体"/>
          <w:spacing w:val="0"/>
          <w:sz w:val="21"/>
          <w:szCs w:val="21"/>
          <w:lang w:val="en-US" w:eastAsia="zh-CN"/>
        </w:rPr>
        <w:t>设计</w:t>
      </w:r>
      <w:r>
        <w:rPr>
          <w:rFonts w:ascii="宋体" w:hAnsi="宋体" w:eastAsia="宋体" w:cs="宋体"/>
          <w:spacing w:val="0"/>
          <w:sz w:val="21"/>
          <w:szCs w:val="21"/>
        </w:rPr>
        <w:t>文件规定。</w:t>
      </w:r>
    </w:p>
    <w:p w14:paraId="247B9AE5">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hint="eastAsia" w:ascii="宋体" w:hAnsi="宋体" w:eastAsia="宋体" w:cs="宋体"/>
          <w:spacing w:val="0"/>
          <w:sz w:val="21"/>
          <w:szCs w:val="21"/>
        </w:rPr>
      </w:pPr>
      <w:r>
        <w:rPr>
          <w:rFonts w:hint="eastAsia" w:ascii="宋体" w:hAnsi="宋体" w:eastAsia="宋体" w:cs="宋体"/>
          <w:spacing w:val="0"/>
          <w:sz w:val="21"/>
          <w:szCs w:val="21"/>
        </w:rPr>
        <w:t>7</w:t>
      </w:r>
      <w:r>
        <w:rPr>
          <w:rFonts w:ascii="宋体" w:hAnsi="宋体" w:eastAsia="宋体" w:cs="宋体"/>
          <w:spacing w:val="0"/>
          <w:sz w:val="21"/>
          <w:szCs w:val="21"/>
        </w:rPr>
        <w:t>.</w:t>
      </w:r>
      <w:r>
        <w:rPr>
          <w:rFonts w:hint="eastAsia" w:ascii="宋体" w:hAnsi="宋体" w:eastAsia="宋体" w:cs="宋体"/>
          <w:spacing w:val="0"/>
          <w:sz w:val="21"/>
          <w:szCs w:val="21"/>
        </w:rPr>
        <w:t>2.4</w:t>
      </w:r>
      <w:r>
        <w:rPr>
          <w:rFonts w:ascii="宋体" w:hAnsi="宋体" w:eastAsia="宋体" w:cs="宋体"/>
          <w:spacing w:val="0"/>
          <w:sz w:val="21"/>
          <w:szCs w:val="21"/>
        </w:rPr>
        <w:t xml:space="preserve">  </w:t>
      </w:r>
      <w:r>
        <w:rPr>
          <w:rFonts w:ascii="宋体" w:hAnsi="宋体" w:eastAsia="宋体" w:cs="宋体"/>
          <w:spacing w:val="0"/>
          <w:sz w:val="21"/>
          <w:szCs w:val="21"/>
          <w:highlight w:val="none"/>
        </w:rPr>
        <w:t>水压试验临时管路与堵头的强度应经计算校核。</w:t>
      </w:r>
    </w:p>
    <w:p w14:paraId="34F200EF">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hint="eastAsia" w:ascii="宋体" w:hAnsi="宋体" w:eastAsia="宋体" w:cs="宋体"/>
          <w:spacing w:val="0"/>
          <w:sz w:val="21"/>
          <w:szCs w:val="21"/>
        </w:rPr>
      </w:pPr>
      <w:r>
        <w:rPr>
          <w:rFonts w:hint="eastAsia" w:ascii="宋体" w:hAnsi="宋体" w:eastAsia="宋体" w:cs="宋体"/>
          <w:spacing w:val="0"/>
          <w:sz w:val="21"/>
          <w:szCs w:val="21"/>
        </w:rPr>
        <w:t>7</w:t>
      </w:r>
      <w:r>
        <w:rPr>
          <w:rFonts w:ascii="宋体" w:hAnsi="宋体" w:eastAsia="宋体" w:cs="宋体"/>
          <w:spacing w:val="0"/>
          <w:sz w:val="21"/>
          <w:szCs w:val="21"/>
        </w:rPr>
        <w:t>.</w:t>
      </w:r>
      <w:r>
        <w:rPr>
          <w:rFonts w:hint="eastAsia" w:ascii="宋体" w:hAnsi="宋体" w:eastAsia="宋体" w:cs="宋体"/>
          <w:spacing w:val="0"/>
          <w:sz w:val="21"/>
          <w:szCs w:val="21"/>
        </w:rPr>
        <w:t>2.5</w:t>
      </w:r>
      <w:r>
        <w:rPr>
          <w:rFonts w:ascii="宋体" w:hAnsi="宋体" w:eastAsia="宋体" w:cs="宋体"/>
          <w:spacing w:val="0"/>
          <w:sz w:val="21"/>
          <w:szCs w:val="21"/>
        </w:rPr>
        <w:t xml:space="preserve">  水压试验时，锅炉水压系统应安装不少于两块经过校验合格、精度不低于1.</w:t>
      </w:r>
      <w:r>
        <w:rPr>
          <w:rFonts w:hint="eastAsia" w:ascii="宋体" w:hAnsi="宋体" w:eastAsia="宋体" w:cs="宋体"/>
          <w:spacing w:val="0"/>
          <w:sz w:val="21"/>
          <w:szCs w:val="21"/>
          <w:lang w:val="en-US" w:eastAsia="zh-CN"/>
        </w:rPr>
        <w:t>6</w:t>
      </w:r>
      <w:r>
        <w:rPr>
          <w:rFonts w:ascii="宋体" w:hAnsi="宋体" w:eastAsia="宋体" w:cs="宋体"/>
          <w:spacing w:val="0"/>
          <w:sz w:val="21"/>
          <w:szCs w:val="21"/>
        </w:rPr>
        <w:t>级的压力表，压力表的刻度极限值宜为试验压力的1.5倍～2.0倍。试验压力以汽包或过热器出口</w:t>
      </w:r>
      <w:r>
        <w:rPr>
          <w:rFonts w:hint="eastAsia" w:ascii="宋体" w:hAnsi="宋体" w:eastAsia="宋体" w:cs="宋体"/>
          <w:spacing w:val="0"/>
          <w:sz w:val="21"/>
          <w:szCs w:val="21"/>
        </w:rPr>
        <w:t>集箱</w:t>
      </w:r>
      <w:r>
        <w:rPr>
          <w:rFonts w:ascii="宋体" w:hAnsi="宋体" w:eastAsia="宋体" w:cs="宋体"/>
          <w:spacing w:val="0"/>
          <w:sz w:val="21"/>
          <w:szCs w:val="21"/>
        </w:rPr>
        <w:t>处的压力表读数为准。再热器试验压力以再热器出口</w:t>
      </w:r>
      <w:r>
        <w:rPr>
          <w:rFonts w:hint="eastAsia" w:ascii="宋体" w:hAnsi="宋体" w:eastAsia="宋体" w:cs="宋体"/>
          <w:spacing w:val="0"/>
          <w:sz w:val="21"/>
          <w:szCs w:val="21"/>
        </w:rPr>
        <w:t>集箱</w:t>
      </w:r>
      <w:r>
        <w:rPr>
          <w:rFonts w:ascii="宋体" w:hAnsi="宋体" w:eastAsia="宋体" w:cs="宋体"/>
          <w:spacing w:val="0"/>
          <w:sz w:val="21"/>
          <w:szCs w:val="21"/>
        </w:rPr>
        <w:t>处的压力表读数为准。</w:t>
      </w:r>
    </w:p>
    <w:p w14:paraId="431A9E13">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hint="eastAsia" w:ascii="宋体" w:hAnsi="宋体" w:eastAsia="宋体" w:cs="宋体"/>
          <w:spacing w:val="0"/>
          <w:sz w:val="21"/>
          <w:szCs w:val="21"/>
        </w:rPr>
      </w:pPr>
      <w:r>
        <w:rPr>
          <w:rFonts w:hint="eastAsia" w:ascii="宋体" w:hAnsi="宋体" w:eastAsia="宋体" w:cs="宋体"/>
          <w:spacing w:val="0"/>
          <w:sz w:val="21"/>
          <w:szCs w:val="21"/>
        </w:rPr>
        <w:t>7</w:t>
      </w:r>
      <w:r>
        <w:rPr>
          <w:rFonts w:ascii="宋体" w:hAnsi="宋体" w:eastAsia="宋体" w:cs="宋体"/>
          <w:spacing w:val="0"/>
          <w:sz w:val="21"/>
          <w:szCs w:val="21"/>
        </w:rPr>
        <w:t>.</w:t>
      </w:r>
      <w:r>
        <w:rPr>
          <w:rFonts w:hint="eastAsia" w:ascii="宋体" w:hAnsi="宋体" w:eastAsia="宋体" w:cs="宋体"/>
          <w:spacing w:val="0"/>
          <w:sz w:val="21"/>
          <w:szCs w:val="21"/>
        </w:rPr>
        <w:t>2.6</w:t>
      </w:r>
      <w:r>
        <w:rPr>
          <w:rFonts w:ascii="宋体" w:hAnsi="宋体" w:eastAsia="宋体" w:cs="宋体"/>
          <w:spacing w:val="0"/>
          <w:sz w:val="21"/>
          <w:szCs w:val="21"/>
        </w:rPr>
        <w:t xml:space="preserve">  水压试验压力升降压速度不应大于0.3MPa/min</w:t>
      </w:r>
      <w:r>
        <w:rPr>
          <w:rFonts w:hint="eastAsia" w:ascii="宋体" w:hAnsi="宋体" w:eastAsia="宋体" w:cs="宋体"/>
          <w:spacing w:val="0"/>
          <w:sz w:val="21"/>
          <w:szCs w:val="21"/>
          <w:lang w:eastAsia="zh-CN"/>
        </w:rPr>
        <w:t>，</w:t>
      </w:r>
      <w:r>
        <w:rPr>
          <w:rFonts w:ascii="宋体" w:hAnsi="宋体" w:eastAsia="宋体" w:cs="宋体"/>
          <w:spacing w:val="0"/>
          <w:sz w:val="21"/>
          <w:szCs w:val="21"/>
        </w:rPr>
        <w:t>超压阶段升降压速度应小于0.1MPa/min, 保持20min后降至工作压力检查，检查期间压力</w:t>
      </w:r>
      <w:r>
        <w:rPr>
          <w:rFonts w:hint="eastAsia" w:ascii="宋体" w:hAnsi="宋体" w:eastAsia="宋体" w:cs="宋体"/>
          <w:spacing w:val="0"/>
          <w:sz w:val="21"/>
          <w:szCs w:val="21"/>
          <w:lang w:val="en-US" w:eastAsia="zh-CN"/>
        </w:rPr>
        <w:t>允许压降Δf≤0.4</w:t>
      </w:r>
      <w:r>
        <w:rPr>
          <w:rFonts w:ascii="宋体" w:hAnsi="宋体" w:eastAsia="宋体" w:cs="宋体"/>
          <w:spacing w:val="0"/>
          <w:sz w:val="21"/>
          <w:szCs w:val="21"/>
        </w:rPr>
        <w:t>MPa。水压试验合格标准应符合下列规定：</w:t>
      </w:r>
    </w:p>
    <w:p w14:paraId="6F2F2327">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hint="eastAsia" w:ascii="宋体" w:hAnsi="宋体" w:eastAsia="宋体" w:cs="宋体"/>
          <w:spacing w:val="0"/>
          <w:sz w:val="21"/>
          <w:szCs w:val="21"/>
        </w:rPr>
      </w:pPr>
      <w:r>
        <w:rPr>
          <w:rFonts w:hint="eastAsia" w:ascii="宋体" w:hAnsi="宋体" w:eastAsia="宋体" w:cs="宋体"/>
          <w:spacing w:val="0"/>
          <w:sz w:val="21"/>
          <w:szCs w:val="21"/>
        </w:rPr>
        <w:t>a)</w:t>
      </w:r>
      <w:r>
        <w:rPr>
          <w:rFonts w:ascii="宋体" w:hAnsi="宋体" w:eastAsia="宋体" w:cs="宋体"/>
          <w:spacing w:val="0"/>
          <w:sz w:val="21"/>
          <w:szCs w:val="21"/>
        </w:rPr>
        <w:t xml:space="preserve">  受压元件金属壁和焊缝无泄漏及湿润现象。</w:t>
      </w:r>
    </w:p>
    <w:p w14:paraId="7E6490B7">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hint="eastAsia" w:ascii="宋体" w:hAnsi="宋体" w:eastAsia="宋体" w:cs="宋体"/>
          <w:spacing w:val="0"/>
          <w:sz w:val="21"/>
          <w:szCs w:val="21"/>
        </w:rPr>
      </w:pPr>
      <w:r>
        <w:rPr>
          <w:rFonts w:hint="eastAsia" w:ascii="宋体" w:hAnsi="宋体" w:eastAsia="宋体" w:cs="宋体"/>
          <w:spacing w:val="0"/>
          <w:sz w:val="21"/>
          <w:szCs w:val="21"/>
        </w:rPr>
        <w:t>b)</w:t>
      </w:r>
      <w:r>
        <w:rPr>
          <w:rFonts w:ascii="宋体" w:hAnsi="宋体" w:eastAsia="宋体" w:cs="宋体"/>
          <w:spacing w:val="0"/>
          <w:sz w:val="21"/>
          <w:szCs w:val="21"/>
        </w:rPr>
        <w:t xml:space="preserve">  受压元件没有明显的残余变形。</w:t>
      </w:r>
    </w:p>
    <w:p w14:paraId="539283D6">
      <w:pPr>
        <w:pStyle w:val="4"/>
        <w:bidi w:val="0"/>
      </w:pPr>
      <w:r>
        <w:t>8  锅炉附属设备</w:t>
      </w:r>
    </w:p>
    <w:p w14:paraId="19C8AF83">
      <w:pPr>
        <w:spacing w:line="360" w:lineRule="auto"/>
        <w:ind w:firstLine="420" w:firstLineChars="200"/>
        <w:rPr>
          <w:rFonts w:ascii="宋体" w:hAnsi="宋体" w:eastAsia="宋体"/>
        </w:rPr>
      </w:pPr>
      <w:r>
        <w:rPr>
          <w:rFonts w:hint="eastAsia" w:ascii="宋体" w:hAnsi="宋体" w:eastAsia="宋体"/>
        </w:rPr>
        <w:t>本章适用于空气预热器、燃烧器、炉水循环泵及启动循环</w:t>
      </w:r>
      <w:r>
        <w:rPr>
          <w:rFonts w:ascii="宋体" w:hAnsi="宋体" w:eastAsia="宋体"/>
        </w:rPr>
        <w:t>泵、吹灰设备等锅炉附属设备的施工。</w:t>
      </w:r>
    </w:p>
    <w:p w14:paraId="74B315E8">
      <w:pPr>
        <w:pStyle w:val="5"/>
        <w:bidi w:val="0"/>
      </w:pPr>
      <w:r>
        <w:t>8.1  一般规定</w:t>
      </w:r>
    </w:p>
    <w:p w14:paraId="483BBE02">
      <w:pPr>
        <w:spacing w:line="360" w:lineRule="auto"/>
        <w:rPr>
          <w:rFonts w:ascii="宋体" w:hAnsi="宋体" w:eastAsia="宋体"/>
        </w:rPr>
      </w:pPr>
      <w:r>
        <w:rPr>
          <w:rFonts w:ascii="宋体" w:hAnsi="宋体" w:eastAsia="宋体"/>
        </w:rPr>
        <w:t>8.1.1  附属设备在安装前应根据图纸清点，检查表面有无裂纹、撞伤、龟裂、压扁、砂眼和分层等缺陷。</w:t>
      </w:r>
    </w:p>
    <w:p w14:paraId="2199CE70">
      <w:pPr>
        <w:spacing w:line="360" w:lineRule="auto"/>
      </w:pPr>
      <w:r>
        <w:rPr>
          <w:rFonts w:ascii="宋体" w:hAnsi="宋体" w:eastAsia="宋体"/>
        </w:rPr>
        <w:t>8.1.2  合金钢管子、管件、管道附件及阀门在使用前应逐件进行光谱复查，并作出材质标记。</w:t>
      </w:r>
    </w:p>
    <w:p w14:paraId="3BD194E5">
      <w:pPr>
        <w:pStyle w:val="5"/>
        <w:bidi w:val="0"/>
      </w:pPr>
      <w:r>
        <w:t>8.2  空气预热器</w:t>
      </w:r>
    </w:p>
    <w:p w14:paraId="5E90864A">
      <w:pPr>
        <w:spacing w:line="360" w:lineRule="auto"/>
        <w:rPr>
          <w:rFonts w:ascii="宋体" w:hAnsi="宋体" w:eastAsia="宋体"/>
        </w:rPr>
      </w:pPr>
      <w:r>
        <w:rPr>
          <w:rFonts w:ascii="宋体" w:hAnsi="宋体" w:eastAsia="宋体"/>
        </w:rPr>
        <w:t>8.2.1  管式空气预热器安装应符合下列规定：</w:t>
      </w:r>
    </w:p>
    <w:p w14:paraId="009B6A31">
      <w:pPr>
        <w:spacing w:line="360" w:lineRule="auto"/>
        <w:ind w:left="420" w:leftChars="200" w:firstLine="0" w:firstLineChars="0"/>
        <w:rPr>
          <w:rFonts w:ascii="宋体" w:hAnsi="宋体" w:eastAsia="宋体"/>
        </w:rPr>
      </w:pPr>
      <w:r>
        <w:rPr>
          <w:rFonts w:ascii="宋体" w:hAnsi="宋体" w:eastAsia="宋体"/>
        </w:rPr>
        <w:t>a） 管式空气预热器在安装前应检查管箱外形尺寸，允许偏差应符合本部分附录H的规定；应清除管子内外的尘土、锈片等杂物；检查管子和管板的焊接质量，必要时可进行渗油试验或渗透(PT)检验。</w:t>
      </w:r>
    </w:p>
    <w:p w14:paraId="5E6E3C6E">
      <w:pPr>
        <w:spacing w:line="360" w:lineRule="auto"/>
        <w:ind w:left="420" w:leftChars="200" w:firstLine="0" w:firstLineChars="0"/>
        <w:rPr>
          <w:rFonts w:ascii="宋体" w:hAnsi="宋体" w:eastAsia="宋体"/>
        </w:rPr>
      </w:pPr>
      <w:r>
        <w:rPr>
          <w:rFonts w:ascii="宋体" w:hAnsi="宋体" w:eastAsia="宋体"/>
        </w:rPr>
        <w:t>b） 管式空气预热器旁路通道焊缝应进行严密性检查，隐蔽位置应会同相关专业进行隐蔽前检查，并做好隐蔽签证。</w:t>
      </w:r>
    </w:p>
    <w:p w14:paraId="5126ECBF">
      <w:pPr>
        <w:spacing w:line="360" w:lineRule="auto"/>
        <w:ind w:firstLine="420" w:firstLineChars="200"/>
        <w:rPr>
          <w:rFonts w:ascii="宋体" w:hAnsi="宋体" w:eastAsia="宋体"/>
        </w:rPr>
      </w:pPr>
      <w:r>
        <w:rPr>
          <w:rFonts w:ascii="宋体" w:hAnsi="宋体" w:eastAsia="宋体"/>
        </w:rPr>
        <w:t>c） 管式空气预热器安装允许偏差应符合表</w:t>
      </w:r>
      <w:r>
        <w:rPr>
          <w:rFonts w:hint="eastAsia" w:ascii="宋体" w:hAnsi="宋体" w:eastAsia="宋体"/>
          <w:lang w:val="en-US" w:eastAsia="zh-CN"/>
        </w:rPr>
        <w:t>12</w:t>
      </w:r>
      <w:r>
        <w:rPr>
          <w:rFonts w:ascii="宋体" w:hAnsi="宋体" w:eastAsia="宋体"/>
        </w:rPr>
        <w:t>的规定。</w:t>
      </w:r>
    </w:p>
    <w:p w14:paraId="73FEB80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黑体" w:hAnsi="黑体" w:eastAsia="黑体"/>
        </w:rPr>
      </w:pPr>
      <w:r>
        <w:rPr>
          <w:rFonts w:hint="eastAsia" w:ascii="黑体" w:hAnsi="黑体" w:eastAsia="黑体"/>
        </w:rPr>
        <w:t>表</w:t>
      </w:r>
      <w:r>
        <w:rPr>
          <w:rFonts w:hint="eastAsia" w:ascii="黑体" w:hAnsi="黑体" w:eastAsia="黑体"/>
          <w:lang w:val="en-US" w:eastAsia="zh-CN"/>
        </w:rPr>
        <w:t>12</w:t>
      </w:r>
      <w:r>
        <w:rPr>
          <w:rFonts w:ascii="黑体" w:hAnsi="黑体" w:eastAsia="黑体"/>
        </w:rPr>
        <w:t xml:space="preserve"> 管式空气预热器安装允许偏差</w:t>
      </w:r>
      <w:r>
        <w:rPr>
          <w:rFonts w:hint="eastAsia" w:ascii="黑体" w:hAnsi="黑体" w:eastAsia="黑体"/>
        </w:rPr>
        <w:t xml:space="preserve"> </w:t>
      </w:r>
      <w:r>
        <w:rPr>
          <w:rFonts w:ascii="黑体" w:hAnsi="黑体" w:eastAsia="黑体"/>
        </w:rPr>
        <w:t>(mm)</w:t>
      </w:r>
    </w:p>
    <w:tbl>
      <w:tblPr>
        <w:tblStyle w:val="44"/>
        <w:tblW w:w="591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60"/>
        <w:gridCol w:w="2950"/>
      </w:tblGrid>
      <w:tr w14:paraId="01C622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60" w:type="dxa"/>
            <w:tcBorders>
              <w:top w:val="single" w:color="auto" w:sz="12" w:space="0"/>
              <w:left w:val="single" w:color="auto" w:sz="12" w:space="0"/>
              <w:bottom w:val="single" w:color="auto" w:sz="8" w:space="0"/>
              <w:right w:val="single" w:color="auto" w:sz="8" w:space="0"/>
            </w:tcBorders>
            <w:vAlign w:val="center"/>
          </w:tcPr>
          <w:p w14:paraId="7668103F">
            <w:pPr>
              <w:pStyle w:val="43"/>
              <w:ind w:firstLine="336" w:firstLineChars="200"/>
              <w:jc w:val="center"/>
              <w:rPr>
                <w:rFonts w:hint="eastAsia" w:cs="Times New Roman"/>
                <w:sz w:val="18"/>
                <w:szCs w:val="18"/>
              </w:rPr>
            </w:pPr>
            <w:r>
              <w:rPr>
                <w:rFonts w:hint="eastAsia" w:cs="Times New Roman"/>
                <w:spacing w:val="-6"/>
                <w:sz w:val="18"/>
                <w:szCs w:val="18"/>
              </w:rPr>
              <w:t>检查项目</w:t>
            </w:r>
          </w:p>
        </w:tc>
        <w:tc>
          <w:tcPr>
            <w:tcW w:w="2950" w:type="dxa"/>
            <w:tcBorders>
              <w:top w:val="single" w:color="auto" w:sz="12" w:space="0"/>
              <w:left w:val="single" w:color="auto" w:sz="8" w:space="0"/>
              <w:bottom w:val="single" w:color="auto" w:sz="8" w:space="0"/>
              <w:right w:val="single" w:color="auto" w:sz="12" w:space="0"/>
            </w:tcBorders>
            <w:vAlign w:val="center"/>
          </w:tcPr>
          <w:p w14:paraId="456ACD4D">
            <w:pPr>
              <w:pStyle w:val="43"/>
              <w:ind w:firstLine="336" w:firstLineChars="200"/>
              <w:jc w:val="center"/>
              <w:rPr>
                <w:rFonts w:hint="eastAsia" w:cs="Times New Roman"/>
                <w:sz w:val="18"/>
                <w:szCs w:val="18"/>
              </w:rPr>
            </w:pPr>
            <w:r>
              <w:rPr>
                <w:rFonts w:hint="eastAsia" w:cs="Times New Roman"/>
                <w:spacing w:val="-6"/>
                <w:sz w:val="18"/>
                <w:szCs w:val="18"/>
              </w:rPr>
              <w:t>允许偏差</w:t>
            </w:r>
          </w:p>
        </w:tc>
      </w:tr>
      <w:tr w14:paraId="50D221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60" w:type="dxa"/>
            <w:tcBorders>
              <w:top w:val="single" w:color="auto" w:sz="8" w:space="0"/>
              <w:left w:val="single" w:color="auto" w:sz="12" w:space="0"/>
              <w:bottom w:val="single" w:color="auto" w:sz="8" w:space="0"/>
              <w:right w:val="single" w:color="auto" w:sz="8" w:space="0"/>
            </w:tcBorders>
            <w:vAlign w:val="center"/>
          </w:tcPr>
          <w:p w14:paraId="3B7FB44B">
            <w:pPr>
              <w:pStyle w:val="43"/>
              <w:ind w:firstLine="352" w:firstLineChars="200"/>
              <w:jc w:val="center"/>
              <w:rPr>
                <w:rFonts w:hint="eastAsia" w:cs="Times New Roman"/>
                <w:spacing w:val="-6"/>
                <w:sz w:val="18"/>
                <w:szCs w:val="18"/>
              </w:rPr>
            </w:pPr>
            <w:r>
              <w:rPr>
                <w:rFonts w:hint="eastAsia" w:cs="Times New Roman"/>
                <w:spacing w:val="-2"/>
                <w:sz w:val="18"/>
                <w:szCs w:val="18"/>
              </w:rPr>
              <w:t>管箱垂直度</w:t>
            </w:r>
          </w:p>
        </w:tc>
        <w:tc>
          <w:tcPr>
            <w:tcW w:w="2950" w:type="dxa"/>
            <w:tcBorders>
              <w:top w:val="single" w:color="auto" w:sz="8" w:space="0"/>
              <w:left w:val="single" w:color="auto" w:sz="8" w:space="0"/>
              <w:bottom w:val="single" w:color="auto" w:sz="8" w:space="0"/>
              <w:right w:val="single" w:color="auto" w:sz="12" w:space="0"/>
            </w:tcBorders>
            <w:vAlign w:val="center"/>
          </w:tcPr>
          <w:p w14:paraId="19D38600">
            <w:pPr>
              <w:pStyle w:val="43"/>
              <w:ind w:firstLine="352" w:firstLineChars="200"/>
              <w:jc w:val="center"/>
              <w:rPr>
                <w:rFonts w:hint="eastAsia" w:cs="Times New Roman"/>
                <w:spacing w:val="-6"/>
                <w:sz w:val="18"/>
                <w:szCs w:val="18"/>
              </w:rPr>
            </w:pPr>
            <w:r>
              <w:rPr>
                <w:rFonts w:hint="eastAsia" w:cs="Times New Roman"/>
                <w:spacing w:val="-2"/>
                <w:sz w:val="18"/>
                <w:szCs w:val="18"/>
              </w:rPr>
              <w:t>高度的1/100</w:t>
            </w:r>
          </w:p>
        </w:tc>
      </w:tr>
      <w:tr w14:paraId="736BC9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60" w:type="dxa"/>
            <w:tcBorders>
              <w:top w:val="single" w:color="auto" w:sz="8" w:space="0"/>
              <w:left w:val="single" w:color="auto" w:sz="12" w:space="0"/>
              <w:bottom w:val="single" w:color="auto" w:sz="8" w:space="0"/>
              <w:right w:val="single" w:color="auto" w:sz="8" w:space="0"/>
            </w:tcBorders>
            <w:vAlign w:val="center"/>
          </w:tcPr>
          <w:p w14:paraId="597A59DC">
            <w:pPr>
              <w:pStyle w:val="43"/>
              <w:ind w:firstLine="356" w:firstLineChars="200"/>
              <w:jc w:val="center"/>
              <w:rPr>
                <w:rFonts w:hint="eastAsia" w:cs="Times New Roman"/>
                <w:sz w:val="18"/>
                <w:szCs w:val="18"/>
              </w:rPr>
            </w:pPr>
            <w:r>
              <w:rPr>
                <w:rFonts w:hint="eastAsia" w:cs="Times New Roman"/>
                <w:spacing w:val="-1"/>
                <w:sz w:val="18"/>
                <w:szCs w:val="18"/>
              </w:rPr>
              <w:t>支承框架上部水平度</w:t>
            </w:r>
          </w:p>
        </w:tc>
        <w:tc>
          <w:tcPr>
            <w:tcW w:w="2950" w:type="dxa"/>
            <w:tcBorders>
              <w:top w:val="single" w:color="auto" w:sz="8" w:space="0"/>
              <w:left w:val="single" w:color="auto" w:sz="8" w:space="0"/>
              <w:bottom w:val="single" w:color="auto" w:sz="8" w:space="0"/>
              <w:right w:val="single" w:color="auto" w:sz="12" w:space="0"/>
            </w:tcBorders>
            <w:vAlign w:val="center"/>
          </w:tcPr>
          <w:p w14:paraId="3F4C66AE">
            <w:pPr>
              <w:pStyle w:val="43"/>
              <w:ind w:firstLine="360" w:firstLineChars="200"/>
              <w:jc w:val="center"/>
              <w:rPr>
                <w:rFonts w:hint="eastAsia" w:cs="Times New Roman"/>
                <w:sz w:val="18"/>
                <w:szCs w:val="18"/>
              </w:rPr>
            </w:pPr>
            <w:r>
              <w:rPr>
                <w:rFonts w:hint="eastAsia" w:cs="Times New Roman"/>
                <w:sz w:val="18"/>
                <w:szCs w:val="18"/>
              </w:rPr>
              <w:t>3</w:t>
            </w:r>
          </w:p>
        </w:tc>
      </w:tr>
      <w:tr w14:paraId="676EC3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60" w:type="dxa"/>
            <w:tcBorders>
              <w:top w:val="single" w:color="auto" w:sz="8" w:space="0"/>
              <w:left w:val="single" w:color="auto" w:sz="12" w:space="0"/>
              <w:bottom w:val="single" w:color="auto" w:sz="8" w:space="0"/>
              <w:right w:val="single" w:color="auto" w:sz="8" w:space="0"/>
            </w:tcBorders>
            <w:vAlign w:val="center"/>
          </w:tcPr>
          <w:p w14:paraId="2B8A5B49">
            <w:pPr>
              <w:pStyle w:val="43"/>
              <w:ind w:firstLine="356" w:firstLineChars="200"/>
              <w:jc w:val="center"/>
              <w:rPr>
                <w:rFonts w:hint="eastAsia" w:cs="Times New Roman"/>
                <w:sz w:val="18"/>
                <w:szCs w:val="18"/>
              </w:rPr>
            </w:pPr>
            <w:r>
              <w:rPr>
                <w:rFonts w:hint="eastAsia" w:cs="Times New Roman"/>
                <w:spacing w:val="-1"/>
                <w:sz w:val="18"/>
                <w:szCs w:val="18"/>
              </w:rPr>
              <w:t>支承框架标高</w:t>
            </w:r>
          </w:p>
        </w:tc>
        <w:tc>
          <w:tcPr>
            <w:tcW w:w="2950" w:type="dxa"/>
            <w:tcBorders>
              <w:top w:val="single" w:color="auto" w:sz="8" w:space="0"/>
              <w:left w:val="single" w:color="auto" w:sz="8" w:space="0"/>
              <w:bottom w:val="single" w:color="auto" w:sz="8" w:space="0"/>
              <w:right w:val="single" w:color="auto" w:sz="12" w:space="0"/>
            </w:tcBorders>
            <w:vAlign w:val="center"/>
          </w:tcPr>
          <w:p w14:paraId="50E68D2D">
            <w:pPr>
              <w:pStyle w:val="43"/>
              <w:ind w:firstLine="360" w:firstLineChars="200"/>
              <w:jc w:val="center"/>
              <w:rPr>
                <w:rFonts w:hint="eastAsia" w:cs="Times New Roman"/>
                <w:sz w:val="18"/>
                <w:szCs w:val="18"/>
              </w:rPr>
            </w:pPr>
            <w:r>
              <w:rPr>
                <w:rFonts w:hint="eastAsia" w:cs="Times New Roman"/>
                <w:sz w:val="18"/>
                <w:szCs w:val="18"/>
              </w:rPr>
              <w:t>0</w:t>
            </w:r>
          </w:p>
          <w:p w14:paraId="49A65544">
            <w:pPr>
              <w:pStyle w:val="43"/>
              <w:ind w:firstLine="352" w:firstLineChars="200"/>
              <w:jc w:val="center"/>
              <w:rPr>
                <w:rFonts w:hint="eastAsia" w:cs="Times New Roman"/>
                <w:sz w:val="18"/>
                <w:szCs w:val="18"/>
              </w:rPr>
            </w:pPr>
            <w:r>
              <w:rPr>
                <w:rFonts w:hint="eastAsia" w:cs="Times New Roman"/>
                <w:spacing w:val="-2"/>
                <w:position w:val="-3"/>
                <w:sz w:val="18"/>
                <w:szCs w:val="18"/>
              </w:rPr>
              <w:t>-5</w:t>
            </w:r>
          </w:p>
        </w:tc>
      </w:tr>
      <w:tr w14:paraId="696A26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60" w:type="dxa"/>
            <w:tcBorders>
              <w:top w:val="single" w:color="auto" w:sz="8" w:space="0"/>
              <w:left w:val="single" w:color="auto" w:sz="12" w:space="0"/>
              <w:bottom w:val="single" w:color="auto" w:sz="8" w:space="0"/>
              <w:right w:val="single" w:color="auto" w:sz="8" w:space="0"/>
            </w:tcBorders>
            <w:vAlign w:val="center"/>
          </w:tcPr>
          <w:p w14:paraId="4725A298">
            <w:pPr>
              <w:pStyle w:val="43"/>
              <w:ind w:firstLine="356" w:firstLineChars="200"/>
              <w:jc w:val="center"/>
              <w:rPr>
                <w:rFonts w:hint="eastAsia" w:cs="Times New Roman"/>
                <w:sz w:val="18"/>
                <w:szCs w:val="18"/>
              </w:rPr>
            </w:pPr>
            <w:r>
              <w:rPr>
                <w:rFonts w:hint="eastAsia" w:cs="Times New Roman"/>
                <w:spacing w:val="-1"/>
                <w:sz w:val="18"/>
                <w:szCs w:val="18"/>
              </w:rPr>
              <w:t>管箱中心线与构架立柱中心线间的间距</w:t>
            </w:r>
          </w:p>
        </w:tc>
        <w:tc>
          <w:tcPr>
            <w:tcW w:w="2950" w:type="dxa"/>
            <w:tcBorders>
              <w:top w:val="single" w:color="auto" w:sz="8" w:space="0"/>
              <w:left w:val="single" w:color="auto" w:sz="8" w:space="0"/>
              <w:bottom w:val="single" w:color="auto" w:sz="8" w:space="0"/>
              <w:right w:val="single" w:color="auto" w:sz="12" w:space="0"/>
            </w:tcBorders>
            <w:vAlign w:val="center"/>
          </w:tcPr>
          <w:p w14:paraId="34EE599F">
            <w:pPr>
              <w:pStyle w:val="43"/>
              <w:ind w:firstLine="348" w:firstLineChars="200"/>
              <w:jc w:val="center"/>
              <w:rPr>
                <w:rFonts w:hint="eastAsia" w:cs="Times New Roman"/>
                <w:sz w:val="18"/>
                <w:szCs w:val="18"/>
              </w:rPr>
            </w:pPr>
            <w:r>
              <w:rPr>
                <w:rFonts w:hint="eastAsia" w:cs="Times New Roman"/>
                <w:spacing w:val="-3"/>
                <w:sz w:val="18"/>
                <w:szCs w:val="18"/>
              </w:rPr>
              <w:t>士5</w:t>
            </w:r>
          </w:p>
        </w:tc>
      </w:tr>
      <w:tr w14:paraId="6E9420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60" w:type="dxa"/>
            <w:tcBorders>
              <w:top w:val="single" w:color="auto" w:sz="8" w:space="0"/>
              <w:left w:val="single" w:color="auto" w:sz="12" w:space="0"/>
              <w:bottom w:val="single" w:color="auto" w:sz="8" w:space="0"/>
              <w:right w:val="single" w:color="auto" w:sz="8" w:space="0"/>
            </w:tcBorders>
            <w:vAlign w:val="center"/>
          </w:tcPr>
          <w:p w14:paraId="76109D30">
            <w:pPr>
              <w:pStyle w:val="43"/>
              <w:ind w:firstLine="356" w:firstLineChars="200"/>
              <w:jc w:val="center"/>
              <w:rPr>
                <w:rFonts w:hint="eastAsia" w:cs="Times New Roman"/>
                <w:sz w:val="18"/>
                <w:szCs w:val="18"/>
              </w:rPr>
            </w:pPr>
            <w:r>
              <w:rPr>
                <w:rFonts w:hint="eastAsia" w:cs="Times New Roman"/>
                <w:spacing w:val="-1"/>
                <w:sz w:val="18"/>
                <w:szCs w:val="18"/>
              </w:rPr>
              <w:t>相邻管箱的中间管板标高</w:t>
            </w:r>
          </w:p>
        </w:tc>
        <w:tc>
          <w:tcPr>
            <w:tcW w:w="2950" w:type="dxa"/>
            <w:tcBorders>
              <w:top w:val="single" w:color="auto" w:sz="8" w:space="0"/>
              <w:left w:val="single" w:color="auto" w:sz="8" w:space="0"/>
              <w:bottom w:val="single" w:color="auto" w:sz="8" w:space="0"/>
              <w:right w:val="single" w:color="auto" w:sz="12" w:space="0"/>
            </w:tcBorders>
            <w:vAlign w:val="center"/>
          </w:tcPr>
          <w:p w14:paraId="121B7C6C">
            <w:pPr>
              <w:pStyle w:val="43"/>
              <w:ind w:firstLine="328" w:firstLineChars="200"/>
              <w:jc w:val="center"/>
              <w:rPr>
                <w:rFonts w:hint="eastAsia" w:cs="Times New Roman"/>
                <w:sz w:val="18"/>
                <w:szCs w:val="18"/>
              </w:rPr>
            </w:pPr>
            <w:r>
              <w:rPr>
                <w:rFonts w:hint="eastAsia" w:cs="Times New Roman"/>
                <w:spacing w:val="-8"/>
                <w:sz w:val="18"/>
                <w:szCs w:val="18"/>
              </w:rPr>
              <w:t>±5</w:t>
            </w:r>
          </w:p>
        </w:tc>
      </w:tr>
      <w:tr w14:paraId="3B1205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60" w:type="dxa"/>
            <w:tcBorders>
              <w:top w:val="single" w:color="auto" w:sz="8" w:space="0"/>
              <w:left w:val="single" w:color="auto" w:sz="12" w:space="0"/>
              <w:bottom w:val="single" w:color="auto" w:sz="8" w:space="0"/>
              <w:right w:val="single" w:color="auto" w:sz="8" w:space="0"/>
            </w:tcBorders>
            <w:vAlign w:val="center"/>
          </w:tcPr>
          <w:p w14:paraId="3E9B02BD">
            <w:pPr>
              <w:pStyle w:val="43"/>
              <w:ind w:firstLine="356" w:firstLineChars="200"/>
              <w:jc w:val="center"/>
              <w:rPr>
                <w:rFonts w:hint="eastAsia" w:cs="Times New Roman"/>
                <w:sz w:val="18"/>
                <w:szCs w:val="18"/>
              </w:rPr>
            </w:pPr>
            <w:r>
              <w:rPr>
                <w:rFonts w:hint="eastAsia" w:cs="Times New Roman"/>
                <w:spacing w:val="-1"/>
                <w:sz w:val="18"/>
                <w:szCs w:val="18"/>
              </w:rPr>
              <w:t>整个空气预热器的顶部标高</w:t>
            </w:r>
          </w:p>
        </w:tc>
        <w:tc>
          <w:tcPr>
            <w:tcW w:w="2950" w:type="dxa"/>
            <w:tcBorders>
              <w:top w:val="single" w:color="auto" w:sz="8" w:space="0"/>
              <w:left w:val="single" w:color="auto" w:sz="8" w:space="0"/>
              <w:bottom w:val="single" w:color="auto" w:sz="8" w:space="0"/>
              <w:right w:val="single" w:color="auto" w:sz="12" w:space="0"/>
            </w:tcBorders>
            <w:vAlign w:val="center"/>
          </w:tcPr>
          <w:p w14:paraId="4553E5F6">
            <w:pPr>
              <w:pStyle w:val="43"/>
              <w:ind w:firstLine="328" w:firstLineChars="200"/>
              <w:jc w:val="center"/>
              <w:rPr>
                <w:rFonts w:hint="eastAsia" w:cs="Times New Roman"/>
                <w:sz w:val="18"/>
                <w:szCs w:val="18"/>
              </w:rPr>
            </w:pPr>
            <w:r>
              <w:rPr>
                <w:rFonts w:hint="eastAsia" w:cs="Times New Roman"/>
                <w:spacing w:val="-8"/>
                <w:sz w:val="18"/>
                <w:szCs w:val="18"/>
              </w:rPr>
              <w:t>±5</w:t>
            </w:r>
          </w:p>
        </w:tc>
      </w:tr>
      <w:tr w14:paraId="65EE59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60" w:type="dxa"/>
            <w:tcBorders>
              <w:top w:val="single" w:color="auto" w:sz="8" w:space="0"/>
              <w:left w:val="single" w:color="auto" w:sz="12" w:space="0"/>
              <w:bottom w:val="single" w:color="auto" w:sz="8" w:space="0"/>
              <w:right w:val="single" w:color="auto" w:sz="8" w:space="0"/>
            </w:tcBorders>
            <w:vAlign w:val="center"/>
          </w:tcPr>
          <w:p w14:paraId="355D34C8">
            <w:pPr>
              <w:pStyle w:val="43"/>
              <w:ind w:firstLine="364" w:firstLineChars="200"/>
              <w:jc w:val="center"/>
              <w:rPr>
                <w:rFonts w:hint="eastAsia" w:cs="Times New Roman"/>
                <w:sz w:val="18"/>
                <w:szCs w:val="18"/>
              </w:rPr>
            </w:pPr>
            <w:r>
              <w:rPr>
                <w:rFonts w:hint="eastAsia" w:cs="Times New Roman"/>
                <w:spacing w:val="1"/>
                <w:sz w:val="18"/>
                <w:szCs w:val="18"/>
              </w:rPr>
              <w:t>管箱上部对角线</w:t>
            </w:r>
          </w:p>
        </w:tc>
        <w:tc>
          <w:tcPr>
            <w:tcW w:w="2950" w:type="dxa"/>
            <w:tcBorders>
              <w:top w:val="single" w:color="auto" w:sz="8" w:space="0"/>
              <w:left w:val="single" w:color="auto" w:sz="8" w:space="0"/>
              <w:bottom w:val="single" w:color="auto" w:sz="8" w:space="0"/>
              <w:right w:val="single" w:color="auto" w:sz="12" w:space="0"/>
            </w:tcBorders>
            <w:vAlign w:val="center"/>
          </w:tcPr>
          <w:p w14:paraId="7D223427">
            <w:pPr>
              <w:pStyle w:val="43"/>
              <w:ind w:firstLine="340" w:firstLineChars="200"/>
              <w:jc w:val="center"/>
              <w:rPr>
                <w:rFonts w:hint="eastAsia" w:cs="Times New Roman"/>
                <w:sz w:val="18"/>
                <w:szCs w:val="18"/>
              </w:rPr>
            </w:pPr>
            <w:r>
              <w:rPr>
                <w:rFonts w:hint="eastAsia" w:cs="Times New Roman"/>
                <w:spacing w:val="-5"/>
                <w:sz w:val="18"/>
                <w:szCs w:val="18"/>
              </w:rPr>
              <w:t>15</w:t>
            </w:r>
          </w:p>
        </w:tc>
      </w:tr>
      <w:tr w14:paraId="2DAFA3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60" w:type="dxa"/>
            <w:tcBorders>
              <w:top w:val="single" w:color="auto" w:sz="8" w:space="0"/>
              <w:left w:val="single" w:color="auto" w:sz="12" w:space="0"/>
              <w:bottom w:val="single" w:color="auto" w:sz="12" w:space="0"/>
              <w:right w:val="single" w:color="auto" w:sz="8" w:space="0"/>
            </w:tcBorders>
            <w:vAlign w:val="center"/>
          </w:tcPr>
          <w:p w14:paraId="72484369">
            <w:pPr>
              <w:pStyle w:val="43"/>
              <w:ind w:firstLine="356" w:firstLineChars="200"/>
              <w:jc w:val="center"/>
              <w:rPr>
                <w:rFonts w:hint="eastAsia" w:cs="Times New Roman"/>
                <w:sz w:val="18"/>
                <w:szCs w:val="18"/>
              </w:rPr>
            </w:pPr>
            <w:r>
              <w:rPr>
                <w:rFonts w:hint="eastAsia" w:cs="Times New Roman"/>
                <w:spacing w:val="-1"/>
                <w:sz w:val="18"/>
                <w:szCs w:val="18"/>
              </w:rPr>
              <w:t>波形伸缩节冷拉值</w:t>
            </w:r>
          </w:p>
        </w:tc>
        <w:tc>
          <w:tcPr>
            <w:tcW w:w="2950" w:type="dxa"/>
            <w:tcBorders>
              <w:top w:val="single" w:color="auto" w:sz="8" w:space="0"/>
              <w:left w:val="single" w:color="auto" w:sz="8" w:space="0"/>
              <w:bottom w:val="single" w:color="auto" w:sz="12" w:space="0"/>
              <w:right w:val="single" w:color="auto" w:sz="12" w:space="0"/>
            </w:tcBorders>
            <w:vAlign w:val="center"/>
          </w:tcPr>
          <w:p w14:paraId="48CBCB6F">
            <w:pPr>
              <w:pStyle w:val="43"/>
              <w:ind w:firstLine="356" w:firstLineChars="200"/>
              <w:jc w:val="center"/>
              <w:rPr>
                <w:rFonts w:hint="eastAsia" w:cs="Times New Roman"/>
                <w:sz w:val="18"/>
                <w:szCs w:val="18"/>
              </w:rPr>
            </w:pPr>
            <w:r>
              <w:rPr>
                <w:rFonts w:hint="eastAsia" w:cs="Times New Roman"/>
                <w:spacing w:val="-1"/>
                <w:sz w:val="18"/>
                <w:szCs w:val="18"/>
              </w:rPr>
              <w:t>符合图纸规定值</w:t>
            </w:r>
          </w:p>
        </w:tc>
      </w:tr>
    </w:tbl>
    <w:p w14:paraId="0B00D7D5">
      <w:pPr>
        <w:spacing w:line="360" w:lineRule="auto"/>
        <w:ind w:firstLine="420" w:firstLineChars="200"/>
        <w:rPr>
          <w:rFonts w:ascii="宋体" w:hAnsi="宋体" w:eastAsia="宋体"/>
        </w:rPr>
      </w:pPr>
    </w:p>
    <w:p w14:paraId="62BEA04B">
      <w:pPr>
        <w:spacing w:line="360" w:lineRule="auto"/>
        <w:ind w:firstLine="420" w:firstLineChars="200"/>
        <w:rPr>
          <w:rFonts w:ascii="宋体" w:hAnsi="宋体" w:eastAsia="宋体"/>
        </w:rPr>
      </w:pPr>
      <w:r>
        <w:rPr>
          <w:rFonts w:ascii="宋体" w:hAnsi="宋体" w:eastAsia="宋体"/>
        </w:rPr>
        <w:t>d） 管式空气预热器安装时应检查管箱的上下方向，不得装反。</w:t>
      </w:r>
    </w:p>
    <w:p w14:paraId="2EF74942">
      <w:pPr>
        <w:spacing w:line="360" w:lineRule="auto"/>
        <w:ind w:left="420" w:leftChars="200" w:firstLine="0" w:firstLineChars="0"/>
        <w:rPr>
          <w:rFonts w:ascii="宋体" w:hAnsi="宋体" w:eastAsia="宋体"/>
        </w:rPr>
      </w:pPr>
      <w:r>
        <w:rPr>
          <w:rFonts w:ascii="宋体" w:hAnsi="宋体" w:eastAsia="宋体"/>
        </w:rPr>
        <w:t>e） 插入式防磨套管与管孔配合应紧密适度，其露出高度应符合设计要求；对接式防磨</w:t>
      </w:r>
    </w:p>
    <w:p w14:paraId="0B8D1F2D">
      <w:pPr>
        <w:spacing w:line="360" w:lineRule="auto"/>
        <w:ind w:firstLine="420" w:firstLineChars="200"/>
        <w:rPr>
          <w:rFonts w:ascii="宋体" w:hAnsi="宋体" w:eastAsia="宋体"/>
        </w:rPr>
      </w:pPr>
      <w:r>
        <w:rPr>
          <w:rFonts w:ascii="宋体" w:hAnsi="宋体" w:eastAsia="宋体"/>
        </w:rPr>
        <w:t>套管应与管板平面相垂直，焊接应牢固且点焊数不少于两点。</w:t>
      </w:r>
    </w:p>
    <w:p w14:paraId="1EDD14B0">
      <w:pPr>
        <w:spacing w:line="360" w:lineRule="auto"/>
        <w:ind w:left="420" w:leftChars="200" w:firstLine="0" w:firstLineChars="0"/>
        <w:rPr>
          <w:rFonts w:ascii="宋体" w:hAnsi="宋体" w:eastAsia="宋体"/>
        </w:rPr>
      </w:pPr>
      <w:r>
        <w:rPr>
          <w:rFonts w:ascii="宋体" w:hAnsi="宋体" w:eastAsia="宋体"/>
        </w:rPr>
        <w:t>f） 管式空气预热器安装结束后，应与冷、热风道同时进行风压试验，启动前应进行全面检查，管内不得有杂物堵塞。</w:t>
      </w:r>
    </w:p>
    <w:p w14:paraId="17037B48">
      <w:pPr>
        <w:spacing w:line="360" w:lineRule="auto"/>
        <w:ind w:firstLine="420" w:firstLineChars="200"/>
        <w:rPr>
          <w:rFonts w:ascii="宋体" w:hAnsi="宋体" w:eastAsia="宋体"/>
        </w:rPr>
      </w:pPr>
      <w:r>
        <w:rPr>
          <w:rFonts w:ascii="宋体" w:hAnsi="宋体" w:eastAsia="宋体"/>
        </w:rPr>
        <w:t>g） 管式空气预热器伸缩节的连接应良好，不应有泄漏现象。</w:t>
      </w:r>
    </w:p>
    <w:p w14:paraId="1ECE1484">
      <w:pPr>
        <w:spacing w:line="360" w:lineRule="auto"/>
        <w:rPr>
          <w:rFonts w:ascii="宋体" w:hAnsi="宋体" w:eastAsia="宋体"/>
        </w:rPr>
      </w:pPr>
      <w:r>
        <w:rPr>
          <w:rFonts w:ascii="宋体" w:hAnsi="宋体" w:eastAsia="宋体"/>
        </w:rPr>
        <w:t>8.2.2  回转式空气预热器安装应符合下列规定：</w:t>
      </w:r>
    </w:p>
    <w:p w14:paraId="53428D1D">
      <w:pPr>
        <w:spacing w:line="360" w:lineRule="auto"/>
        <w:ind w:left="420" w:leftChars="200" w:firstLine="0" w:firstLineChars="0"/>
        <w:rPr>
          <w:rFonts w:ascii="宋体" w:hAnsi="宋体" w:eastAsia="宋体"/>
        </w:rPr>
      </w:pPr>
      <w:r>
        <w:rPr>
          <w:rFonts w:hint="eastAsia" w:ascii="宋体" w:hAnsi="宋体" w:eastAsia="宋体"/>
        </w:rPr>
        <w:t>a</w:t>
      </w:r>
      <w:r>
        <w:rPr>
          <w:rFonts w:ascii="宋体" w:hAnsi="宋体" w:eastAsia="宋体"/>
        </w:rPr>
        <w:t>） 回转式空气预热器安装应在基础验收合格后进行，其基础允许偏差应符</w:t>
      </w:r>
      <w:r>
        <w:rPr>
          <w:rFonts w:hint="eastAsia" w:ascii="宋体" w:hAnsi="宋体" w:eastAsia="宋体"/>
        </w:rPr>
        <w:t>和</w:t>
      </w:r>
      <w:r>
        <w:rPr>
          <w:rFonts w:ascii="宋体" w:hAnsi="宋体" w:eastAsia="宋体"/>
        </w:rPr>
        <w:t>表</w:t>
      </w:r>
      <w:r>
        <w:rPr>
          <w:rFonts w:hint="eastAsia" w:ascii="宋体" w:hAnsi="宋体" w:eastAsia="宋体"/>
          <w:lang w:val="en-US" w:eastAsia="zh-CN"/>
        </w:rPr>
        <w:t>13</w:t>
      </w:r>
      <w:r>
        <w:rPr>
          <w:rFonts w:ascii="宋体" w:hAnsi="宋体" w:eastAsia="宋体"/>
        </w:rPr>
        <w:t>的规定。</w:t>
      </w:r>
    </w:p>
    <w:p w14:paraId="2D2E6E66">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ascii="黑体" w:hAnsi="黑体" w:eastAsia="黑体"/>
        </w:rPr>
      </w:pPr>
      <w:r>
        <w:rPr>
          <w:rFonts w:hint="eastAsia" w:ascii="黑体" w:hAnsi="黑体" w:eastAsia="黑体"/>
        </w:rPr>
        <w:t>表</w:t>
      </w:r>
      <w:r>
        <w:rPr>
          <w:rFonts w:hint="eastAsia" w:ascii="黑体" w:hAnsi="黑体" w:eastAsia="黑体"/>
          <w:lang w:val="en-US" w:eastAsia="zh-CN"/>
        </w:rPr>
        <w:t>13</w:t>
      </w:r>
      <w:r>
        <w:rPr>
          <w:rFonts w:ascii="黑体" w:hAnsi="黑体" w:eastAsia="黑体"/>
        </w:rPr>
        <w:t xml:space="preserve"> 回转式空气预热器基础允许偏差</w:t>
      </w:r>
      <w:r>
        <w:rPr>
          <w:rFonts w:hint="eastAsia" w:ascii="黑体" w:hAnsi="黑体" w:eastAsia="黑体"/>
        </w:rPr>
        <w:t xml:space="preserve"> </w:t>
      </w:r>
      <w:r>
        <w:rPr>
          <w:rFonts w:ascii="黑体" w:hAnsi="黑体" w:eastAsia="黑体"/>
        </w:rPr>
        <w:t>(mm)</w:t>
      </w:r>
    </w:p>
    <w:tbl>
      <w:tblPr>
        <w:tblStyle w:val="44"/>
        <w:tblW w:w="591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60"/>
        <w:gridCol w:w="2950"/>
      </w:tblGrid>
      <w:tr w14:paraId="61B586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60" w:type="dxa"/>
            <w:tcBorders>
              <w:top w:val="single" w:color="auto" w:sz="12" w:space="0"/>
              <w:left w:val="single" w:color="auto" w:sz="12" w:space="0"/>
              <w:bottom w:val="single" w:color="auto" w:sz="8" w:space="0"/>
              <w:right w:val="single" w:color="auto" w:sz="8" w:space="0"/>
            </w:tcBorders>
            <w:vAlign w:val="center"/>
          </w:tcPr>
          <w:p w14:paraId="68A58AD9">
            <w:pPr>
              <w:pStyle w:val="43"/>
              <w:ind w:firstLine="384" w:firstLineChars="200"/>
              <w:jc w:val="center"/>
              <w:rPr>
                <w:rFonts w:cs="Times New Roman"/>
                <w:sz w:val="18"/>
                <w:szCs w:val="18"/>
              </w:rPr>
            </w:pPr>
            <w:r>
              <w:rPr>
                <w:rFonts w:hint="eastAsia" w:cs="Times New Roman"/>
                <w:spacing w:val="6"/>
                <w:sz w:val="18"/>
                <w:szCs w:val="18"/>
              </w:rPr>
              <w:t>检验项目</w:t>
            </w:r>
          </w:p>
        </w:tc>
        <w:tc>
          <w:tcPr>
            <w:tcW w:w="2950" w:type="dxa"/>
            <w:tcBorders>
              <w:top w:val="single" w:color="auto" w:sz="12" w:space="0"/>
              <w:left w:val="single" w:color="auto" w:sz="8" w:space="0"/>
              <w:bottom w:val="single" w:color="auto" w:sz="8" w:space="0"/>
              <w:right w:val="single" w:color="auto" w:sz="12" w:space="0"/>
            </w:tcBorders>
            <w:vAlign w:val="center"/>
          </w:tcPr>
          <w:p w14:paraId="1D4524E8">
            <w:pPr>
              <w:pStyle w:val="43"/>
              <w:ind w:firstLine="352" w:firstLineChars="200"/>
              <w:jc w:val="center"/>
              <w:rPr>
                <w:rFonts w:hint="eastAsia" w:cs="Times New Roman"/>
                <w:sz w:val="18"/>
                <w:szCs w:val="18"/>
              </w:rPr>
            </w:pPr>
            <w:r>
              <w:rPr>
                <w:rFonts w:hint="eastAsia" w:cs="Times New Roman"/>
                <w:spacing w:val="-2"/>
                <w:sz w:val="18"/>
                <w:szCs w:val="18"/>
              </w:rPr>
              <w:t>允许偏差</w:t>
            </w:r>
          </w:p>
        </w:tc>
      </w:tr>
      <w:tr w14:paraId="3754A7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60" w:type="dxa"/>
            <w:tcBorders>
              <w:top w:val="single" w:color="auto" w:sz="8" w:space="0"/>
              <w:left w:val="single" w:color="auto" w:sz="12" w:space="0"/>
              <w:bottom w:val="single" w:color="auto" w:sz="8" w:space="0"/>
              <w:right w:val="single" w:color="auto" w:sz="8" w:space="0"/>
            </w:tcBorders>
            <w:vAlign w:val="center"/>
          </w:tcPr>
          <w:p w14:paraId="47509E12">
            <w:pPr>
              <w:pStyle w:val="43"/>
              <w:ind w:firstLine="356" w:firstLineChars="200"/>
              <w:jc w:val="center"/>
              <w:rPr>
                <w:rFonts w:hint="eastAsia" w:cs="Times New Roman"/>
                <w:sz w:val="18"/>
                <w:szCs w:val="18"/>
              </w:rPr>
            </w:pPr>
            <w:r>
              <w:rPr>
                <w:rFonts w:hint="eastAsia" w:cs="Times New Roman"/>
                <w:spacing w:val="-1"/>
                <w:sz w:val="18"/>
                <w:szCs w:val="18"/>
              </w:rPr>
              <w:t>空气预热器基础中心线和定子支座中心线</w:t>
            </w:r>
          </w:p>
        </w:tc>
        <w:tc>
          <w:tcPr>
            <w:tcW w:w="2950" w:type="dxa"/>
            <w:tcBorders>
              <w:top w:val="single" w:color="auto" w:sz="8" w:space="0"/>
              <w:left w:val="single" w:color="auto" w:sz="8" w:space="0"/>
              <w:bottom w:val="single" w:color="auto" w:sz="8" w:space="0"/>
              <w:right w:val="single" w:color="auto" w:sz="12" w:space="0"/>
            </w:tcBorders>
            <w:vAlign w:val="center"/>
          </w:tcPr>
          <w:p w14:paraId="774AA4B7">
            <w:pPr>
              <w:pStyle w:val="43"/>
              <w:ind w:firstLine="328" w:firstLineChars="200"/>
              <w:jc w:val="center"/>
              <w:rPr>
                <w:rFonts w:hint="eastAsia" w:cs="Times New Roman"/>
                <w:sz w:val="18"/>
                <w:szCs w:val="18"/>
              </w:rPr>
            </w:pPr>
            <w:r>
              <w:rPr>
                <w:rFonts w:hint="eastAsia" w:cs="Times New Roman"/>
                <w:spacing w:val="-8"/>
                <w:sz w:val="18"/>
                <w:szCs w:val="18"/>
              </w:rPr>
              <w:t>±2</w:t>
            </w:r>
          </w:p>
        </w:tc>
      </w:tr>
      <w:tr w14:paraId="60493B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60" w:type="dxa"/>
            <w:tcBorders>
              <w:top w:val="single" w:color="auto" w:sz="8" w:space="0"/>
              <w:left w:val="single" w:color="auto" w:sz="12" w:space="0"/>
              <w:bottom w:val="single" w:color="auto" w:sz="8" w:space="0"/>
              <w:right w:val="single" w:color="auto" w:sz="8" w:space="0"/>
            </w:tcBorders>
            <w:vAlign w:val="center"/>
          </w:tcPr>
          <w:p w14:paraId="49E84B03">
            <w:pPr>
              <w:pStyle w:val="43"/>
              <w:ind w:firstLine="356" w:firstLineChars="200"/>
              <w:jc w:val="center"/>
              <w:rPr>
                <w:rFonts w:hint="eastAsia" w:cs="Times New Roman"/>
                <w:sz w:val="18"/>
                <w:szCs w:val="18"/>
              </w:rPr>
            </w:pPr>
            <w:r>
              <w:rPr>
                <w:rFonts w:hint="eastAsia" w:cs="Times New Roman"/>
                <w:spacing w:val="-1"/>
                <w:sz w:val="18"/>
                <w:szCs w:val="18"/>
              </w:rPr>
              <w:t>定子支座支承点标高</w:t>
            </w:r>
          </w:p>
        </w:tc>
        <w:tc>
          <w:tcPr>
            <w:tcW w:w="2950" w:type="dxa"/>
            <w:tcBorders>
              <w:top w:val="single" w:color="auto" w:sz="8" w:space="0"/>
              <w:left w:val="single" w:color="auto" w:sz="8" w:space="0"/>
              <w:bottom w:val="single" w:color="auto" w:sz="8" w:space="0"/>
              <w:right w:val="single" w:color="auto" w:sz="12" w:space="0"/>
            </w:tcBorders>
            <w:vAlign w:val="center"/>
          </w:tcPr>
          <w:p w14:paraId="56E48C02">
            <w:pPr>
              <w:pStyle w:val="43"/>
              <w:ind w:firstLine="356" w:firstLineChars="200"/>
              <w:jc w:val="center"/>
              <w:rPr>
                <w:rFonts w:hint="eastAsia" w:cs="Times New Roman"/>
                <w:sz w:val="18"/>
                <w:szCs w:val="18"/>
              </w:rPr>
            </w:pPr>
            <w:r>
              <w:rPr>
                <w:rFonts w:hint="eastAsia" w:cs="Times New Roman"/>
                <w:spacing w:val="-1"/>
                <w:sz w:val="18"/>
                <w:szCs w:val="18"/>
              </w:rPr>
              <w:t>-20～0</w:t>
            </w:r>
          </w:p>
        </w:tc>
      </w:tr>
      <w:tr w14:paraId="36517B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60" w:type="dxa"/>
            <w:tcBorders>
              <w:top w:val="single" w:color="auto" w:sz="8" w:space="0"/>
              <w:left w:val="single" w:color="auto" w:sz="12" w:space="0"/>
              <w:bottom w:val="single" w:color="auto" w:sz="12" w:space="0"/>
              <w:right w:val="single" w:color="auto" w:sz="8" w:space="0"/>
            </w:tcBorders>
            <w:vAlign w:val="center"/>
          </w:tcPr>
          <w:p w14:paraId="6EBF3697">
            <w:pPr>
              <w:pStyle w:val="43"/>
              <w:ind w:firstLine="352" w:firstLineChars="200"/>
              <w:jc w:val="center"/>
              <w:rPr>
                <w:rFonts w:hint="eastAsia" w:cs="Times New Roman"/>
                <w:sz w:val="18"/>
                <w:szCs w:val="18"/>
              </w:rPr>
            </w:pPr>
            <w:r>
              <w:rPr>
                <w:rFonts w:hint="eastAsia" w:cs="Times New Roman"/>
                <w:spacing w:val="-2"/>
                <w:sz w:val="18"/>
                <w:szCs w:val="18"/>
              </w:rPr>
              <w:t>水平度</w:t>
            </w:r>
          </w:p>
        </w:tc>
        <w:tc>
          <w:tcPr>
            <w:tcW w:w="2950" w:type="dxa"/>
            <w:tcBorders>
              <w:top w:val="single" w:color="auto" w:sz="8" w:space="0"/>
              <w:left w:val="single" w:color="auto" w:sz="8" w:space="0"/>
              <w:bottom w:val="single" w:color="auto" w:sz="12" w:space="0"/>
              <w:right w:val="single" w:color="auto" w:sz="12" w:space="0"/>
            </w:tcBorders>
            <w:vAlign w:val="center"/>
          </w:tcPr>
          <w:p w14:paraId="6CACC552">
            <w:pPr>
              <w:pStyle w:val="43"/>
              <w:ind w:firstLine="348" w:firstLineChars="200"/>
              <w:jc w:val="center"/>
              <w:rPr>
                <w:rFonts w:hint="eastAsia" w:cs="Times New Roman"/>
                <w:sz w:val="18"/>
                <w:szCs w:val="18"/>
              </w:rPr>
            </w:pPr>
            <w:r>
              <w:rPr>
                <w:rFonts w:hint="eastAsia" w:cs="Times New Roman"/>
                <w:spacing w:val="-3"/>
                <w:sz w:val="18"/>
                <w:szCs w:val="18"/>
              </w:rPr>
              <w:t>＜2</w:t>
            </w:r>
          </w:p>
        </w:tc>
      </w:tr>
    </w:tbl>
    <w:p w14:paraId="083BCED8">
      <w:pPr>
        <w:spacing w:line="360" w:lineRule="auto"/>
      </w:pPr>
    </w:p>
    <w:p w14:paraId="6B96B9DA">
      <w:pPr>
        <w:spacing w:line="360" w:lineRule="auto"/>
        <w:ind w:left="420" w:leftChars="200" w:firstLine="0" w:firstLineChars="0"/>
        <w:rPr>
          <w:rFonts w:hint="eastAsia" w:ascii="宋体" w:hAnsi="宋体" w:eastAsia="宋体"/>
        </w:rPr>
      </w:pPr>
      <w:r>
        <w:rPr>
          <w:rFonts w:hint="eastAsia" w:ascii="宋体" w:hAnsi="宋体" w:eastAsia="宋体"/>
        </w:rPr>
        <w:t>b</w:t>
      </w:r>
      <w:r>
        <w:rPr>
          <w:rFonts w:ascii="宋体" w:hAnsi="宋体" w:eastAsia="宋体"/>
        </w:rPr>
        <w:t>）</w:t>
      </w:r>
      <w:r>
        <w:rPr>
          <w:rFonts w:hint="eastAsia" w:ascii="宋体" w:hAnsi="宋体" w:eastAsia="宋体"/>
        </w:rPr>
        <w:t xml:space="preserve"> 回转式空气预热器垫铁安装应放置稳固，接触严密，每处垫铁的数量不超过4块，且应厚垫铁放在下层、薄垫铁放在上层。</w:t>
      </w:r>
    </w:p>
    <w:p w14:paraId="2B89981B">
      <w:pPr>
        <w:spacing w:line="360" w:lineRule="auto"/>
        <w:ind w:firstLine="420" w:firstLineChars="200"/>
        <w:rPr>
          <w:rFonts w:ascii="宋体" w:hAnsi="宋体" w:eastAsia="宋体"/>
        </w:rPr>
      </w:pPr>
      <w:r>
        <w:rPr>
          <w:rFonts w:hint="eastAsia" w:ascii="宋体" w:hAnsi="宋体" w:eastAsia="宋体"/>
        </w:rPr>
        <w:t>c</w:t>
      </w:r>
      <w:r>
        <w:rPr>
          <w:rFonts w:ascii="宋体" w:hAnsi="宋体" w:eastAsia="宋体"/>
        </w:rPr>
        <w:t>）</w:t>
      </w:r>
      <w:r>
        <w:rPr>
          <w:rFonts w:hint="eastAsia" w:ascii="宋体" w:hAnsi="宋体" w:eastAsia="宋体"/>
        </w:rPr>
        <w:t xml:space="preserve"> </w:t>
      </w:r>
      <w:r>
        <w:rPr>
          <w:rFonts w:ascii="宋体" w:hAnsi="宋体" w:eastAsia="宋体"/>
        </w:rPr>
        <w:t>回转式空气预热器定子安装允许偏差应符合表</w:t>
      </w:r>
      <w:r>
        <w:rPr>
          <w:rFonts w:hint="eastAsia" w:ascii="宋体" w:hAnsi="宋体" w:eastAsia="宋体"/>
          <w:lang w:val="en-US" w:eastAsia="zh-CN"/>
        </w:rPr>
        <w:t>14</w:t>
      </w:r>
      <w:r>
        <w:rPr>
          <w:rFonts w:ascii="宋体" w:hAnsi="宋体" w:eastAsia="宋体"/>
        </w:rPr>
        <w:t>的规定。</w:t>
      </w:r>
    </w:p>
    <w:p w14:paraId="6A2E3B9E">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黑体" w:hAnsi="黑体" w:eastAsia="黑体"/>
        </w:rPr>
      </w:pPr>
      <w:r>
        <w:rPr>
          <w:rFonts w:hint="eastAsia" w:ascii="黑体" w:hAnsi="黑体" w:eastAsia="黑体"/>
        </w:rPr>
        <w:t>表</w:t>
      </w:r>
      <w:r>
        <w:rPr>
          <w:rFonts w:hint="eastAsia" w:ascii="黑体" w:hAnsi="黑体" w:eastAsia="黑体"/>
          <w:lang w:val="en-US" w:eastAsia="zh-CN"/>
        </w:rPr>
        <w:t>14</w:t>
      </w:r>
      <w:r>
        <w:rPr>
          <w:rFonts w:ascii="黑体" w:hAnsi="黑体" w:eastAsia="黑体"/>
        </w:rPr>
        <w:t xml:space="preserve"> 回转式空气预热器定子安装允许偏差</w:t>
      </w:r>
      <w:r>
        <w:rPr>
          <w:rFonts w:hint="eastAsia" w:ascii="黑体" w:hAnsi="黑体" w:eastAsia="黑体"/>
        </w:rPr>
        <w:t xml:space="preserve"> </w:t>
      </w:r>
      <w:r>
        <w:rPr>
          <w:rFonts w:ascii="黑体" w:hAnsi="黑体" w:eastAsia="黑体"/>
        </w:rPr>
        <w:t>(mm)</w:t>
      </w:r>
    </w:p>
    <w:tbl>
      <w:tblPr>
        <w:tblStyle w:val="44"/>
        <w:tblW w:w="5900" w:type="dxa"/>
        <w:jc w:val="center"/>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fixed"/>
        <w:tblCellMar>
          <w:top w:w="0" w:type="dxa"/>
          <w:left w:w="0" w:type="dxa"/>
          <w:bottom w:w="0" w:type="dxa"/>
          <w:right w:w="0" w:type="dxa"/>
        </w:tblCellMar>
      </w:tblPr>
      <w:tblGrid>
        <w:gridCol w:w="2950"/>
        <w:gridCol w:w="2950"/>
      </w:tblGrid>
      <w:tr w14:paraId="6871B075">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50" w:type="dxa"/>
            <w:tcBorders>
              <w:top w:val="single" w:color="auto" w:sz="12" w:space="0"/>
              <w:bottom w:val="single" w:color="auto" w:sz="8" w:space="0"/>
              <w:right w:val="single" w:color="auto" w:sz="8" w:space="0"/>
            </w:tcBorders>
            <w:vAlign w:val="center"/>
          </w:tcPr>
          <w:p w14:paraId="40169513">
            <w:pPr>
              <w:pStyle w:val="43"/>
              <w:ind w:firstLine="384" w:firstLineChars="200"/>
              <w:jc w:val="center"/>
              <w:rPr>
                <w:rFonts w:cs="Times New Roman"/>
                <w:sz w:val="18"/>
                <w:szCs w:val="18"/>
              </w:rPr>
            </w:pPr>
            <w:r>
              <w:rPr>
                <w:rFonts w:hint="eastAsia" w:cs="Times New Roman"/>
                <w:spacing w:val="6"/>
                <w:sz w:val="18"/>
                <w:szCs w:val="18"/>
              </w:rPr>
              <w:t>检验项目</w:t>
            </w:r>
          </w:p>
        </w:tc>
        <w:tc>
          <w:tcPr>
            <w:tcW w:w="2950" w:type="dxa"/>
            <w:tcBorders>
              <w:top w:val="single" w:color="auto" w:sz="12" w:space="0"/>
              <w:left w:val="single" w:color="auto" w:sz="8" w:space="0"/>
              <w:bottom w:val="single" w:color="auto" w:sz="8" w:space="0"/>
            </w:tcBorders>
            <w:vAlign w:val="center"/>
          </w:tcPr>
          <w:p w14:paraId="517B3C12">
            <w:pPr>
              <w:pStyle w:val="43"/>
              <w:ind w:firstLine="352" w:firstLineChars="200"/>
              <w:jc w:val="center"/>
              <w:rPr>
                <w:rFonts w:hint="eastAsia" w:cs="Times New Roman"/>
                <w:sz w:val="18"/>
                <w:szCs w:val="18"/>
              </w:rPr>
            </w:pPr>
            <w:r>
              <w:rPr>
                <w:rFonts w:hint="eastAsia" w:cs="Times New Roman"/>
                <w:spacing w:val="-2"/>
                <w:sz w:val="18"/>
                <w:szCs w:val="18"/>
              </w:rPr>
              <w:t>允许偏差</w:t>
            </w:r>
          </w:p>
        </w:tc>
      </w:tr>
      <w:tr w14:paraId="1A6CBA06">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50" w:type="dxa"/>
            <w:tcBorders>
              <w:top w:val="single" w:color="auto" w:sz="8" w:space="0"/>
              <w:bottom w:val="single" w:color="auto" w:sz="8" w:space="0"/>
              <w:right w:val="single" w:color="auto" w:sz="8" w:space="0"/>
            </w:tcBorders>
            <w:vAlign w:val="center"/>
          </w:tcPr>
          <w:p w14:paraId="2DB2522B">
            <w:pPr>
              <w:pStyle w:val="43"/>
              <w:ind w:firstLine="352" w:firstLineChars="200"/>
              <w:jc w:val="center"/>
              <w:rPr>
                <w:rFonts w:hint="eastAsia" w:cs="Times New Roman"/>
                <w:sz w:val="18"/>
                <w:szCs w:val="18"/>
              </w:rPr>
            </w:pPr>
            <w:r>
              <w:rPr>
                <w:rFonts w:hint="eastAsia" w:cs="Times New Roman"/>
                <w:spacing w:val="-2"/>
                <w:sz w:val="18"/>
                <w:szCs w:val="18"/>
              </w:rPr>
              <w:t>定子圆度</w:t>
            </w:r>
          </w:p>
        </w:tc>
        <w:tc>
          <w:tcPr>
            <w:tcW w:w="2950" w:type="dxa"/>
            <w:tcBorders>
              <w:top w:val="single" w:color="auto" w:sz="8" w:space="0"/>
              <w:left w:val="single" w:color="auto" w:sz="8" w:space="0"/>
              <w:bottom w:val="single" w:color="auto" w:sz="8" w:space="0"/>
            </w:tcBorders>
            <w:vAlign w:val="center"/>
          </w:tcPr>
          <w:p w14:paraId="62F597D7">
            <w:pPr>
              <w:pStyle w:val="43"/>
              <w:ind w:firstLine="336" w:firstLineChars="200"/>
              <w:jc w:val="center"/>
              <w:rPr>
                <w:rFonts w:hint="eastAsia" w:cs="Times New Roman"/>
                <w:sz w:val="18"/>
                <w:szCs w:val="18"/>
              </w:rPr>
            </w:pPr>
            <w:r>
              <w:rPr>
                <w:rFonts w:hint="eastAsia" w:cs="Times New Roman"/>
                <w:spacing w:val="-6"/>
                <w:sz w:val="18"/>
                <w:szCs w:val="18"/>
              </w:rPr>
              <w:t>≤2</w:t>
            </w:r>
          </w:p>
        </w:tc>
      </w:tr>
      <w:tr w14:paraId="786D0D81">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50" w:type="dxa"/>
            <w:tcBorders>
              <w:top w:val="single" w:color="auto" w:sz="8" w:space="0"/>
              <w:bottom w:val="single" w:color="auto" w:sz="8" w:space="0"/>
              <w:right w:val="single" w:color="auto" w:sz="8" w:space="0"/>
            </w:tcBorders>
            <w:vAlign w:val="center"/>
          </w:tcPr>
          <w:p w14:paraId="298166BF">
            <w:pPr>
              <w:pStyle w:val="43"/>
              <w:ind w:firstLine="352" w:firstLineChars="200"/>
              <w:jc w:val="center"/>
              <w:rPr>
                <w:rFonts w:hint="eastAsia" w:cs="Times New Roman"/>
                <w:sz w:val="18"/>
                <w:szCs w:val="18"/>
              </w:rPr>
            </w:pPr>
            <w:r>
              <w:rPr>
                <w:rFonts w:hint="eastAsia" w:cs="Times New Roman"/>
                <w:spacing w:val="-2"/>
                <w:sz w:val="18"/>
                <w:szCs w:val="18"/>
              </w:rPr>
              <w:t>定子端面平整度</w:t>
            </w:r>
          </w:p>
        </w:tc>
        <w:tc>
          <w:tcPr>
            <w:tcW w:w="2950" w:type="dxa"/>
            <w:tcBorders>
              <w:top w:val="single" w:color="auto" w:sz="8" w:space="0"/>
              <w:left w:val="single" w:color="auto" w:sz="8" w:space="0"/>
              <w:bottom w:val="single" w:color="auto" w:sz="8" w:space="0"/>
            </w:tcBorders>
            <w:vAlign w:val="center"/>
          </w:tcPr>
          <w:p w14:paraId="0ACAEE83">
            <w:pPr>
              <w:pStyle w:val="43"/>
              <w:ind w:firstLine="336" w:firstLineChars="200"/>
              <w:jc w:val="center"/>
              <w:rPr>
                <w:rFonts w:hint="eastAsia" w:cs="Times New Roman"/>
                <w:sz w:val="18"/>
                <w:szCs w:val="18"/>
              </w:rPr>
            </w:pPr>
            <w:r>
              <w:rPr>
                <w:rFonts w:hint="eastAsia" w:cs="Times New Roman"/>
                <w:spacing w:val="-6"/>
                <w:sz w:val="18"/>
                <w:szCs w:val="18"/>
              </w:rPr>
              <w:t>≤2</w:t>
            </w:r>
          </w:p>
        </w:tc>
      </w:tr>
      <w:tr w14:paraId="41B8587A">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50" w:type="dxa"/>
            <w:tcBorders>
              <w:top w:val="single" w:color="auto" w:sz="8" w:space="0"/>
              <w:bottom w:val="single" w:color="auto" w:sz="8" w:space="0"/>
              <w:right w:val="single" w:color="auto" w:sz="8" w:space="0"/>
            </w:tcBorders>
            <w:vAlign w:val="center"/>
          </w:tcPr>
          <w:p w14:paraId="0A5F1FDA">
            <w:pPr>
              <w:pStyle w:val="43"/>
              <w:ind w:firstLine="356" w:firstLineChars="200"/>
              <w:jc w:val="center"/>
              <w:rPr>
                <w:rFonts w:hint="eastAsia" w:cs="Times New Roman"/>
                <w:sz w:val="18"/>
                <w:szCs w:val="18"/>
              </w:rPr>
            </w:pPr>
            <w:r>
              <w:rPr>
                <w:rFonts w:hint="eastAsia" w:cs="Times New Roman"/>
                <w:spacing w:val="-1"/>
                <w:sz w:val="18"/>
                <w:szCs w:val="18"/>
              </w:rPr>
              <w:t>定子支座与支座中心线</w:t>
            </w:r>
          </w:p>
        </w:tc>
        <w:tc>
          <w:tcPr>
            <w:tcW w:w="2950" w:type="dxa"/>
            <w:tcBorders>
              <w:top w:val="single" w:color="auto" w:sz="8" w:space="0"/>
              <w:left w:val="single" w:color="auto" w:sz="8" w:space="0"/>
              <w:bottom w:val="single" w:color="auto" w:sz="8" w:space="0"/>
            </w:tcBorders>
            <w:vAlign w:val="center"/>
          </w:tcPr>
          <w:p w14:paraId="70743730">
            <w:pPr>
              <w:pStyle w:val="43"/>
              <w:ind w:firstLine="348" w:firstLineChars="200"/>
              <w:jc w:val="center"/>
              <w:rPr>
                <w:rFonts w:hint="eastAsia" w:cs="Times New Roman"/>
                <w:sz w:val="18"/>
                <w:szCs w:val="18"/>
              </w:rPr>
            </w:pPr>
            <w:r>
              <w:rPr>
                <w:rFonts w:hint="eastAsia" w:cs="Times New Roman"/>
                <w:spacing w:val="-3"/>
                <w:sz w:val="18"/>
                <w:szCs w:val="18"/>
              </w:rPr>
              <w:t>＜5</w:t>
            </w:r>
          </w:p>
        </w:tc>
      </w:tr>
      <w:tr w14:paraId="4F79CEE9">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50" w:type="dxa"/>
            <w:tcBorders>
              <w:top w:val="single" w:color="auto" w:sz="8" w:space="0"/>
              <w:bottom w:val="single" w:color="auto" w:sz="8" w:space="0"/>
              <w:right w:val="single" w:color="auto" w:sz="8" w:space="0"/>
            </w:tcBorders>
            <w:vAlign w:val="center"/>
          </w:tcPr>
          <w:p w14:paraId="29BDEC20">
            <w:pPr>
              <w:pStyle w:val="43"/>
              <w:ind w:firstLine="352" w:firstLineChars="200"/>
              <w:jc w:val="center"/>
              <w:rPr>
                <w:rFonts w:hint="eastAsia" w:cs="Times New Roman"/>
                <w:sz w:val="18"/>
                <w:szCs w:val="18"/>
              </w:rPr>
            </w:pPr>
            <w:r>
              <w:rPr>
                <w:rFonts w:hint="eastAsia" w:cs="Times New Roman"/>
                <w:spacing w:val="-2"/>
                <w:sz w:val="18"/>
                <w:szCs w:val="18"/>
              </w:rPr>
              <w:t>定子水平度</w:t>
            </w:r>
          </w:p>
        </w:tc>
        <w:tc>
          <w:tcPr>
            <w:tcW w:w="2950" w:type="dxa"/>
            <w:tcBorders>
              <w:top w:val="single" w:color="auto" w:sz="8" w:space="0"/>
              <w:left w:val="single" w:color="auto" w:sz="8" w:space="0"/>
              <w:bottom w:val="single" w:color="auto" w:sz="8" w:space="0"/>
            </w:tcBorders>
            <w:vAlign w:val="center"/>
          </w:tcPr>
          <w:p w14:paraId="7D65F3FE">
            <w:pPr>
              <w:pStyle w:val="43"/>
              <w:ind w:firstLine="336" w:firstLineChars="200"/>
              <w:jc w:val="center"/>
              <w:rPr>
                <w:rFonts w:hint="eastAsia" w:cs="Times New Roman"/>
                <w:sz w:val="18"/>
                <w:szCs w:val="18"/>
              </w:rPr>
            </w:pPr>
            <w:r>
              <w:rPr>
                <w:rFonts w:hint="eastAsia" w:cs="Times New Roman"/>
                <w:spacing w:val="-6"/>
                <w:sz w:val="18"/>
                <w:szCs w:val="18"/>
              </w:rPr>
              <w:t>≤2</w:t>
            </w:r>
          </w:p>
        </w:tc>
      </w:tr>
      <w:tr w14:paraId="07A44158">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50" w:type="dxa"/>
            <w:tcBorders>
              <w:top w:val="single" w:color="auto" w:sz="8" w:space="0"/>
              <w:bottom w:val="single" w:color="auto" w:sz="8" w:space="0"/>
              <w:right w:val="single" w:color="auto" w:sz="8" w:space="0"/>
            </w:tcBorders>
            <w:vAlign w:val="center"/>
          </w:tcPr>
          <w:p w14:paraId="57EBB56F">
            <w:pPr>
              <w:pStyle w:val="43"/>
              <w:ind w:firstLine="352" w:firstLineChars="200"/>
              <w:jc w:val="center"/>
              <w:rPr>
                <w:rFonts w:hint="eastAsia" w:cs="Times New Roman"/>
                <w:sz w:val="18"/>
                <w:szCs w:val="18"/>
              </w:rPr>
            </w:pPr>
            <w:r>
              <w:rPr>
                <w:rFonts w:hint="eastAsia" w:cs="Times New Roman"/>
                <w:spacing w:val="-2"/>
                <w:sz w:val="18"/>
                <w:szCs w:val="18"/>
              </w:rPr>
              <w:t>定子上端面标高</w:t>
            </w:r>
          </w:p>
        </w:tc>
        <w:tc>
          <w:tcPr>
            <w:tcW w:w="2950" w:type="dxa"/>
            <w:tcBorders>
              <w:top w:val="single" w:color="auto" w:sz="8" w:space="0"/>
              <w:left w:val="single" w:color="auto" w:sz="8" w:space="0"/>
              <w:bottom w:val="single" w:color="auto" w:sz="8" w:space="0"/>
            </w:tcBorders>
            <w:vAlign w:val="center"/>
          </w:tcPr>
          <w:p w14:paraId="5F0D56E5">
            <w:pPr>
              <w:pStyle w:val="43"/>
              <w:ind w:firstLine="328" w:firstLineChars="200"/>
              <w:jc w:val="center"/>
              <w:rPr>
                <w:rFonts w:hint="eastAsia" w:cs="Times New Roman"/>
                <w:sz w:val="18"/>
                <w:szCs w:val="18"/>
              </w:rPr>
            </w:pPr>
            <w:r>
              <w:rPr>
                <w:rFonts w:hint="eastAsia" w:cs="Times New Roman"/>
                <w:spacing w:val="-8"/>
                <w:sz w:val="18"/>
                <w:szCs w:val="18"/>
              </w:rPr>
              <w:t>±3</w:t>
            </w:r>
          </w:p>
        </w:tc>
      </w:tr>
      <w:tr w14:paraId="290924B9">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50" w:type="dxa"/>
            <w:tcBorders>
              <w:top w:val="single" w:color="auto" w:sz="8" w:space="0"/>
              <w:right w:val="single" w:color="auto" w:sz="8" w:space="0"/>
            </w:tcBorders>
            <w:vAlign w:val="center"/>
          </w:tcPr>
          <w:p w14:paraId="694B9AC9">
            <w:pPr>
              <w:pStyle w:val="43"/>
              <w:ind w:firstLine="352" w:firstLineChars="200"/>
              <w:jc w:val="center"/>
              <w:rPr>
                <w:rFonts w:hint="eastAsia" w:cs="Times New Roman"/>
                <w:sz w:val="18"/>
                <w:szCs w:val="18"/>
              </w:rPr>
            </w:pPr>
            <w:r>
              <w:rPr>
                <w:rFonts w:hint="eastAsia" w:cs="Times New Roman"/>
                <w:spacing w:val="-2"/>
                <w:sz w:val="18"/>
                <w:szCs w:val="18"/>
              </w:rPr>
              <w:t>定子垂直度</w:t>
            </w:r>
          </w:p>
        </w:tc>
        <w:tc>
          <w:tcPr>
            <w:tcW w:w="2950" w:type="dxa"/>
            <w:tcBorders>
              <w:top w:val="single" w:color="auto" w:sz="8" w:space="0"/>
              <w:left w:val="single" w:color="auto" w:sz="8" w:space="0"/>
            </w:tcBorders>
            <w:vAlign w:val="center"/>
          </w:tcPr>
          <w:p w14:paraId="19602286">
            <w:pPr>
              <w:pStyle w:val="43"/>
              <w:ind w:firstLine="336" w:firstLineChars="200"/>
              <w:jc w:val="center"/>
              <w:rPr>
                <w:rFonts w:hint="eastAsia" w:cs="Times New Roman"/>
                <w:sz w:val="18"/>
                <w:szCs w:val="18"/>
              </w:rPr>
            </w:pPr>
            <w:r>
              <w:rPr>
                <w:rFonts w:hint="eastAsia" w:cs="Times New Roman"/>
                <w:spacing w:val="-6"/>
                <w:sz w:val="18"/>
                <w:szCs w:val="18"/>
              </w:rPr>
              <w:t>≤2</w:t>
            </w:r>
          </w:p>
        </w:tc>
      </w:tr>
    </w:tbl>
    <w:p w14:paraId="1007362C">
      <w:pPr>
        <w:spacing w:line="360" w:lineRule="auto"/>
        <w:rPr>
          <w:rFonts w:hint="eastAsia"/>
        </w:rPr>
      </w:pPr>
    </w:p>
    <w:p w14:paraId="1553863F">
      <w:pPr>
        <w:spacing w:line="360" w:lineRule="auto"/>
        <w:ind w:firstLine="420" w:firstLineChars="200"/>
        <w:rPr>
          <w:rFonts w:ascii="宋体" w:hAnsi="宋体" w:eastAsia="宋体"/>
        </w:rPr>
      </w:pPr>
      <w:r>
        <w:rPr>
          <w:rFonts w:hint="eastAsia" w:ascii="宋体" w:hAnsi="宋体" w:eastAsia="宋体"/>
        </w:rPr>
        <w:t>d</w:t>
      </w:r>
      <w:r>
        <w:rPr>
          <w:rFonts w:ascii="宋体" w:hAnsi="宋体" w:eastAsia="宋体"/>
        </w:rPr>
        <w:t>）</w:t>
      </w:r>
      <w:r>
        <w:rPr>
          <w:rFonts w:hint="eastAsia" w:ascii="宋体" w:hAnsi="宋体" w:eastAsia="宋体"/>
        </w:rPr>
        <w:t xml:space="preserve"> </w:t>
      </w:r>
      <w:r>
        <w:rPr>
          <w:rFonts w:ascii="宋体" w:hAnsi="宋体" w:eastAsia="宋体"/>
        </w:rPr>
        <w:t>回转式空气预热器转子安装允许偏差应符合表</w:t>
      </w:r>
      <w:r>
        <w:rPr>
          <w:rFonts w:hint="eastAsia" w:ascii="宋体" w:hAnsi="宋体" w:eastAsia="宋体"/>
          <w:lang w:val="en-US" w:eastAsia="zh-CN"/>
        </w:rPr>
        <w:t>15</w:t>
      </w:r>
      <w:r>
        <w:rPr>
          <w:rFonts w:ascii="宋体" w:hAnsi="宋体" w:eastAsia="宋体"/>
        </w:rPr>
        <w:t>的规定。</w:t>
      </w:r>
    </w:p>
    <w:p w14:paraId="37234EA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黑体" w:hAnsi="黑体" w:eastAsia="黑体"/>
        </w:rPr>
      </w:pPr>
    </w:p>
    <w:p w14:paraId="7E95E8F5">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黑体" w:hAnsi="黑体" w:eastAsia="黑体"/>
        </w:rPr>
      </w:pPr>
      <w:r>
        <w:rPr>
          <w:rFonts w:hint="eastAsia" w:ascii="黑体" w:hAnsi="黑体" w:eastAsia="黑体"/>
        </w:rPr>
        <w:t>表</w:t>
      </w:r>
      <w:r>
        <w:rPr>
          <w:rFonts w:hint="eastAsia" w:ascii="黑体" w:hAnsi="黑体" w:eastAsia="黑体"/>
          <w:lang w:val="en-US" w:eastAsia="zh-CN"/>
        </w:rPr>
        <w:t>15</w:t>
      </w:r>
      <w:r>
        <w:rPr>
          <w:rFonts w:ascii="黑体" w:hAnsi="黑体" w:eastAsia="黑体"/>
        </w:rPr>
        <w:t xml:space="preserve"> 回转式预热器转子的安装允许偏差 (mm)</w:t>
      </w:r>
    </w:p>
    <w:tbl>
      <w:tblPr>
        <w:tblStyle w:val="44"/>
        <w:tblW w:w="59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62"/>
        <w:gridCol w:w="1397"/>
        <w:gridCol w:w="3150"/>
      </w:tblGrid>
      <w:tr w14:paraId="6A1EAB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759" w:type="dxa"/>
            <w:gridSpan w:val="2"/>
            <w:tcBorders>
              <w:top w:val="single" w:color="auto" w:sz="12" w:space="0"/>
              <w:left w:val="single" w:color="auto" w:sz="12" w:space="0"/>
              <w:bottom w:val="single" w:color="auto" w:sz="8" w:space="0"/>
              <w:right w:val="single" w:color="auto" w:sz="8" w:space="0"/>
            </w:tcBorders>
            <w:vAlign w:val="center"/>
          </w:tcPr>
          <w:p w14:paraId="0E1187F3">
            <w:pPr>
              <w:pStyle w:val="43"/>
              <w:jc w:val="center"/>
              <w:rPr>
                <w:rFonts w:cs="Times New Roman"/>
                <w:sz w:val="18"/>
                <w:szCs w:val="18"/>
              </w:rPr>
            </w:pPr>
            <w:r>
              <w:rPr>
                <w:rFonts w:hint="eastAsia" w:cs="Times New Roman"/>
                <w:spacing w:val="7"/>
                <w:sz w:val="18"/>
                <w:szCs w:val="18"/>
              </w:rPr>
              <w:t>检验项目</w:t>
            </w:r>
          </w:p>
        </w:tc>
        <w:tc>
          <w:tcPr>
            <w:tcW w:w="3150" w:type="dxa"/>
            <w:tcBorders>
              <w:top w:val="single" w:color="auto" w:sz="12" w:space="0"/>
              <w:left w:val="single" w:color="auto" w:sz="8" w:space="0"/>
              <w:bottom w:val="single" w:color="auto" w:sz="8" w:space="0"/>
              <w:right w:val="single" w:color="auto" w:sz="12" w:space="0"/>
            </w:tcBorders>
            <w:vAlign w:val="center"/>
          </w:tcPr>
          <w:p w14:paraId="694B8A2F">
            <w:pPr>
              <w:pStyle w:val="43"/>
              <w:jc w:val="center"/>
              <w:rPr>
                <w:rFonts w:hint="eastAsia" w:cs="Times New Roman"/>
                <w:sz w:val="18"/>
                <w:szCs w:val="18"/>
              </w:rPr>
            </w:pPr>
            <w:r>
              <w:rPr>
                <w:rFonts w:hint="eastAsia" w:cs="Times New Roman"/>
                <w:spacing w:val="-3"/>
                <w:sz w:val="18"/>
                <w:szCs w:val="18"/>
              </w:rPr>
              <w:t>允许偏差</w:t>
            </w:r>
          </w:p>
        </w:tc>
      </w:tr>
      <w:tr w14:paraId="344A96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362" w:type="dxa"/>
            <w:vMerge w:val="restart"/>
            <w:tcBorders>
              <w:top w:val="single" w:color="auto" w:sz="8" w:space="0"/>
              <w:left w:val="single" w:color="auto" w:sz="12" w:space="0"/>
              <w:bottom w:val="single" w:color="auto" w:sz="8" w:space="0"/>
              <w:right w:val="single" w:color="auto" w:sz="8" w:space="0"/>
            </w:tcBorders>
            <w:vAlign w:val="center"/>
          </w:tcPr>
          <w:p w14:paraId="754F4C20">
            <w:pPr>
              <w:pStyle w:val="43"/>
              <w:jc w:val="center"/>
              <w:rPr>
                <w:rFonts w:hint="eastAsia" w:cs="Times New Roman"/>
                <w:spacing w:val="-1"/>
                <w:sz w:val="18"/>
                <w:szCs w:val="18"/>
              </w:rPr>
            </w:pPr>
            <w:r>
              <w:rPr>
                <w:rFonts w:hint="eastAsia" w:cs="Times New Roman"/>
                <w:spacing w:val="-1"/>
                <w:sz w:val="18"/>
                <w:szCs w:val="18"/>
              </w:rPr>
              <w:t>转子圆度偏差</w:t>
            </w:r>
          </w:p>
        </w:tc>
        <w:tc>
          <w:tcPr>
            <w:tcW w:w="1397" w:type="dxa"/>
            <w:tcBorders>
              <w:top w:val="single" w:color="auto" w:sz="8" w:space="0"/>
              <w:left w:val="single" w:color="auto" w:sz="8" w:space="0"/>
              <w:bottom w:val="single" w:color="auto" w:sz="8" w:space="0"/>
              <w:right w:val="single" w:color="auto" w:sz="8" w:space="0"/>
            </w:tcBorders>
            <w:vAlign w:val="center"/>
          </w:tcPr>
          <w:p w14:paraId="39384913">
            <w:pPr>
              <w:spacing w:line="360" w:lineRule="auto"/>
              <w:jc w:val="center"/>
              <w:rPr>
                <w:rFonts w:ascii="宋体" w:hAnsi="宋体" w:eastAsia="宋体" w:cs="Times New Roman"/>
                <w:kern w:val="0"/>
                <w:sz w:val="18"/>
                <w:szCs w:val="18"/>
              </w:rPr>
            </w:pPr>
            <w:r>
              <w:rPr>
                <w:rFonts w:hint="eastAsia" w:ascii="宋体" w:hAnsi="宋体" w:eastAsia="宋体" w:cs="Times New Roman"/>
                <w:kern w:val="0"/>
                <w:sz w:val="18"/>
                <w:szCs w:val="18"/>
              </w:rPr>
              <w:t>转子圆度偏差</w:t>
            </w:r>
          </w:p>
        </w:tc>
        <w:tc>
          <w:tcPr>
            <w:tcW w:w="3150" w:type="dxa"/>
            <w:tcBorders>
              <w:top w:val="single" w:color="auto" w:sz="8" w:space="0"/>
              <w:left w:val="single" w:color="auto" w:sz="8" w:space="0"/>
              <w:bottom w:val="single" w:color="auto" w:sz="8" w:space="0"/>
              <w:right w:val="single" w:color="auto" w:sz="12" w:space="0"/>
            </w:tcBorders>
            <w:vAlign w:val="center"/>
          </w:tcPr>
          <w:p w14:paraId="0DCA6B38">
            <w:pPr>
              <w:spacing w:line="360" w:lineRule="auto"/>
              <w:jc w:val="center"/>
              <w:rPr>
                <w:rFonts w:ascii="宋体" w:hAnsi="宋体" w:eastAsia="宋体" w:cs="Times New Roman"/>
                <w:kern w:val="0"/>
                <w:sz w:val="18"/>
                <w:szCs w:val="18"/>
              </w:rPr>
            </w:pPr>
            <w:r>
              <w:rPr>
                <w:rFonts w:hint="eastAsia" w:ascii="宋体" w:hAnsi="宋体" w:eastAsia="宋体" w:cs="Times New Roman"/>
                <w:kern w:val="0"/>
                <w:sz w:val="18"/>
                <w:szCs w:val="18"/>
              </w:rPr>
              <w:t>d≤</w:t>
            </w:r>
            <w:r>
              <w:rPr>
                <w:rFonts w:ascii="宋体" w:hAnsi="宋体" w:eastAsia="宋体" w:cs="Times New Roman"/>
                <w:kern w:val="0"/>
                <w:sz w:val="18"/>
                <w:szCs w:val="18"/>
              </w:rPr>
              <w:t>6.5</w:t>
            </w:r>
            <w:r>
              <w:rPr>
                <w:rFonts w:hint="eastAsia" w:ascii="宋体" w:hAnsi="宋体" w:eastAsia="宋体" w:cs="Times New Roman"/>
                <w:kern w:val="0"/>
                <w:sz w:val="18"/>
                <w:szCs w:val="18"/>
              </w:rPr>
              <w:t>mm</w:t>
            </w:r>
          </w:p>
        </w:tc>
      </w:tr>
      <w:tr w14:paraId="7AEBCD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362" w:type="dxa"/>
            <w:vMerge w:val="continue"/>
            <w:tcBorders>
              <w:top w:val="single" w:color="auto" w:sz="8" w:space="0"/>
              <w:left w:val="single" w:color="auto" w:sz="12" w:space="0"/>
              <w:bottom w:val="single" w:color="auto" w:sz="8" w:space="0"/>
              <w:right w:val="single" w:color="auto" w:sz="8" w:space="0"/>
            </w:tcBorders>
            <w:vAlign w:val="center"/>
          </w:tcPr>
          <w:p w14:paraId="4CD4109A">
            <w:pPr>
              <w:pStyle w:val="43"/>
              <w:jc w:val="center"/>
              <w:rPr>
                <w:rFonts w:hint="eastAsia" w:cs="Times New Roman"/>
                <w:spacing w:val="-1"/>
                <w:sz w:val="18"/>
                <w:szCs w:val="18"/>
              </w:rPr>
            </w:pPr>
          </w:p>
        </w:tc>
        <w:tc>
          <w:tcPr>
            <w:tcW w:w="1397" w:type="dxa"/>
            <w:tcBorders>
              <w:top w:val="single" w:color="auto" w:sz="8" w:space="0"/>
              <w:left w:val="single" w:color="auto" w:sz="8" w:space="0"/>
              <w:bottom w:val="single" w:color="auto" w:sz="8" w:space="0"/>
              <w:right w:val="single" w:color="auto" w:sz="8" w:space="0"/>
            </w:tcBorders>
            <w:vAlign w:val="center"/>
          </w:tcPr>
          <w:p w14:paraId="6EA75327">
            <w:pPr>
              <w:jc w:val="center"/>
              <w:rPr>
                <w:rFonts w:hint="eastAsia" w:ascii="宋体" w:hAnsi="宋体" w:eastAsia="宋体" w:cs="Times New Roman"/>
                <w:kern w:val="0"/>
                <w:sz w:val="18"/>
                <w:szCs w:val="18"/>
              </w:rPr>
            </w:pPr>
            <w:r>
              <w:rPr>
                <w:rFonts w:hint="eastAsia" w:ascii="宋体" w:hAnsi="宋体" w:eastAsia="宋体" w:cs="Times New Roman"/>
                <w:kern w:val="0"/>
                <w:sz w:val="18"/>
                <w:szCs w:val="18"/>
              </w:rPr>
              <w:t>1</w:t>
            </w:r>
            <w:r>
              <w:rPr>
                <w:rFonts w:ascii="宋体" w:hAnsi="宋体" w:eastAsia="宋体" w:cs="Times New Roman"/>
                <w:kern w:val="0"/>
                <w:sz w:val="18"/>
                <w:szCs w:val="18"/>
              </w:rPr>
              <w:t>0</w:t>
            </w:r>
            <w:r>
              <w:rPr>
                <w:rFonts w:hint="eastAsia" w:ascii="宋体" w:hAnsi="宋体" w:eastAsia="宋体" w:cs="Times New Roman"/>
                <w:kern w:val="0"/>
                <w:sz w:val="18"/>
                <w:szCs w:val="18"/>
              </w:rPr>
              <w:t>mm≥d＞6</w:t>
            </w:r>
            <w:r>
              <w:rPr>
                <w:rFonts w:ascii="宋体" w:hAnsi="宋体" w:eastAsia="宋体" w:cs="Times New Roman"/>
                <w:kern w:val="0"/>
                <w:sz w:val="18"/>
                <w:szCs w:val="18"/>
              </w:rPr>
              <w:t>.5</w:t>
            </w:r>
            <w:r>
              <w:rPr>
                <w:rFonts w:hint="eastAsia" w:ascii="宋体" w:hAnsi="宋体" w:eastAsia="宋体" w:cs="Times New Roman"/>
                <w:kern w:val="0"/>
                <w:sz w:val="18"/>
                <w:szCs w:val="18"/>
              </w:rPr>
              <w:t>mm</w:t>
            </w:r>
          </w:p>
        </w:tc>
        <w:tc>
          <w:tcPr>
            <w:tcW w:w="3150" w:type="dxa"/>
            <w:tcBorders>
              <w:top w:val="single" w:color="auto" w:sz="8" w:space="0"/>
              <w:left w:val="single" w:color="auto" w:sz="8" w:space="0"/>
              <w:bottom w:val="single" w:color="auto" w:sz="8" w:space="0"/>
              <w:right w:val="single" w:color="auto" w:sz="12" w:space="0"/>
            </w:tcBorders>
            <w:vAlign w:val="center"/>
          </w:tcPr>
          <w:p w14:paraId="2B5DA7FC">
            <w:pPr>
              <w:jc w:val="center"/>
              <w:rPr>
                <w:rFonts w:ascii="宋体" w:hAnsi="宋体" w:eastAsia="宋体" w:cs="Times New Roman"/>
                <w:kern w:val="0"/>
                <w:sz w:val="18"/>
                <w:szCs w:val="18"/>
              </w:rPr>
            </w:pPr>
            <w:r>
              <w:rPr>
                <w:rFonts w:hint="eastAsia" w:ascii="宋体" w:hAnsi="宋体" w:eastAsia="宋体" w:cs="Times New Roman"/>
                <w:kern w:val="0"/>
                <w:sz w:val="18"/>
                <w:szCs w:val="18"/>
              </w:rPr>
              <w:t>≤</w:t>
            </w:r>
            <w:r>
              <w:rPr>
                <w:rFonts w:ascii="宋体" w:hAnsi="宋体" w:eastAsia="宋体" w:cs="Times New Roman"/>
                <w:kern w:val="0"/>
                <w:sz w:val="18"/>
                <w:szCs w:val="18"/>
              </w:rPr>
              <w:t>3</w:t>
            </w:r>
          </w:p>
        </w:tc>
      </w:tr>
      <w:tr w14:paraId="3354C3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362" w:type="dxa"/>
            <w:vMerge w:val="continue"/>
            <w:tcBorders>
              <w:top w:val="single" w:color="auto" w:sz="8" w:space="0"/>
              <w:left w:val="single" w:color="auto" w:sz="12" w:space="0"/>
              <w:bottom w:val="single" w:color="auto" w:sz="8" w:space="0"/>
              <w:right w:val="single" w:color="auto" w:sz="8" w:space="0"/>
            </w:tcBorders>
            <w:vAlign w:val="center"/>
          </w:tcPr>
          <w:p w14:paraId="1B9843A6">
            <w:pPr>
              <w:pStyle w:val="43"/>
              <w:jc w:val="center"/>
              <w:rPr>
                <w:rFonts w:hint="eastAsia" w:cs="Times New Roman"/>
                <w:spacing w:val="-1"/>
                <w:sz w:val="18"/>
                <w:szCs w:val="18"/>
              </w:rPr>
            </w:pPr>
          </w:p>
        </w:tc>
        <w:tc>
          <w:tcPr>
            <w:tcW w:w="1397" w:type="dxa"/>
            <w:tcBorders>
              <w:top w:val="single" w:color="auto" w:sz="8" w:space="0"/>
              <w:left w:val="single" w:color="auto" w:sz="8" w:space="0"/>
              <w:bottom w:val="single" w:color="auto" w:sz="8" w:space="0"/>
              <w:right w:val="single" w:color="auto" w:sz="8" w:space="0"/>
            </w:tcBorders>
            <w:vAlign w:val="center"/>
          </w:tcPr>
          <w:p w14:paraId="2B884BC5">
            <w:pPr>
              <w:jc w:val="center"/>
              <w:rPr>
                <w:rFonts w:ascii="宋体" w:hAnsi="宋体" w:eastAsia="宋体" w:cs="Times New Roman"/>
                <w:kern w:val="0"/>
                <w:sz w:val="18"/>
                <w:szCs w:val="18"/>
              </w:rPr>
            </w:pPr>
            <w:r>
              <w:rPr>
                <w:rFonts w:hint="eastAsia" w:ascii="宋体" w:hAnsi="宋体" w:eastAsia="宋体" w:cs="Times New Roman"/>
                <w:kern w:val="0"/>
                <w:sz w:val="18"/>
                <w:szCs w:val="18"/>
              </w:rPr>
              <w:t>1</w:t>
            </w:r>
            <w:r>
              <w:rPr>
                <w:rFonts w:ascii="宋体" w:hAnsi="宋体" w:eastAsia="宋体" w:cs="Times New Roman"/>
                <w:kern w:val="0"/>
                <w:sz w:val="18"/>
                <w:szCs w:val="18"/>
              </w:rPr>
              <w:t>8</w:t>
            </w:r>
            <w:r>
              <w:rPr>
                <w:rFonts w:hint="eastAsia" w:ascii="宋体" w:hAnsi="宋体" w:eastAsia="宋体" w:cs="Times New Roman"/>
                <w:kern w:val="0"/>
                <w:sz w:val="18"/>
                <w:szCs w:val="18"/>
              </w:rPr>
              <w:t>mm≥d＞</w:t>
            </w:r>
            <w:r>
              <w:rPr>
                <w:rFonts w:ascii="宋体" w:hAnsi="宋体" w:eastAsia="宋体" w:cs="Times New Roman"/>
                <w:kern w:val="0"/>
                <w:sz w:val="18"/>
                <w:szCs w:val="18"/>
              </w:rPr>
              <w:t>10</w:t>
            </w:r>
            <w:r>
              <w:rPr>
                <w:rFonts w:hint="eastAsia" w:ascii="宋体" w:hAnsi="宋体" w:eastAsia="宋体" w:cs="Times New Roman"/>
                <w:kern w:val="0"/>
                <w:sz w:val="18"/>
                <w:szCs w:val="18"/>
              </w:rPr>
              <w:t>mm</w:t>
            </w:r>
          </w:p>
        </w:tc>
        <w:tc>
          <w:tcPr>
            <w:tcW w:w="3150" w:type="dxa"/>
            <w:tcBorders>
              <w:top w:val="single" w:color="auto" w:sz="8" w:space="0"/>
              <w:left w:val="single" w:color="auto" w:sz="8" w:space="0"/>
              <w:bottom w:val="single" w:color="auto" w:sz="8" w:space="0"/>
              <w:right w:val="single" w:color="auto" w:sz="12" w:space="0"/>
            </w:tcBorders>
            <w:vAlign w:val="center"/>
          </w:tcPr>
          <w:p w14:paraId="78A6D66D">
            <w:pPr>
              <w:jc w:val="center"/>
              <w:rPr>
                <w:rFonts w:ascii="宋体" w:hAnsi="宋体" w:eastAsia="宋体" w:cs="Times New Roman"/>
                <w:kern w:val="0"/>
                <w:sz w:val="18"/>
                <w:szCs w:val="18"/>
              </w:rPr>
            </w:pPr>
            <w:r>
              <w:rPr>
                <w:rFonts w:hint="eastAsia" w:ascii="宋体" w:hAnsi="宋体" w:eastAsia="宋体" w:cs="Times New Roman"/>
                <w:kern w:val="0"/>
                <w:sz w:val="18"/>
                <w:szCs w:val="18"/>
              </w:rPr>
              <w:t>≤</w:t>
            </w:r>
            <w:r>
              <w:rPr>
                <w:rFonts w:ascii="宋体" w:hAnsi="宋体" w:eastAsia="宋体" w:cs="Times New Roman"/>
                <w:kern w:val="0"/>
                <w:sz w:val="18"/>
                <w:szCs w:val="18"/>
              </w:rPr>
              <w:t>4</w:t>
            </w:r>
          </w:p>
        </w:tc>
      </w:tr>
      <w:tr w14:paraId="460D77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362" w:type="dxa"/>
            <w:vMerge w:val="continue"/>
            <w:tcBorders>
              <w:top w:val="single" w:color="auto" w:sz="8" w:space="0"/>
              <w:left w:val="single" w:color="auto" w:sz="12" w:space="0"/>
              <w:bottom w:val="single" w:color="auto" w:sz="8" w:space="0"/>
              <w:right w:val="single" w:color="auto" w:sz="8" w:space="0"/>
            </w:tcBorders>
            <w:vAlign w:val="center"/>
          </w:tcPr>
          <w:p w14:paraId="5CDE8527">
            <w:pPr>
              <w:pStyle w:val="43"/>
              <w:jc w:val="center"/>
              <w:rPr>
                <w:rFonts w:hint="eastAsia" w:cs="Times New Roman"/>
                <w:spacing w:val="-1"/>
                <w:sz w:val="18"/>
                <w:szCs w:val="18"/>
              </w:rPr>
            </w:pPr>
          </w:p>
        </w:tc>
        <w:tc>
          <w:tcPr>
            <w:tcW w:w="1397" w:type="dxa"/>
            <w:tcBorders>
              <w:top w:val="single" w:color="auto" w:sz="8" w:space="0"/>
              <w:left w:val="single" w:color="auto" w:sz="8" w:space="0"/>
              <w:bottom w:val="single" w:color="auto" w:sz="8" w:space="0"/>
              <w:right w:val="single" w:color="auto" w:sz="8" w:space="0"/>
            </w:tcBorders>
            <w:vAlign w:val="center"/>
          </w:tcPr>
          <w:p w14:paraId="2B458227">
            <w:pPr>
              <w:jc w:val="center"/>
              <w:rPr>
                <w:rFonts w:hint="eastAsia" w:ascii="宋体" w:hAnsi="宋体" w:eastAsia="宋体" w:cs="Times New Roman"/>
                <w:kern w:val="0"/>
                <w:sz w:val="18"/>
                <w:szCs w:val="18"/>
              </w:rPr>
            </w:pPr>
            <w:r>
              <w:rPr>
                <w:rFonts w:hint="eastAsia" w:ascii="宋体" w:hAnsi="宋体" w:eastAsia="宋体" w:cs="Times New Roman"/>
                <w:kern w:val="0"/>
                <w:sz w:val="18"/>
                <w:szCs w:val="18"/>
              </w:rPr>
              <w:t>d＞</w:t>
            </w:r>
            <w:r>
              <w:rPr>
                <w:rFonts w:ascii="宋体" w:hAnsi="宋体" w:eastAsia="宋体" w:cs="Times New Roman"/>
                <w:kern w:val="0"/>
                <w:sz w:val="18"/>
                <w:szCs w:val="18"/>
              </w:rPr>
              <w:t>8</w:t>
            </w:r>
            <w:r>
              <w:rPr>
                <w:rFonts w:hint="eastAsia" w:ascii="宋体" w:hAnsi="宋体" w:eastAsia="宋体" w:cs="Times New Roman"/>
                <w:kern w:val="0"/>
                <w:sz w:val="18"/>
                <w:szCs w:val="18"/>
              </w:rPr>
              <w:t>mm</w:t>
            </w:r>
          </w:p>
        </w:tc>
        <w:tc>
          <w:tcPr>
            <w:tcW w:w="3150" w:type="dxa"/>
            <w:tcBorders>
              <w:top w:val="single" w:color="auto" w:sz="8" w:space="0"/>
              <w:left w:val="single" w:color="auto" w:sz="8" w:space="0"/>
              <w:bottom w:val="single" w:color="auto" w:sz="8" w:space="0"/>
              <w:right w:val="single" w:color="auto" w:sz="12" w:space="0"/>
            </w:tcBorders>
            <w:vAlign w:val="center"/>
          </w:tcPr>
          <w:p w14:paraId="425EBB73">
            <w:pPr>
              <w:jc w:val="center"/>
              <w:rPr>
                <w:rFonts w:hint="eastAsia" w:ascii="宋体" w:hAnsi="宋体" w:eastAsia="宋体" w:cs="Times New Roman"/>
                <w:kern w:val="0"/>
                <w:sz w:val="18"/>
                <w:szCs w:val="18"/>
              </w:rPr>
            </w:pPr>
            <w:r>
              <w:rPr>
                <w:rFonts w:hint="eastAsia" w:ascii="宋体" w:hAnsi="宋体" w:eastAsia="宋体" w:cs="Times New Roman"/>
                <w:kern w:val="0"/>
                <w:sz w:val="18"/>
                <w:szCs w:val="18"/>
              </w:rPr>
              <w:t>≤</w:t>
            </w:r>
            <w:r>
              <w:rPr>
                <w:rFonts w:ascii="宋体" w:hAnsi="宋体" w:eastAsia="宋体" w:cs="Times New Roman"/>
                <w:kern w:val="0"/>
                <w:sz w:val="18"/>
                <w:szCs w:val="18"/>
              </w:rPr>
              <w:t>5</w:t>
            </w:r>
          </w:p>
        </w:tc>
      </w:tr>
      <w:tr w14:paraId="223215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362" w:type="dxa"/>
            <w:vMerge w:val="continue"/>
            <w:tcBorders>
              <w:top w:val="single" w:color="auto" w:sz="8" w:space="0"/>
              <w:left w:val="single" w:color="auto" w:sz="12" w:space="0"/>
              <w:bottom w:val="single" w:color="auto" w:sz="8" w:space="0"/>
              <w:right w:val="single" w:color="auto" w:sz="8" w:space="0"/>
            </w:tcBorders>
            <w:vAlign w:val="center"/>
          </w:tcPr>
          <w:p w14:paraId="1E57B097">
            <w:pPr>
              <w:pStyle w:val="43"/>
              <w:jc w:val="center"/>
              <w:rPr>
                <w:rFonts w:hint="eastAsia" w:cs="Times New Roman"/>
                <w:sz w:val="18"/>
                <w:szCs w:val="18"/>
              </w:rPr>
            </w:pPr>
          </w:p>
        </w:tc>
        <w:tc>
          <w:tcPr>
            <w:tcW w:w="1397" w:type="dxa"/>
            <w:tcBorders>
              <w:top w:val="single" w:color="auto" w:sz="8" w:space="0"/>
              <w:left w:val="single" w:color="auto" w:sz="8" w:space="0"/>
              <w:bottom w:val="single" w:color="auto" w:sz="8" w:space="0"/>
              <w:right w:val="single" w:color="auto" w:sz="8" w:space="0"/>
            </w:tcBorders>
            <w:vAlign w:val="center"/>
          </w:tcPr>
          <w:p w14:paraId="4F503E73">
            <w:pPr>
              <w:pStyle w:val="43"/>
              <w:jc w:val="center"/>
              <w:rPr>
                <w:rFonts w:hint="eastAsia" w:cs="Times New Roman"/>
                <w:sz w:val="18"/>
                <w:szCs w:val="18"/>
              </w:rPr>
            </w:pPr>
            <w:r>
              <w:rPr>
                <w:rFonts w:hint="eastAsia" w:cs="Times New Roman"/>
                <w:spacing w:val="-2"/>
                <w:sz w:val="18"/>
                <w:szCs w:val="18"/>
              </w:rPr>
              <w:t>d≤6.5m</w:t>
            </w:r>
          </w:p>
        </w:tc>
        <w:tc>
          <w:tcPr>
            <w:tcW w:w="3150" w:type="dxa"/>
            <w:tcBorders>
              <w:top w:val="single" w:color="auto" w:sz="8" w:space="0"/>
              <w:left w:val="single" w:color="auto" w:sz="8" w:space="0"/>
              <w:bottom w:val="single" w:color="auto" w:sz="8" w:space="0"/>
              <w:right w:val="single" w:color="auto" w:sz="12" w:space="0"/>
            </w:tcBorders>
            <w:vAlign w:val="center"/>
          </w:tcPr>
          <w:p w14:paraId="165A525C">
            <w:pPr>
              <w:pStyle w:val="43"/>
              <w:jc w:val="center"/>
              <w:rPr>
                <w:rFonts w:hint="eastAsia" w:cs="Times New Roman"/>
                <w:sz w:val="18"/>
                <w:szCs w:val="18"/>
              </w:rPr>
            </w:pPr>
            <w:r>
              <w:rPr>
                <w:rFonts w:hint="eastAsia" w:cs="Times New Roman"/>
                <w:spacing w:val="-6"/>
                <w:sz w:val="18"/>
                <w:szCs w:val="18"/>
              </w:rPr>
              <w:t>≤1</w:t>
            </w:r>
          </w:p>
        </w:tc>
      </w:tr>
      <w:tr w14:paraId="439BAC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362" w:type="dxa"/>
            <w:vMerge w:val="continue"/>
            <w:tcBorders>
              <w:top w:val="single" w:color="auto" w:sz="8" w:space="0"/>
              <w:left w:val="single" w:color="auto" w:sz="12" w:space="0"/>
              <w:bottom w:val="single" w:color="auto" w:sz="8" w:space="0"/>
              <w:right w:val="single" w:color="auto" w:sz="8" w:space="0"/>
            </w:tcBorders>
            <w:vAlign w:val="center"/>
          </w:tcPr>
          <w:p w14:paraId="5CA6CD11">
            <w:pPr>
              <w:jc w:val="center"/>
              <w:rPr>
                <w:rFonts w:hint="eastAsia" w:ascii="Times New Roman" w:hAnsi="Times New Roman" w:eastAsia="Times New Roman" w:cs="Arial"/>
                <w:kern w:val="0"/>
                <w:sz w:val="18"/>
                <w:szCs w:val="18"/>
              </w:rPr>
            </w:pPr>
          </w:p>
        </w:tc>
        <w:tc>
          <w:tcPr>
            <w:tcW w:w="1397" w:type="dxa"/>
            <w:tcBorders>
              <w:top w:val="single" w:color="auto" w:sz="8" w:space="0"/>
              <w:left w:val="single" w:color="auto" w:sz="8" w:space="0"/>
              <w:bottom w:val="single" w:color="auto" w:sz="8" w:space="0"/>
              <w:right w:val="single" w:color="auto" w:sz="8" w:space="0"/>
            </w:tcBorders>
            <w:vAlign w:val="center"/>
          </w:tcPr>
          <w:p w14:paraId="4DB39A86">
            <w:pPr>
              <w:pStyle w:val="43"/>
              <w:jc w:val="center"/>
              <w:rPr>
                <w:rFonts w:cs="Times New Roman"/>
                <w:sz w:val="18"/>
                <w:szCs w:val="18"/>
              </w:rPr>
            </w:pPr>
            <w:r>
              <w:rPr>
                <w:rFonts w:hint="eastAsia" w:cs="Times New Roman"/>
                <w:spacing w:val="-2"/>
                <w:sz w:val="18"/>
                <w:szCs w:val="18"/>
              </w:rPr>
              <w:t>d＞6.5m</w:t>
            </w:r>
          </w:p>
        </w:tc>
        <w:tc>
          <w:tcPr>
            <w:tcW w:w="3150" w:type="dxa"/>
            <w:tcBorders>
              <w:top w:val="single" w:color="auto" w:sz="8" w:space="0"/>
              <w:left w:val="single" w:color="auto" w:sz="8" w:space="0"/>
              <w:bottom w:val="single" w:color="auto" w:sz="8" w:space="0"/>
              <w:right w:val="single" w:color="auto" w:sz="12" w:space="0"/>
            </w:tcBorders>
            <w:vAlign w:val="center"/>
          </w:tcPr>
          <w:p w14:paraId="110183AA">
            <w:pPr>
              <w:pStyle w:val="43"/>
              <w:jc w:val="center"/>
              <w:rPr>
                <w:rFonts w:hint="eastAsia" w:cs="Times New Roman"/>
                <w:sz w:val="18"/>
                <w:szCs w:val="18"/>
              </w:rPr>
            </w:pPr>
            <w:r>
              <w:rPr>
                <w:rFonts w:hint="eastAsia" w:cs="Times New Roman"/>
                <w:spacing w:val="-6"/>
                <w:sz w:val="18"/>
                <w:szCs w:val="18"/>
              </w:rPr>
              <w:t>≤2</w:t>
            </w:r>
          </w:p>
        </w:tc>
      </w:tr>
      <w:tr w14:paraId="573868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759" w:type="dxa"/>
            <w:gridSpan w:val="2"/>
            <w:tcBorders>
              <w:top w:val="single" w:color="auto" w:sz="8" w:space="0"/>
              <w:left w:val="single" w:color="auto" w:sz="12" w:space="0"/>
              <w:bottom w:val="single" w:color="auto" w:sz="8" w:space="0"/>
              <w:right w:val="single" w:color="auto" w:sz="8" w:space="0"/>
            </w:tcBorders>
            <w:vAlign w:val="center"/>
          </w:tcPr>
          <w:p w14:paraId="116D85DA">
            <w:pPr>
              <w:pStyle w:val="43"/>
              <w:jc w:val="center"/>
              <w:rPr>
                <w:rFonts w:hint="eastAsia" w:cs="Times New Roman"/>
                <w:sz w:val="18"/>
                <w:szCs w:val="18"/>
              </w:rPr>
            </w:pPr>
            <w:r>
              <w:rPr>
                <w:rFonts w:hint="eastAsia" w:cs="Times New Roman"/>
                <w:spacing w:val="-1"/>
                <w:sz w:val="18"/>
                <w:szCs w:val="18"/>
              </w:rPr>
              <w:t>转子支撑座与中心线</w:t>
            </w:r>
          </w:p>
        </w:tc>
        <w:tc>
          <w:tcPr>
            <w:tcW w:w="3150" w:type="dxa"/>
            <w:tcBorders>
              <w:top w:val="single" w:color="auto" w:sz="8" w:space="0"/>
              <w:left w:val="single" w:color="auto" w:sz="8" w:space="0"/>
              <w:bottom w:val="single" w:color="auto" w:sz="8" w:space="0"/>
              <w:right w:val="single" w:color="auto" w:sz="12" w:space="0"/>
            </w:tcBorders>
            <w:vAlign w:val="center"/>
          </w:tcPr>
          <w:p w14:paraId="46A6F4F4">
            <w:pPr>
              <w:pStyle w:val="43"/>
              <w:jc w:val="center"/>
              <w:rPr>
                <w:rFonts w:hint="eastAsia" w:cs="Times New Roman"/>
                <w:sz w:val="18"/>
                <w:szCs w:val="18"/>
              </w:rPr>
            </w:pPr>
            <w:r>
              <w:rPr>
                <w:rFonts w:hint="eastAsia" w:cs="Times New Roman"/>
                <w:spacing w:val="-3"/>
                <w:sz w:val="18"/>
                <w:szCs w:val="18"/>
              </w:rPr>
              <w:t>＜2</w:t>
            </w:r>
          </w:p>
        </w:tc>
      </w:tr>
      <w:tr w14:paraId="0747FE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759" w:type="dxa"/>
            <w:gridSpan w:val="2"/>
            <w:tcBorders>
              <w:top w:val="single" w:color="auto" w:sz="8" w:space="0"/>
              <w:left w:val="single" w:color="auto" w:sz="12" w:space="0"/>
              <w:bottom w:val="single" w:color="auto" w:sz="8" w:space="0"/>
              <w:right w:val="single" w:color="auto" w:sz="8" w:space="0"/>
            </w:tcBorders>
            <w:vAlign w:val="center"/>
          </w:tcPr>
          <w:p w14:paraId="6921FBCB">
            <w:pPr>
              <w:pStyle w:val="43"/>
              <w:jc w:val="center"/>
              <w:rPr>
                <w:rFonts w:hint="eastAsia" w:cs="Times New Roman"/>
                <w:sz w:val="18"/>
                <w:szCs w:val="18"/>
              </w:rPr>
            </w:pPr>
            <w:r>
              <w:rPr>
                <w:rFonts w:hint="eastAsia" w:cs="Times New Roman"/>
                <w:spacing w:val="-1"/>
                <w:sz w:val="18"/>
                <w:szCs w:val="18"/>
              </w:rPr>
              <w:t>转子支撑座水平度</w:t>
            </w:r>
          </w:p>
        </w:tc>
        <w:tc>
          <w:tcPr>
            <w:tcW w:w="3150" w:type="dxa"/>
            <w:tcBorders>
              <w:top w:val="single" w:color="auto" w:sz="8" w:space="0"/>
              <w:left w:val="single" w:color="auto" w:sz="8" w:space="0"/>
              <w:bottom w:val="single" w:color="auto" w:sz="8" w:space="0"/>
              <w:right w:val="single" w:color="auto" w:sz="12" w:space="0"/>
            </w:tcBorders>
            <w:vAlign w:val="center"/>
          </w:tcPr>
          <w:p w14:paraId="7A841EC6">
            <w:pPr>
              <w:pStyle w:val="43"/>
              <w:jc w:val="center"/>
              <w:rPr>
                <w:rFonts w:hint="eastAsia" w:cs="Times New Roman"/>
                <w:sz w:val="18"/>
                <w:szCs w:val="18"/>
              </w:rPr>
            </w:pPr>
            <w:r>
              <w:rPr>
                <w:rFonts w:hint="eastAsia" w:cs="Times New Roman"/>
                <w:spacing w:val="-3"/>
                <w:sz w:val="18"/>
                <w:szCs w:val="18"/>
              </w:rPr>
              <w:t>＜0.5</w:t>
            </w:r>
          </w:p>
        </w:tc>
      </w:tr>
      <w:tr w14:paraId="3DDD8B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759" w:type="dxa"/>
            <w:gridSpan w:val="2"/>
            <w:tcBorders>
              <w:top w:val="single" w:color="auto" w:sz="8" w:space="0"/>
              <w:left w:val="single" w:color="auto" w:sz="12" w:space="0"/>
              <w:bottom w:val="single" w:color="auto" w:sz="8" w:space="0"/>
              <w:right w:val="single" w:color="auto" w:sz="8" w:space="0"/>
            </w:tcBorders>
            <w:vAlign w:val="center"/>
          </w:tcPr>
          <w:p w14:paraId="203DA84E">
            <w:pPr>
              <w:pStyle w:val="43"/>
              <w:jc w:val="center"/>
              <w:rPr>
                <w:rFonts w:hint="eastAsia" w:cs="Times New Roman"/>
                <w:sz w:val="18"/>
                <w:szCs w:val="18"/>
              </w:rPr>
            </w:pPr>
            <w:r>
              <w:rPr>
                <w:rFonts w:hint="eastAsia" w:cs="Times New Roman"/>
                <w:spacing w:val="-1"/>
                <w:sz w:val="18"/>
                <w:szCs w:val="18"/>
              </w:rPr>
              <w:t>转子上端面平整度</w:t>
            </w:r>
          </w:p>
        </w:tc>
        <w:tc>
          <w:tcPr>
            <w:tcW w:w="3150" w:type="dxa"/>
            <w:tcBorders>
              <w:top w:val="single" w:color="auto" w:sz="8" w:space="0"/>
              <w:left w:val="single" w:color="auto" w:sz="8" w:space="0"/>
              <w:bottom w:val="single" w:color="auto" w:sz="8" w:space="0"/>
              <w:right w:val="single" w:color="auto" w:sz="12" w:space="0"/>
            </w:tcBorders>
            <w:vAlign w:val="center"/>
          </w:tcPr>
          <w:p w14:paraId="46E4EAA3">
            <w:pPr>
              <w:pStyle w:val="43"/>
              <w:jc w:val="center"/>
              <w:rPr>
                <w:rFonts w:hint="eastAsia" w:cs="Times New Roman"/>
                <w:sz w:val="18"/>
                <w:szCs w:val="18"/>
              </w:rPr>
            </w:pPr>
            <w:r>
              <w:rPr>
                <w:rFonts w:hint="eastAsia" w:cs="Times New Roman"/>
                <w:spacing w:val="-6"/>
                <w:sz w:val="18"/>
                <w:szCs w:val="18"/>
              </w:rPr>
              <w:t>≤3</w:t>
            </w:r>
          </w:p>
        </w:tc>
      </w:tr>
      <w:tr w14:paraId="239C7D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759" w:type="dxa"/>
            <w:gridSpan w:val="2"/>
            <w:tcBorders>
              <w:top w:val="single" w:color="auto" w:sz="8" w:space="0"/>
              <w:left w:val="single" w:color="auto" w:sz="12" w:space="0"/>
              <w:bottom w:val="single" w:color="auto" w:sz="8" w:space="0"/>
              <w:right w:val="single" w:color="auto" w:sz="8" w:space="0"/>
            </w:tcBorders>
            <w:vAlign w:val="center"/>
          </w:tcPr>
          <w:p w14:paraId="4B8CF92A">
            <w:pPr>
              <w:pStyle w:val="43"/>
              <w:jc w:val="center"/>
              <w:rPr>
                <w:rFonts w:hint="eastAsia" w:cs="Times New Roman"/>
                <w:sz w:val="18"/>
                <w:szCs w:val="18"/>
              </w:rPr>
            </w:pPr>
            <w:r>
              <w:rPr>
                <w:rFonts w:hint="eastAsia" w:cs="Times New Roman"/>
                <w:spacing w:val="-1"/>
                <w:sz w:val="18"/>
                <w:szCs w:val="18"/>
              </w:rPr>
              <w:t>转子与外壳的同心度</w:t>
            </w:r>
          </w:p>
        </w:tc>
        <w:tc>
          <w:tcPr>
            <w:tcW w:w="3150" w:type="dxa"/>
            <w:tcBorders>
              <w:top w:val="single" w:color="auto" w:sz="8" w:space="0"/>
              <w:left w:val="single" w:color="auto" w:sz="8" w:space="0"/>
              <w:bottom w:val="single" w:color="auto" w:sz="8" w:space="0"/>
              <w:right w:val="single" w:color="auto" w:sz="12" w:space="0"/>
            </w:tcBorders>
            <w:vAlign w:val="center"/>
          </w:tcPr>
          <w:p w14:paraId="4CD778A6">
            <w:pPr>
              <w:pStyle w:val="43"/>
              <w:jc w:val="center"/>
              <w:rPr>
                <w:rFonts w:hint="eastAsia" w:cs="Times New Roman"/>
                <w:sz w:val="18"/>
                <w:szCs w:val="18"/>
              </w:rPr>
            </w:pPr>
            <w:r>
              <w:rPr>
                <w:rFonts w:hint="eastAsia" w:cs="Times New Roman"/>
                <w:spacing w:val="-6"/>
                <w:sz w:val="18"/>
                <w:szCs w:val="18"/>
              </w:rPr>
              <w:t>≤3</w:t>
            </w:r>
          </w:p>
        </w:tc>
      </w:tr>
      <w:tr w14:paraId="1880AD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759" w:type="dxa"/>
            <w:gridSpan w:val="2"/>
            <w:tcBorders>
              <w:top w:val="single" w:color="auto" w:sz="8" w:space="0"/>
              <w:left w:val="single" w:color="auto" w:sz="12" w:space="0"/>
              <w:bottom w:val="single" w:color="auto" w:sz="8" w:space="0"/>
              <w:right w:val="single" w:color="auto" w:sz="8" w:space="0"/>
            </w:tcBorders>
            <w:vAlign w:val="center"/>
          </w:tcPr>
          <w:p w14:paraId="19B8BBF8">
            <w:pPr>
              <w:pStyle w:val="43"/>
              <w:jc w:val="center"/>
              <w:rPr>
                <w:rFonts w:hint="eastAsia" w:cs="Times New Roman"/>
                <w:sz w:val="18"/>
                <w:szCs w:val="18"/>
              </w:rPr>
            </w:pPr>
            <w:r>
              <w:rPr>
                <w:rFonts w:hint="eastAsia" w:cs="Times New Roman"/>
                <w:spacing w:val="-1"/>
                <w:sz w:val="18"/>
                <w:szCs w:val="18"/>
              </w:rPr>
              <w:t>转子外沿与外壳的间隙</w:t>
            </w:r>
          </w:p>
        </w:tc>
        <w:tc>
          <w:tcPr>
            <w:tcW w:w="3150" w:type="dxa"/>
            <w:tcBorders>
              <w:top w:val="single" w:color="auto" w:sz="8" w:space="0"/>
              <w:left w:val="single" w:color="auto" w:sz="8" w:space="0"/>
              <w:bottom w:val="single" w:color="auto" w:sz="8" w:space="0"/>
              <w:right w:val="single" w:color="auto" w:sz="12" w:space="0"/>
            </w:tcBorders>
            <w:vAlign w:val="center"/>
          </w:tcPr>
          <w:p w14:paraId="52BEEFA0">
            <w:pPr>
              <w:pStyle w:val="43"/>
              <w:jc w:val="center"/>
              <w:rPr>
                <w:rFonts w:hint="eastAsia" w:cs="Times New Roman"/>
                <w:sz w:val="18"/>
                <w:szCs w:val="18"/>
              </w:rPr>
            </w:pPr>
            <w:r>
              <w:rPr>
                <w:rFonts w:hint="eastAsia" w:cs="Times New Roman"/>
                <w:sz w:val="18"/>
                <w:szCs w:val="18"/>
              </w:rPr>
              <w:t>符合设备技术文件要求，间隙均匀</w:t>
            </w:r>
          </w:p>
        </w:tc>
      </w:tr>
      <w:tr w14:paraId="4F606B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909" w:type="dxa"/>
            <w:gridSpan w:val="3"/>
            <w:tcBorders>
              <w:top w:val="single" w:color="auto" w:sz="8" w:space="0"/>
              <w:left w:val="single" w:color="auto" w:sz="12" w:space="0"/>
              <w:bottom w:val="single" w:color="auto" w:sz="12" w:space="0"/>
              <w:right w:val="single" w:color="auto" w:sz="12" w:space="0"/>
            </w:tcBorders>
            <w:vAlign w:val="center"/>
          </w:tcPr>
          <w:p w14:paraId="74CE3172">
            <w:pPr>
              <w:spacing w:line="360" w:lineRule="auto"/>
              <w:ind w:firstLine="360" w:firstLineChars="200"/>
              <w:rPr>
                <w:rFonts w:hint="eastAsia" w:ascii="宋体" w:hAnsi="宋体" w:eastAsia="宋体" w:cs="Times New Roman"/>
                <w:kern w:val="0"/>
                <w:sz w:val="18"/>
                <w:szCs w:val="18"/>
              </w:rPr>
            </w:pPr>
            <w:r>
              <w:rPr>
                <w:rFonts w:hint="eastAsia" w:ascii="宋体" w:hAnsi="宋体" w:eastAsia="宋体" w:cs="宋体"/>
                <w:kern w:val="0"/>
                <w:sz w:val="18"/>
                <w:szCs w:val="18"/>
              </w:rPr>
              <w:t>注：</w:t>
            </w:r>
            <w:r>
              <w:rPr>
                <w:rFonts w:ascii="宋体" w:hAnsi="宋体" w:eastAsia="宋体" w:cs="Times New Roman"/>
                <w:kern w:val="0"/>
                <w:sz w:val="18"/>
                <w:szCs w:val="18"/>
              </w:rPr>
              <w:t>d</w:t>
            </w:r>
            <w:r>
              <w:rPr>
                <w:rFonts w:hint="eastAsia" w:ascii="宋体" w:hAnsi="宋体" w:eastAsia="宋体" w:cs="宋体"/>
                <w:kern w:val="0"/>
                <w:sz w:val="18"/>
                <w:szCs w:val="18"/>
              </w:rPr>
              <w:t>为转子直径</w:t>
            </w:r>
          </w:p>
        </w:tc>
      </w:tr>
    </w:tbl>
    <w:p w14:paraId="2E8A77FD">
      <w:pPr>
        <w:spacing w:line="360" w:lineRule="auto"/>
        <w:jc w:val="center"/>
        <w:rPr>
          <w:rFonts w:hint="eastAsia" w:ascii="黑体" w:hAnsi="黑体" w:eastAsia="黑体"/>
        </w:rPr>
      </w:pPr>
    </w:p>
    <w:p w14:paraId="74CE6A99">
      <w:pPr>
        <w:spacing w:line="360" w:lineRule="auto"/>
        <w:ind w:firstLine="420" w:firstLineChars="200"/>
        <w:rPr>
          <w:rFonts w:ascii="宋体" w:hAnsi="宋体" w:eastAsia="宋体"/>
        </w:rPr>
      </w:pPr>
      <w:r>
        <w:rPr>
          <w:rFonts w:hint="eastAsia" w:ascii="宋体" w:hAnsi="宋体" w:eastAsia="宋体"/>
        </w:rPr>
        <w:t>e</w:t>
      </w:r>
      <w:r>
        <w:rPr>
          <w:rFonts w:ascii="宋体" w:hAnsi="宋体" w:eastAsia="宋体"/>
        </w:rPr>
        <w:t>） 中心筒的隔热层应符合设备技术文件的规定。</w:t>
      </w:r>
    </w:p>
    <w:p w14:paraId="0080584D">
      <w:pPr>
        <w:spacing w:line="360" w:lineRule="auto"/>
        <w:ind w:left="420" w:leftChars="200" w:firstLine="0" w:firstLineChars="0"/>
        <w:rPr>
          <w:rFonts w:ascii="宋体" w:hAnsi="宋体" w:eastAsia="宋体"/>
        </w:rPr>
      </w:pPr>
      <w:r>
        <w:rPr>
          <w:rFonts w:hint="eastAsia" w:ascii="宋体" w:hAnsi="宋体" w:eastAsia="宋体"/>
        </w:rPr>
        <w:t>f</w:t>
      </w:r>
      <w:r>
        <w:rPr>
          <w:rFonts w:ascii="宋体" w:hAnsi="宋体" w:eastAsia="宋体"/>
        </w:rPr>
        <w:t>） 回转式空气预热器定子及外壳焊接应严密不漏，应进行渗油试验检查，转子焊接时应防止转子变形。</w:t>
      </w:r>
    </w:p>
    <w:p w14:paraId="3F31E004">
      <w:pPr>
        <w:spacing w:line="360" w:lineRule="auto"/>
        <w:ind w:firstLine="420" w:firstLineChars="200"/>
        <w:rPr>
          <w:rFonts w:ascii="宋体" w:hAnsi="宋体" w:eastAsia="宋体"/>
        </w:rPr>
      </w:pPr>
      <w:r>
        <w:rPr>
          <w:rFonts w:hint="eastAsia" w:ascii="宋体" w:hAnsi="宋体" w:eastAsia="宋体"/>
        </w:rPr>
        <w:t>g</w:t>
      </w:r>
      <w:r>
        <w:rPr>
          <w:rFonts w:ascii="宋体" w:hAnsi="宋体" w:eastAsia="宋体"/>
        </w:rPr>
        <w:t>） 传热元件安装应符合下列规定：</w:t>
      </w:r>
    </w:p>
    <w:p w14:paraId="3285AA6E">
      <w:pPr>
        <w:spacing w:line="360" w:lineRule="auto"/>
        <w:ind w:firstLine="840" w:firstLineChars="400"/>
        <w:rPr>
          <w:rFonts w:ascii="宋体" w:hAnsi="宋体" w:eastAsia="宋体"/>
        </w:rPr>
      </w:pPr>
      <w:r>
        <w:rPr>
          <w:rFonts w:ascii="宋体" w:hAnsi="宋体" w:eastAsia="宋体"/>
        </w:rPr>
        <w:t>1） 传热元件装入扇形仓内不得松动，如有松动应增插波形板或定位板。</w:t>
      </w:r>
    </w:p>
    <w:p w14:paraId="72FCE514">
      <w:pPr>
        <w:spacing w:line="360" w:lineRule="auto"/>
        <w:ind w:firstLine="840" w:firstLineChars="400"/>
        <w:rPr>
          <w:rFonts w:ascii="宋体" w:hAnsi="宋体" w:eastAsia="宋体"/>
        </w:rPr>
      </w:pPr>
      <w:r>
        <w:rPr>
          <w:rFonts w:ascii="宋体" w:hAnsi="宋体" w:eastAsia="宋体"/>
        </w:rPr>
        <w:t>2） 转子传热元件安装应在转子盘车合格后进行，应保持整体平衡。</w:t>
      </w:r>
    </w:p>
    <w:p w14:paraId="3A57AEA0">
      <w:pPr>
        <w:spacing w:line="360" w:lineRule="auto"/>
        <w:ind w:firstLine="840" w:firstLineChars="400"/>
        <w:rPr>
          <w:rFonts w:ascii="宋体" w:hAnsi="宋体" w:eastAsia="宋体"/>
        </w:rPr>
      </w:pPr>
      <w:r>
        <w:rPr>
          <w:rFonts w:ascii="宋体" w:hAnsi="宋体" w:eastAsia="宋体"/>
        </w:rPr>
        <w:t>3） 转子传热元件间不应有杂物堵塞。</w:t>
      </w:r>
    </w:p>
    <w:p w14:paraId="45184C21">
      <w:pPr>
        <w:spacing w:line="360" w:lineRule="auto"/>
        <w:ind w:firstLine="420" w:firstLineChars="200"/>
        <w:rPr>
          <w:rFonts w:ascii="宋体" w:hAnsi="宋体" w:eastAsia="宋体"/>
        </w:rPr>
      </w:pPr>
      <w:r>
        <w:rPr>
          <w:rFonts w:hint="eastAsia" w:ascii="宋体" w:hAnsi="宋体" w:eastAsia="宋体"/>
        </w:rPr>
        <w:t>h</w:t>
      </w:r>
      <w:r>
        <w:rPr>
          <w:rFonts w:ascii="宋体" w:hAnsi="宋体" w:eastAsia="宋体"/>
        </w:rPr>
        <w:t>） 用传动围带方式的销轴与传动齿的安装间隙应符合设备技术文件的规定。</w:t>
      </w:r>
    </w:p>
    <w:p w14:paraId="43E32186">
      <w:pPr>
        <w:spacing w:line="360" w:lineRule="auto"/>
        <w:ind w:left="420" w:leftChars="200" w:firstLine="0" w:firstLineChars="0"/>
        <w:rPr>
          <w:rFonts w:ascii="宋体" w:hAnsi="宋体" w:eastAsia="宋体"/>
        </w:rPr>
      </w:pPr>
      <w:r>
        <w:rPr>
          <w:rFonts w:hint="eastAsia" w:ascii="宋体" w:hAnsi="宋体" w:eastAsia="宋体"/>
        </w:rPr>
        <w:t>i</w:t>
      </w:r>
      <w:r>
        <w:rPr>
          <w:rFonts w:ascii="宋体" w:hAnsi="宋体" w:eastAsia="宋体"/>
        </w:rPr>
        <w:t>） 围带安装的轴向跳动值允许偏差小于或等于2mm、径向跳动值允许偏差小于或等于4mm。</w:t>
      </w:r>
    </w:p>
    <w:p w14:paraId="061659A0">
      <w:pPr>
        <w:spacing w:line="360" w:lineRule="auto"/>
        <w:ind w:firstLine="420" w:firstLineChars="200"/>
        <w:rPr>
          <w:rFonts w:ascii="宋体" w:hAnsi="宋体" w:eastAsia="宋体"/>
        </w:rPr>
      </w:pPr>
      <w:r>
        <w:rPr>
          <w:rFonts w:hint="eastAsia" w:ascii="宋体" w:hAnsi="宋体" w:eastAsia="宋体"/>
        </w:rPr>
        <w:t>j</w:t>
      </w:r>
      <w:r>
        <w:rPr>
          <w:rFonts w:ascii="宋体" w:hAnsi="宋体" w:eastAsia="宋体"/>
        </w:rPr>
        <w:t>） 回转式空气预热器密封安装应符合下列规定：</w:t>
      </w:r>
    </w:p>
    <w:p w14:paraId="39931EDC">
      <w:pPr>
        <w:spacing w:line="360" w:lineRule="auto"/>
        <w:ind w:firstLine="840" w:firstLineChars="400"/>
        <w:rPr>
          <w:rFonts w:ascii="宋体" w:hAnsi="宋体" w:eastAsia="宋体"/>
        </w:rPr>
      </w:pPr>
      <w:r>
        <w:rPr>
          <w:rFonts w:ascii="宋体" w:hAnsi="宋体" w:eastAsia="宋体"/>
        </w:rPr>
        <w:t>1） 密封装置的调整螺栓应灵活，并有足够的调整余量。</w:t>
      </w:r>
    </w:p>
    <w:p w14:paraId="75234D41">
      <w:pPr>
        <w:spacing w:line="360" w:lineRule="auto"/>
        <w:ind w:left="840" w:leftChars="400" w:firstLine="0" w:firstLineChars="0"/>
        <w:rPr>
          <w:rFonts w:ascii="宋体" w:hAnsi="宋体" w:eastAsia="宋体"/>
        </w:rPr>
      </w:pPr>
      <w:r>
        <w:rPr>
          <w:rFonts w:ascii="宋体" w:hAnsi="宋体" w:eastAsia="宋体"/>
        </w:rPr>
        <w:t>2） 轴向、径向和周界密封的冷态密封间隙应按设备技术文件规定的数值进行调整；折角板的安装方向应符合转子的回转方向。</w:t>
      </w:r>
    </w:p>
    <w:p w14:paraId="75DD07EF">
      <w:pPr>
        <w:spacing w:line="360" w:lineRule="auto"/>
        <w:ind w:firstLine="840" w:firstLineChars="400"/>
        <w:rPr>
          <w:rFonts w:ascii="宋体" w:hAnsi="宋体" w:eastAsia="宋体"/>
        </w:rPr>
      </w:pPr>
      <w:r>
        <w:rPr>
          <w:rFonts w:ascii="宋体" w:hAnsi="宋体" w:eastAsia="宋体"/>
        </w:rPr>
        <w:t>3） 径向密封的跟踪装置固定牢固，动作可靠。</w:t>
      </w:r>
    </w:p>
    <w:p w14:paraId="7F217271">
      <w:pPr>
        <w:spacing w:line="360" w:lineRule="auto"/>
        <w:ind w:firstLine="840" w:firstLineChars="400"/>
        <w:rPr>
          <w:rFonts w:ascii="宋体" w:hAnsi="宋体" w:eastAsia="宋体"/>
        </w:rPr>
      </w:pPr>
      <w:r>
        <w:rPr>
          <w:rFonts w:ascii="宋体" w:hAnsi="宋体" w:eastAsia="宋体"/>
        </w:rPr>
        <w:t>4） 软密封安装应符合设备技术文件要求，软密封部件固定牢固。</w:t>
      </w:r>
    </w:p>
    <w:p w14:paraId="338810E9">
      <w:pPr>
        <w:spacing w:line="360" w:lineRule="auto"/>
        <w:ind w:firstLine="420" w:firstLineChars="200"/>
        <w:rPr>
          <w:rFonts w:ascii="宋体" w:hAnsi="宋体" w:eastAsia="宋体"/>
        </w:rPr>
      </w:pPr>
      <w:r>
        <w:rPr>
          <w:rFonts w:hint="eastAsia" w:ascii="宋体" w:hAnsi="宋体" w:eastAsia="宋体"/>
        </w:rPr>
        <w:t>k</w:t>
      </w:r>
      <w:r>
        <w:rPr>
          <w:rFonts w:ascii="宋体" w:hAnsi="宋体" w:eastAsia="宋体"/>
        </w:rPr>
        <w:t>） 冲洗装置的喷嘴与定子或转子端面的最小距离应符合设备技术文件的规定。</w:t>
      </w:r>
    </w:p>
    <w:p w14:paraId="5CE2004E">
      <w:pPr>
        <w:spacing w:line="360" w:lineRule="auto"/>
        <w:ind w:firstLine="420" w:firstLineChars="200"/>
        <w:rPr>
          <w:rFonts w:ascii="宋体" w:hAnsi="宋体" w:eastAsia="宋体"/>
        </w:rPr>
      </w:pPr>
      <w:r>
        <w:rPr>
          <w:rFonts w:hint="eastAsia" w:ascii="宋体" w:hAnsi="宋体" w:eastAsia="宋体"/>
        </w:rPr>
        <w:t>l</w:t>
      </w:r>
      <w:r>
        <w:rPr>
          <w:rFonts w:ascii="宋体" w:hAnsi="宋体" w:eastAsia="宋体"/>
        </w:rPr>
        <w:t>） 润滑油系统应按本部分10.3的有关规定执行。</w:t>
      </w:r>
    </w:p>
    <w:p w14:paraId="50C235E9">
      <w:pPr>
        <w:spacing w:line="360" w:lineRule="auto"/>
        <w:rPr>
          <w:rFonts w:ascii="宋体" w:hAnsi="宋体" w:eastAsia="宋体"/>
        </w:rPr>
      </w:pPr>
      <w:r>
        <w:rPr>
          <w:rFonts w:ascii="宋体" w:hAnsi="宋体" w:eastAsia="宋体"/>
        </w:rPr>
        <w:t>8.2.3  回转式空气预热器分部试运除符合本</w:t>
      </w:r>
      <w:r>
        <w:rPr>
          <w:rFonts w:hint="eastAsia" w:ascii="宋体" w:hAnsi="宋体" w:eastAsia="宋体"/>
          <w:lang w:val="en-US" w:eastAsia="zh-CN"/>
        </w:rPr>
        <w:t>标准</w:t>
      </w:r>
      <w:r>
        <w:rPr>
          <w:rFonts w:ascii="宋体" w:hAnsi="宋体" w:eastAsia="宋体"/>
        </w:rPr>
        <w:t>1</w:t>
      </w:r>
      <w:r>
        <w:rPr>
          <w:rFonts w:hint="eastAsia" w:ascii="宋体" w:hAnsi="宋体" w:eastAsia="宋体"/>
          <w:lang w:val="en-US" w:eastAsia="zh-CN"/>
        </w:rPr>
        <w:t>1</w:t>
      </w:r>
      <w:r>
        <w:rPr>
          <w:rFonts w:ascii="宋体" w:hAnsi="宋体" w:eastAsia="宋体"/>
        </w:rPr>
        <w:t>.2.12外，还应符合下列规定：</w:t>
      </w:r>
    </w:p>
    <w:p w14:paraId="25A13BF6">
      <w:pPr>
        <w:spacing w:line="360" w:lineRule="auto"/>
        <w:ind w:firstLine="420" w:firstLineChars="200"/>
        <w:rPr>
          <w:rFonts w:ascii="宋体" w:hAnsi="宋体" w:eastAsia="宋体"/>
        </w:rPr>
      </w:pPr>
      <w:r>
        <w:rPr>
          <w:rFonts w:hint="eastAsia" w:ascii="宋体" w:hAnsi="宋体" w:eastAsia="宋体"/>
        </w:rPr>
        <w:t>a</w:t>
      </w:r>
      <w:r>
        <w:rPr>
          <w:rFonts w:ascii="宋体" w:hAnsi="宋体" w:eastAsia="宋体"/>
        </w:rPr>
        <w:t>）</w:t>
      </w:r>
      <w:r>
        <w:rPr>
          <w:rFonts w:hint="eastAsia" w:ascii="宋体" w:hAnsi="宋体" w:eastAsia="宋体"/>
        </w:rPr>
        <w:t xml:space="preserve"> </w:t>
      </w:r>
      <w:r>
        <w:rPr>
          <w:rFonts w:ascii="宋体" w:hAnsi="宋体" w:eastAsia="宋体"/>
        </w:rPr>
        <w:t>试运转应平稳，无异常声音。</w:t>
      </w:r>
    </w:p>
    <w:p w14:paraId="23E6DC80">
      <w:pPr>
        <w:spacing w:line="360" w:lineRule="auto"/>
        <w:ind w:firstLine="420" w:firstLineChars="200"/>
        <w:rPr>
          <w:rFonts w:ascii="宋体" w:hAnsi="宋体" w:eastAsia="宋体"/>
        </w:rPr>
      </w:pPr>
      <w:r>
        <w:rPr>
          <w:rFonts w:hint="eastAsia" w:ascii="宋体" w:hAnsi="宋体" w:eastAsia="宋体"/>
        </w:rPr>
        <w:t>b</w:t>
      </w:r>
      <w:r>
        <w:rPr>
          <w:rFonts w:ascii="宋体" w:hAnsi="宋体" w:eastAsia="宋体"/>
        </w:rPr>
        <w:t>）</w:t>
      </w:r>
      <w:r>
        <w:rPr>
          <w:rFonts w:hint="eastAsia" w:ascii="宋体" w:hAnsi="宋体" w:eastAsia="宋体"/>
        </w:rPr>
        <w:t xml:space="preserve"> </w:t>
      </w:r>
      <w:r>
        <w:rPr>
          <w:rFonts w:ascii="宋体" w:hAnsi="宋体" w:eastAsia="宋体"/>
        </w:rPr>
        <w:t>空气预热器的转动方向应与设计一致。</w:t>
      </w:r>
    </w:p>
    <w:p w14:paraId="2BDA7E15">
      <w:pPr>
        <w:spacing w:line="360" w:lineRule="auto"/>
        <w:ind w:firstLine="420" w:firstLineChars="200"/>
        <w:rPr>
          <w:rFonts w:ascii="宋体" w:hAnsi="宋体" w:eastAsia="宋体"/>
        </w:rPr>
      </w:pPr>
      <w:r>
        <w:rPr>
          <w:rFonts w:hint="eastAsia" w:ascii="宋体" w:hAnsi="宋体" w:eastAsia="宋体"/>
        </w:rPr>
        <w:t>c</w:t>
      </w:r>
      <w:r>
        <w:rPr>
          <w:rFonts w:ascii="宋体" w:hAnsi="宋体" w:eastAsia="宋体"/>
        </w:rPr>
        <w:t>）</w:t>
      </w:r>
      <w:r>
        <w:rPr>
          <w:rFonts w:hint="eastAsia" w:ascii="宋体" w:hAnsi="宋体" w:eastAsia="宋体"/>
        </w:rPr>
        <w:t xml:space="preserve"> </w:t>
      </w:r>
      <w:r>
        <w:rPr>
          <w:rFonts w:ascii="宋体" w:hAnsi="宋体" w:eastAsia="宋体"/>
        </w:rPr>
        <w:t>电动机电流符合技术文件的规定。</w:t>
      </w:r>
    </w:p>
    <w:p w14:paraId="17C9DDBE">
      <w:pPr>
        <w:spacing w:line="360" w:lineRule="auto"/>
        <w:ind w:firstLine="420" w:firstLineChars="200"/>
        <w:rPr>
          <w:rFonts w:ascii="宋体" w:hAnsi="宋体" w:eastAsia="宋体"/>
        </w:rPr>
      </w:pPr>
      <w:r>
        <w:rPr>
          <w:rFonts w:hint="eastAsia" w:ascii="宋体" w:hAnsi="宋体" w:eastAsia="宋体"/>
        </w:rPr>
        <w:t>d</w:t>
      </w:r>
      <w:r>
        <w:rPr>
          <w:rFonts w:ascii="宋体" w:hAnsi="宋体" w:eastAsia="宋体"/>
        </w:rPr>
        <w:t>） 试运时间不应少于8h。</w:t>
      </w:r>
    </w:p>
    <w:p w14:paraId="2CB2FD49">
      <w:pPr>
        <w:pStyle w:val="5"/>
        <w:bidi w:val="0"/>
      </w:pPr>
      <w:r>
        <w:t>8.3  燃烧装置</w:t>
      </w:r>
    </w:p>
    <w:p w14:paraId="537D50AF">
      <w:pPr>
        <w:spacing w:line="360" w:lineRule="auto"/>
        <w:rPr>
          <w:rFonts w:ascii="宋体" w:hAnsi="宋体" w:eastAsia="宋体"/>
        </w:rPr>
      </w:pPr>
      <w:r>
        <w:rPr>
          <w:rFonts w:ascii="宋体" w:hAnsi="宋体" w:eastAsia="宋体"/>
        </w:rPr>
        <w:t>8.3.1  燃烧装置安装应符合下列规定：</w:t>
      </w:r>
    </w:p>
    <w:p w14:paraId="660F8E24">
      <w:pPr>
        <w:spacing w:line="360" w:lineRule="auto"/>
        <w:ind w:firstLine="420" w:firstLineChars="200"/>
        <w:rPr>
          <w:rFonts w:ascii="宋体" w:hAnsi="宋体" w:eastAsia="宋体"/>
        </w:rPr>
      </w:pPr>
      <w:r>
        <w:rPr>
          <w:rFonts w:hint="eastAsia" w:ascii="宋体" w:hAnsi="宋体" w:eastAsia="宋体"/>
        </w:rPr>
        <w:t>a</w:t>
      </w:r>
      <w:r>
        <w:rPr>
          <w:rFonts w:ascii="宋体" w:hAnsi="宋体" w:eastAsia="宋体"/>
        </w:rPr>
        <w:t>）</w:t>
      </w:r>
      <w:r>
        <w:rPr>
          <w:rFonts w:hint="eastAsia" w:ascii="宋体" w:hAnsi="宋体" w:eastAsia="宋体"/>
        </w:rPr>
        <w:t xml:space="preserve"> </w:t>
      </w:r>
      <w:r>
        <w:rPr>
          <w:rFonts w:ascii="宋体" w:hAnsi="宋体" w:eastAsia="宋体"/>
        </w:rPr>
        <w:t>各种燃烧装置不得阻碍受热面的自由膨胀，火嘴喷出的煤粉不得冲刷受热面。</w:t>
      </w:r>
    </w:p>
    <w:p w14:paraId="26D39E4F">
      <w:pPr>
        <w:spacing w:line="360" w:lineRule="auto"/>
        <w:ind w:left="420" w:leftChars="200" w:firstLine="0" w:firstLineChars="0"/>
        <w:rPr>
          <w:rFonts w:ascii="宋体" w:hAnsi="宋体" w:eastAsia="宋体"/>
        </w:rPr>
      </w:pPr>
      <w:r>
        <w:rPr>
          <w:rFonts w:hint="eastAsia" w:ascii="宋体" w:hAnsi="宋体" w:eastAsia="宋体"/>
        </w:rPr>
        <w:t>b</w:t>
      </w:r>
      <w:r>
        <w:rPr>
          <w:rFonts w:ascii="宋体" w:hAnsi="宋体" w:eastAsia="宋体"/>
        </w:rPr>
        <w:t>）</w:t>
      </w:r>
      <w:r>
        <w:rPr>
          <w:rFonts w:hint="eastAsia" w:ascii="宋体" w:hAnsi="宋体" w:eastAsia="宋体"/>
        </w:rPr>
        <w:t xml:space="preserve"> </w:t>
      </w:r>
      <w:r>
        <w:rPr>
          <w:rFonts w:ascii="宋体" w:hAnsi="宋体" w:eastAsia="宋体"/>
        </w:rPr>
        <w:t>固定在水冷壁上的燃烧装置的滑动支架应滑动自由，平衡锤应安装正确并与杠杆固定牢固。</w:t>
      </w:r>
    </w:p>
    <w:p w14:paraId="1846E451">
      <w:pPr>
        <w:spacing w:line="360" w:lineRule="auto"/>
        <w:ind w:left="420" w:leftChars="200" w:firstLine="0" w:firstLineChars="0"/>
        <w:rPr>
          <w:rFonts w:ascii="宋体" w:hAnsi="宋体" w:eastAsia="宋体"/>
        </w:rPr>
      </w:pPr>
      <w:r>
        <w:rPr>
          <w:rFonts w:hint="eastAsia" w:ascii="宋体" w:hAnsi="宋体" w:eastAsia="宋体"/>
        </w:rPr>
        <w:t>c</w:t>
      </w:r>
      <w:r>
        <w:rPr>
          <w:rFonts w:ascii="宋体" w:hAnsi="宋体" w:eastAsia="宋体"/>
        </w:rPr>
        <w:t>）</w:t>
      </w:r>
      <w:r>
        <w:rPr>
          <w:rFonts w:hint="eastAsia" w:ascii="宋体" w:hAnsi="宋体" w:eastAsia="宋体"/>
        </w:rPr>
        <w:t xml:space="preserve"> </w:t>
      </w:r>
      <w:r>
        <w:rPr>
          <w:rFonts w:ascii="宋体" w:hAnsi="宋体" w:eastAsia="宋体"/>
        </w:rPr>
        <w:t>与燃烧器相接的风、粉管道，不得阻碍燃烧器的热态膨胀和正常位移，接口处应严密不漏，不允许风、粉管道等的重力和轴向推力附加在燃烧器上。</w:t>
      </w:r>
    </w:p>
    <w:p w14:paraId="48800F95">
      <w:pPr>
        <w:spacing w:line="360" w:lineRule="auto"/>
        <w:ind w:firstLine="420" w:firstLineChars="200"/>
        <w:rPr>
          <w:rFonts w:ascii="宋体" w:hAnsi="宋体" w:eastAsia="宋体"/>
        </w:rPr>
      </w:pPr>
      <w:r>
        <w:rPr>
          <w:rFonts w:hint="eastAsia" w:ascii="宋体" w:hAnsi="宋体" w:eastAsia="宋体"/>
        </w:rPr>
        <w:t>d</w:t>
      </w:r>
      <w:r>
        <w:rPr>
          <w:rFonts w:ascii="宋体" w:hAnsi="宋体" w:eastAsia="宋体"/>
        </w:rPr>
        <w:t>）</w:t>
      </w:r>
      <w:r>
        <w:rPr>
          <w:rFonts w:hint="eastAsia" w:ascii="宋体" w:hAnsi="宋体" w:eastAsia="宋体"/>
        </w:rPr>
        <w:t xml:space="preserve"> </w:t>
      </w:r>
      <w:r>
        <w:rPr>
          <w:rFonts w:ascii="宋体" w:hAnsi="宋体" w:eastAsia="宋体"/>
        </w:rPr>
        <w:t>配风器的焊缝和接合面应严密不漏，宜采用渗油或整体严密性试验进行检查。</w:t>
      </w:r>
    </w:p>
    <w:p w14:paraId="36DD364D">
      <w:pPr>
        <w:spacing w:line="360" w:lineRule="auto"/>
        <w:ind w:left="420" w:leftChars="200" w:firstLine="0" w:firstLineChars="0"/>
        <w:rPr>
          <w:rFonts w:ascii="宋体" w:hAnsi="宋体" w:eastAsia="宋体"/>
        </w:rPr>
      </w:pPr>
      <w:r>
        <w:rPr>
          <w:rFonts w:hint="eastAsia" w:ascii="宋体" w:hAnsi="宋体" w:eastAsia="宋体"/>
        </w:rPr>
        <w:t>e</w:t>
      </w:r>
      <w:r>
        <w:rPr>
          <w:rFonts w:ascii="宋体" w:hAnsi="宋体" w:eastAsia="宋体"/>
        </w:rPr>
        <w:t>）</w:t>
      </w:r>
      <w:r>
        <w:rPr>
          <w:rFonts w:hint="eastAsia" w:ascii="宋体" w:hAnsi="宋体" w:eastAsia="宋体"/>
        </w:rPr>
        <w:t xml:space="preserve"> </w:t>
      </w:r>
      <w:r>
        <w:rPr>
          <w:rFonts w:ascii="宋体" w:hAnsi="宋体" w:eastAsia="宋体"/>
        </w:rPr>
        <w:t>燃烧器的调节挡板与轴应固定牢固，轴封应密封严密，调节挡板的操作装置应开关灵活、无卡涩，指示刻度应与挡板实际位置相符。</w:t>
      </w:r>
    </w:p>
    <w:p w14:paraId="2E450C7B">
      <w:pPr>
        <w:spacing w:line="360" w:lineRule="auto"/>
        <w:ind w:firstLine="420" w:firstLineChars="200"/>
        <w:rPr>
          <w:rFonts w:ascii="宋体" w:hAnsi="宋体" w:eastAsia="宋体"/>
        </w:rPr>
      </w:pPr>
      <w:r>
        <w:rPr>
          <w:rFonts w:hint="eastAsia" w:ascii="宋体" w:hAnsi="宋体" w:eastAsia="宋体"/>
        </w:rPr>
        <w:t>f</w:t>
      </w:r>
      <w:r>
        <w:rPr>
          <w:rFonts w:ascii="宋体" w:hAnsi="宋体" w:eastAsia="宋体"/>
        </w:rPr>
        <w:t>）</w:t>
      </w:r>
      <w:r>
        <w:rPr>
          <w:rFonts w:hint="eastAsia" w:ascii="宋体" w:hAnsi="宋体" w:eastAsia="宋体"/>
        </w:rPr>
        <w:t xml:space="preserve"> </w:t>
      </w:r>
      <w:r>
        <w:rPr>
          <w:rFonts w:ascii="宋体" w:hAnsi="宋体" w:eastAsia="宋体"/>
        </w:rPr>
        <w:t>燃烧器喷口标高偏差小于5mm</w:t>
      </w:r>
      <w:r>
        <w:rPr>
          <w:rFonts w:hint="eastAsia" w:ascii="宋体" w:hAnsi="宋体" w:eastAsia="宋体"/>
        </w:rPr>
        <w:t>，</w:t>
      </w:r>
      <w:r>
        <w:rPr>
          <w:rFonts w:ascii="宋体" w:hAnsi="宋体" w:eastAsia="宋体"/>
        </w:rPr>
        <w:t>燃烧器间的距离偏差小于5mm。</w:t>
      </w:r>
    </w:p>
    <w:p w14:paraId="0C50A57A">
      <w:pPr>
        <w:spacing w:line="360" w:lineRule="auto"/>
        <w:ind w:firstLine="420" w:firstLineChars="200"/>
        <w:rPr>
          <w:rFonts w:ascii="宋体" w:hAnsi="宋体" w:eastAsia="宋体"/>
        </w:rPr>
      </w:pPr>
      <w:r>
        <w:rPr>
          <w:rFonts w:hint="eastAsia" w:ascii="宋体" w:hAnsi="宋体" w:eastAsia="宋体"/>
        </w:rPr>
        <w:t>g</w:t>
      </w:r>
      <w:r>
        <w:rPr>
          <w:rFonts w:ascii="宋体" w:hAnsi="宋体" w:eastAsia="宋体"/>
        </w:rPr>
        <w:t>）</w:t>
      </w:r>
      <w:r>
        <w:rPr>
          <w:rFonts w:hint="eastAsia" w:ascii="宋体" w:hAnsi="宋体" w:eastAsia="宋体"/>
        </w:rPr>
        <w:t xml:space="preserve"> </w:t>
      </w:r>
      <w:r>
        <w:rPr>
          <w:rFonts w:ascii="宋体" w:hAnsi="宋体" w:eastAsia="宋体"/>
        </w:rPr>
        <w:t>燃烧器喷嘴深入炉膛的深度偏差小于5mm</w:t>
      </w:r>
      <w:r>
        <w:rPr>
          <w:rFonts w:hint="eastAsia" w:ascii="宋体" w:hAnsi="宋体" w:eastAsia="宋体"/>
        </w:rPr>
        <w:t>；</w:t>
      </w:r>
      <w:r>
        <w:rPr>
          <w:rFonts w:ascii="宋体" w:hAnsi="宋体" w:eastAsia="宋体"/>
        </w:rPr>
        <w:t>喷嘴角度偏差符合技术文件的要求。</w:t>
      </w:r>
    </w:p>
    <w:p w14:paraId="3F9A88FE">
      <w:pPr>
        <w:spacing w:line="360" w:lineRule="auto"/>
        <w:rPr>
          <w:rFonts w:ascii="宋体" w:hAnsi="宋体" w:eastAsia="宋体"/>
        </w:rPr>
      </w:pPr>
      <w:r>
        <w:rPr>
          <w:rFonts w:ascii="宋体" w:hAnsi="宋体" w:eastAsia="宋体"/>
        </w:rPr>
        <w:t>8.3.2  直流式燃烧装置安装偏差应符合表</w:t>
      </w:r>
      <w:r>
        <w:rPr>
          <w:rFonts w:hint="eastAsia" w:ascii="宋体" w:hAnsi="宋体" w:eastAsia="宋体"/>
          <w:lang w:val="en-US" w:eastAsia="zh-CN"/>
        </w:rPr>
        <w:t>16</w:t>
      </w:r>
      <w:r>
        <w:rPr>
          <w:rFonts w:ascii="宋体" w:hAnsi="宋体" w:eastAsia="宋体"/>
        </w:rPr>
        <w:t>的规定。</w:t>
      </w:r>
    </w:p>
    <w:p w14:paraId="1F5FB324">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黑体" w:hAnsi="黑体" w:eastAsia="黑体"/>
        </w:rPr>
      </w:pPr>
      <w:r>
        <w:rPr>
          <w:rFonts w:hint="eastAsia" w:ascii="黑体" w:hAnsi="黑体" w:eastAsia="黑体"/>
        </w:rPr>
        <w:t>表</w:t>
      </w:r>
      <w:r>
        <w:rPr>
          <w:rFonts w:hint="eastAsia" w:ascii="黑体" w:hAnsi="黑体" w:eastAsia="黑体"/>
          <w:lang w:val="en-US" w:eastAsia="zh-CN"/>
        </w:rPr>
        <w:t>16</w:t>
      </w:r>
      <w:r>
        <w:rPr>
          <w:rFonts w:ascii="黑体" w:hAnsi="黑体" w:eastAsia="黑体"/>
        </w:rPr>
        <w:t xml:space="preserve"> 直流式燃烧装置安装允许偏差</w:t>
      </w:r>
    </w:p>
    <w:tbl>
      <w:tblPr>
        <w:tblStyle w:val="44"/>
        <w:tblW w:w="5909" w:type="dxa"/>
        <w:jc w:val="center"/>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fixed"/>
        <w:tblCellMar>
          <w:top w:w="0" w:type="dxa"/>
          <w:left w:w="0" w:type="dxa"/>
          <w:bottom w:w="0" w:type="dxa"/>
          <w:right w:w="0" w:type="dxa"/>
        </w:tblCellMar>
      </w:tblPr>
      <w:tblGrid>
        <w:gridCol w:w="2950"/>
        <w:gridCol w:w="2959"/>
      </w:tblGrid>
      <w:tr w14:paraId="2375B99E">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50" w:type="dxa"/>
            <w:tcBorders>
              <w:top w:val="single" w:color="auto" w:sz="12" w:space="0"/>
              <w:bottom w:val="single" w:color="auto" w:sz="8" w:space="0"/>
              <w:right w:val="single" w:color="auto" w:sz="8" w:space="0"/>
            </w:tcBorders>
            <w:vAlign w:val="center"/>
          </w:tcPr>
          <w:p w14:paraId="26A5C63D">
            <w:pPr>
              <w:pStyle w:val="43"/>
              <w:jc w:val="center"/>
              <w:rPr>
                <w:rFonts w:cs="Times New Roman"/>
                <w:sz w:val="18"/>
                <w:szCs w:val="18"/>
              </w:rPr>
            </w:pPr>
            <w:r>
              <w:rPr>
                <w:rFonts w:hint="eastAsia" w:cs="Times New Roman"/>
                <w:spacing w:val="7"/>
                <w:sz w:val="18"/>
                <w:szCs w:val="18"/>
              </w:rPr>
              <w:t>检验项目</w:t>
            </w:r>
          </w:p>
        </w:tc>
        <w:tc>
          <w:tcPr>
            <w:tcW w:w="2959" w:type="dxa"/>
            <w:tcBorders>
              <w:top w:val="single" w:color="auto" w:sz="12" w:space="0"/>
              <w:left w:val="single" w:color="auto" w:sz="8" w:space="0"/>
              <w:bottom w:val="single" w:color="auto" w:sz="8" w:space="0"/>
            </w:tcBorders>
            <w:vAlign w:val="center"/>
          </w:tcPr>
          <w:p w14:paraId="1B71828E">
            <w:pPr>
              <w:pStyle w:val="43"/>
              <w:jc w:val="center"/>
              <w:rPr>
                <w:rFonts w:hint="eastAsia" w:cs="Times New Roman"/>
                <w:sz w:val="18"/>
                <w:szCs w:val="18"/>
              </w:rPr>
            </w:pPr>
            <w:r>
              <w:rPr>
                <w:rFonts w:hint="eastAsia" w:cs="Times New Roman"/>
                <w:spacing w:val="-3"/>
                <w:sz w:val="18"/>
                <w:szCs w:val="18"/>
              </w:rPr>
              <w:t>允许偏差</w:t>
            </w:r>
          </w:p>
        </w:tc>
      </w:tr>
      <w:tr w14:paraId="6B8E87FD">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50" w:type="dxa"/>
            <w:tcBorders>
              <w:top w:val="single" w:color="auto" w:sz="8" w:space="0"/>
              <w:bottom w:val="single" w:color="auto" w:sz="8" w:space="0"/>
              <w:right w:val="single" w:color="auto" w:sz="8" w:space="0"/>
            </w:tcBorders>
            <w:vAlign w:val="center"/>
          </w:tcPr>
          <w:p w14:paraId="12777D51">
            <w:pPr>
              <w:pStyle w:val="43"/>
              <w:jc w:val="center"/>
              <w:rPr>
                <w:rFonts w:hint="eastAsia" w:cs="Times New Roman"/>
                <w:sz w:val="18"/>
                <w:szCs w:val="18"/>
              </w:rPr>
            </w:pPr>
            <w:r>
              <w:rPr>
                <w:rFonts w:hint="eastAsia" w:cs="Times New Roman"/>
                <w:spacing w:val="-2"/>
                <w:sz w:val="18"/>
                <w:szCs w:val="18"/>
              </w:rPr>
              <w:t>喷嘴标高偏差</w:t>
            </w:r>
          </w:p>
        </w:tc>
        <w:tc>
          <w:tcPr>
            <w:tcW w:w="2959" w:type="dxa"/>
            <w:tcBorders>
              <w:top w:val="single" w:color="auto" w:sz="8" w:space="0"/>
              <w:left w:val="single" w:color="auto" w:sz="8" w:space="0"/>
              <w:bottom w:val="single" w:color="auto" w:sz="8" w:space="0"/>
            </w:tcBorders>
            <w:vAlign w:val="center"/>
          </w:tcPr>
          <w:p w14:paraId="6D75954D">
            <w:pPr>
              <w:pStyle w:val="43"/>
              <w:jc w:val="center"/>
              <w:rPr>
                <w:rFonts w:hint="eastAsia" w:cs="Times New Roman"/>
                <w:sz w:val="18"/>
                <w:szCs w:val="18"/>
              </w:rPr>
            </w:pPr>
            <w:r>
              <w:rPr>
                <w:rFonts w:hint="eastAsia" w:cs="Times New Roman"/>
                <w:spacing w:val="-5"/>
                <w:sz w:val="18"/>
                <w:szCs w:val="18"/>
              </w:rPr>
              <w:t>±5mm</w:t>
            </w:r>
          </w:p>
        </w:tc>
      </w:tr>
      <w:tr w14:paraId="0D435C11">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50" w:type="dxa"/>
            <w:tcBorders>
              <w:top w:val="single" w:color="auto" w:sz="8" w:space="0"/>
              <w:bottom w:val="single" w:color="auto" w:sz="8" w:space="0"/>
              <w:right w:val="single" w:color="auto" w:sz="8" w:space="0"/>
            </w:tcBorders>
            <w:vAlign w:val="center"/>
          </w:tcPr>
          <w:p w14:paraId="2F5068D4">
            <w:pPr>
              <w:pStyle w:val="43"/>
              <w:jc w:val="center"/>
              <w:rPr>
                <w:rFonts w:hint="eastAsia" w:cs="Times New Roman"/>
                <w:sz w:val="18"/>
                <w:szCs w:val="18"/>
              </w:rPr>
            </w:pPr>
            <w:r>
              <w:rPr>
                <w:rFonts w:hint="eastAsia" w:cs="Times New Roman"/>
                <w:spacing w:val="1"/>
                <w:position w:val="4"/>
                <w:sz w:val="18"/>
                <w:szCs w:val="18"/>
              </w:rPr>
              <w:t>喷口中心轴线与燃烧切圆</w:t>
            </w:r>
          </w:p>
          <w:p w14:paraId="0DABC7FC">
            <w:pPr>
              <w:pStyle w:val="43"/>
              <w:jc w:val="center"/>
              <w:rPr>
                <w:rFonts w:hint="eastAsia" w:cs="Times New Roman"/>
                <w:sz w:val="18"/>
                <w:szCs w:val="18"/>
              </w:rPr>
            </w:pPr>
            <w:r>
              <w:rPr>
                <w:rFonts w:hint="eastAsia" w:cs="Times New Roman"/>
                <w:spacing w:val="1"/>
                <w:sz w:val="18"/>
                <w:szCs w:val="18"/>
              </w:rPr>
              <w:t>的切线偏差</w:t>
            </w:r>
          </w:p>
        </w:tc>
        <w:tc>
          <w:tcPr>
            <w:tcW w:w="2959" w:type="dxa"/>
            <w:tcBorders>
              <w:top w:val="single" w:color="auto" w:sz="8" w:space="0"/>
              <w:left w:val="single" w:color="auto" w:sz="8" w:space="0"/>
              <w:bottom w:val="single" w:color="auto" w:sz="8" w:space="0"/>
            </w:tcBorders>
            <w:vAlign w:val="center"/>
          </w:tcPr>
          <w:p w14:paraId="226EE964">
            <w:pPr>
              <w:pStyle w:val="43"/>
              <w:jc w:val="center"/>
              <w:rPr>
                <w:rFonts w:hint="eastAsia" w:cs="Times New Roman"/>
                <w:sz w:val="18"/>
                <w:szCs w:val="18"/>
              </w:rPr>
            </w:pPr>
            <w:r>
              <w:rPr>
                <w:rFonts w:hint="eastAsia" w:cs="Times New Roman"/>
                <w:spacing w:val="-4"/>
                <w:sz w:val="18"/>
                <w:szCs w:val="18"/>
              </w:rPr>
              <w:t>≤0.5°</w:t>
            </w:r>
          </w:p>
        </w:tc>
      </w:tr>
      <w:tr w14:paraId="6FE24A26">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50" w:type="dxa"/>
            <w:tcBorders>
              <w:top w:val="single" w:color="auto" w:sz="8" w:space="0"/>
              <w:bottom w:val="single" w:color="auto" w:sz="8" w:space="0"/>
              <w:right w:val="single" w:color="auto" w:sz="8" w:space="0"/>
            </w:tcBorders>
            <w:vAlign w:val="center"/>
          </w:tcPr>
          <w:p w14:paraId="4D41322A">
            <w:pPr>
              <w:pStyle w:val="43"/>
              <w:jc w:val="center"/>
              <w:rPr>
                <w:rFonts w:hint="eastAsia" w:cs="Times New Roman"/>
                <w:sz w:val="18"/>
                <w:szCs w:val="18"/>
              </w:rPr>
            </w:pPr>
            <w:r>
              <w:rPr>
                <w:rFonts w:hint="eastAsia" w:cs="Times New Roman"/>
                <w:spacing w:val="-1"/>
                <w:sz w:val="18"/>
                <w:szCs w:val="18"/>
              </w:rPr>
              <w:t>燃烧器外壳垂直度偏差</w:t>
            </w:r>
          </w:p>
        </w:tc>
        <w:tc>
          <w:tcPr>
            <w:tcW w:w="2959" w:type="dxa"/>
            <w:tcBorders>
              <w:top w:val="single" w:color="auto" w:sz="8" w:space="0"/>
              <w:left w:val="single" w:color="auto" w:sz="8" w:space="0"/>
              <w:bottom w:val="single" w:color="auto" w:sz="8" w:space="0"/>
            </w:tcBorders>
            <w:vAlign w:val="center"/>
          </w:tcPr>
          <w:p w14:paraId="7A9D6C2C">
            <w:pPr>
              <w:pStyle w:val="43"/>
              <w:jc w:val="center"/>
              <w:rPr>
                <w:rFonts w:hint="eastAsia" w:cs="Times New Roman"/>
                <w:sz w:val="18"/>
                <w:szCs w:val="18"/>
              </w:rPr>
            </w:pPr>
            <w:r>
              <w:rPr>
                <w:rFonts w:hint="eastAsia" w:cs="Times New Roman"/>
                <w:spacing w:val="-4"/>
                <w:sz w:val="18"/>
                <w:szCs w:val="18"/>
              </w:rPr>
              <w:t>≤5mm</w:t>
            </w:r>
          </w:p>
        </w:tc>
      </w:tr>
      <w:tr w14:paraId="4DBCD02C">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50" w:type="dxa"/>
            <w:tcBorders>
              <w:top w:val="single" w:color="auto" w:sz="8" w:space="0"/>
              <w:right w:val="single" w:color="auto" w:sz="8" w:space="0"/>
            </w:tcBorders>
            <w:vAlign w:val="center"/>
          </w:tcPr>
          <w:p w14:paraId="55DDCB11">
            <w:pPr>
              <w:pStyle w:val="43"/>
              <w:jc w:val="center"/>
              <w:rPr>
                <w:rFonts w:hint="eastAsia" w:cs="Times New Roman"/>
                <w:sz w:val="18"/>
                <w:szCs w:val="18"/>
              </w:rPr>
            </w:pPr>
            <w:r>
              <w:rPr>
                <w:rFonts w:hint="eastAsia" w:cs="Times New Roman"/>
                <w:spacing w:val="-2"/>
                <w:sz w:val="18"/>
                <w:szCs w:val="18"/>
              </w:rPr>
              <w:t>喷嘴伸入炉膛深度偏差</w:t>
            </w:r>
          </w:p>
        </w:tc>
        <w:tc>
          <w:tcPr>
            <w:tcW w:w="2959" w:type="dxa"/>
            <w:tcBorders>
              <w:top w:val="single" w:color="auto" w:sz="8" w:space="0"/>
              <w:left w:val="single" w:color="auto" w:sz="8" w:space="0"/>
            </w:tcBorders>
            <w:vAlign w:val="center"/>
          </w:tcPr>
          <w:p w14:paraId="48FFAB48">
            <w:pPr>
              <w:pStyle w:val="43"/>
              <w:jc w:val="center"/>
              <w:rPr>
                <w:rFonts w:hint="eastAsia" w:cs="Times New Roman"/>
                <w:sz w:val="18"/>
                <w:szCs w:val="18"/>
              </w:rPr>
            </w:pPr>
            <w:r>
              <w:rPr>
                <w:rFonts w:hint="eastAsia" w:cs="Times New Roman"/>
                <w:spacing w:val="-5"/>
                <w:sz w:val="18"/>
                <w:szCs w:val="18"/>
              </w:rPr>
              <w:t>±5mm</w:t>
            </w:r>
          </w:p>
        </w:tc>
      </w:tr>
    </w:tbl>
    <w:p w14:paraId="4348E8CE">
      <w:pPr>
        <w:spacing w:line="360" w:lineRule="auto"/>
        <w:rPr>
          <w:rFonts w:ascii="宋体" w:hAnsi="宋体" w:eastAsia="宋体"/>
        </w:rPr>
      </w:pPr>
    </w:p>
    <w:p w14:paraId="57F51977">
      <w:pPr>
        <w:spacing w:line="360" w:lineRule="auto"/>
        <w:rPr>
          <w:rFonts w:ascii="宋体" w:hAnsi="宋体" w:eastAsia="宋体"/>
        </w:rPr>
      </w:pPr>
      <w:r>
        <w:rPr>
          <w:rFonts w:ascii="宋体" w:hAnsi="宋体" w:eastAsia="宋体"/>
        </w:rPr>
        <w:t>8.3.3  旋流式燃烧装置安装应符合下列规定：</w:t>
      </w:r>
    </w:p>
    <w:p w14:paraId="4E25D9A5">
      <w:pPr>
        <w:spacing w:line="360" w:lineRule="auto"/>
        <w:ind w:firstLine="420" w:firstLineChars="200"/>
        <w:rPr>
          <w:rFonts w:ascii="宋体" w:hAnsi="宋体" w:eastAsia="宋体"/>
        </w:rPr>
      </w:pPr>
      <w:r>
        <w:rPr>
          <w:rFonts w:hint="eastAsia" w:ascii="宋体" w:hAnsi="宋体" w:eastAsia="宋体"/>
        </w:rPr>
        <w:t>a</w:t>
      </w:r>
      <w:r>
        <w:rPr>
          <w:rFonts w:ascii="宋体" w:hAnsi="宋体" w:eastAsia="宋体"/>
        </w:rPr>
        <w:t>）</w:t>
      </w:r>
      <w:r>
        <w:rPr>
          <w:rFonts w:hint="eastAsia" w:ascii="宋体" w:hAnsi="宋体" w:eastAsia="宋体"/>
        </w:rPr>
        <w:t xml:space="preserve"> </w:t>
      </w:r>
      <w:r>
        <w:rPr>
          <w:rFonts w:ascii="宋体" w:hAnsi="宋体" w:eastAsia="宋体"/>
        </w:rPr>
        <w:t>二次风挡板门与风壳间应留适当的膨胀间隙。</w:t>
      </w:r>
    </w:p>
    <w:p w14:paraId="41313D27">
      <w:pPr>
        <w:spacing w:line="360" w:lineRule="auto"/>
        <w:ind w:left="420" w:leftChars="200" w:firstLine="0" w:firstLineChars="0"/>
        <w:rPr>
          <w:rFonts w:ascii="宋体" w:hAnsi="宋体" w:eastAsia="宋体"/>
        </w:rPr>
      </w:pPr>
      <w:r>
        <w:rPr>
          <w:rFonts w:hint="eastAsia" w:ascii="宋体" w:hAnsi="宋体" w:eastAsia="宋体"/>
        </w:rPr>
        <w:t>b</w:t>
      </w:r>
      <w:r>
        <w:rPr>
          <w:rFonts w:ascii="宋体" w:hAnsi="宋体" w:eastAsia="宋体"/>
        </w:rPr>
        <w:t>）</w:t>
      </w:r>
      <w:r>
        <w:rPr>
          <w:rFonts w:hint="eastAsia" w:ascii="宋体" w:hAnsi="宋体" w:eastAsia="宋体"/>
        </w:rPr>
        <w:t xml:space="preserve"> </w:t>
      </w:r>
      <w:r>
        <w:rPr>
          <w:rFonts w:ascii="宋体" w:hAnsi="宋体" w:eastAsia="宋体"/>
        </w:rPr>
        <w:t>一、二次风筒同心度允许偏差在无调整机构时不大于5mm</w:t>
      </w:r>
      <w:r>
        <w:rPr>
          <w:rFonts w:hint="eastAsia" w:ascii="宋体" w:hAnsi="宋体" w:eastAsia="宋体"/>
        </w:rPr>
        <w:t>，</w:t>
      </w:r>
      <w:r>
        <w:rPr>
          <w:rFonts w:ascii="宋体" w:hAnsi="宋体" w:eastAsia="宋体"/>
        </w:rPr>
        <w:t>带有调整机构时不大于3mm。</w:t>
      </w:r>
    </w:p>
    <w:p w14:paraId="27137E1A">
      <w:pPr>
        <w:spacing w:line="360" w:lineRule="auto"/>
        <w:ind w:firstLine="420" w:firstLineChars="200"/>
        <w:rPr>
          <w:rFonts w:ascii="宋体" w:hAnsi="宋体" w:eastAsia="宋体"/>
        </w:rPr>
      </w:pPr>
      <w:r>
        <w:rPr>
          <w:rFonts w:hint="eastAsia" w:ascii="宋体" w:hAnsi="宋体" w:eastAsia="宋体"/>
        </w:rPr>
        <w:t>c</w:t>
      </w:r>
      <w:r>
        <w:rPr>
          <w:rFonts w:ascii="宋体" w:hAnsi="宋体" w:eastAsia="宋体"/>
        </w:rPr>
        <w:t>）</w:t>
      </w:r>
      <w:r>
        <w:rPr>
          <w:rFonts w:hint="eastAsia" w:ascii="宋体" w:hAnsi="宋体" w:eastAsia="宋体"/>
        </w:rPr>
        <w:t xml:space="preserve"> </w:t>
      </w:r>
      <w:r>
        <w:rPr>
          <w:rFonts w:ascii="宋体" w:hAnsi="宋体" w:eastAsia="宋体"/>
        </w:rPr>
        <w:t>一、二次风筒的螺栓连接处应严密不漏。</w:t>
      </w:r>
    </w:p>
    <w:p w14:paraId="76C29E76">
      <w:pPr>
        <w:spacing w:line="360" w:lineRule="auto"/>
        <w:rPr>
          <w:rFonts w:hint="eastAsia" w:ascii="宋体" w:hAnsi="宋体" w:eastAsia="宋体"/>
        </w:rPr>
      </w:pPr>
      <w:r>
        <w:rPr>
          <w:rFonts w:ascii="宋体" w:hAnsi="宋体" w:eastAsia="宋体"/>
        </w:rPr>
        <w:t>8.3.4  点火装置安装应符合下列规定</w:t>
      </w:r>
      <w:r>
        <w:rPr>
          <w:rFonts w:hint="eastAsia" w:ascii="宋体" w:hAnsi="宋体" w:eastAsia="宋体"/>
        </w:rPr>
        <w:t>：</w:t>
      </w:r>
    </w:p>
    <w:p w14:paraId="72EE066D">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firstLine="0" w:firstLineChars="0"/>
        <w:textAlignment w:val="baseline"/>
        <w:rPr>
          <w:rFonts w:ascii="宋体" w:hAnsi="宋体" w:eastAsia="宋体"/>
        </w:rPr>
      </w:pPr>
      <w:r>
        <w:rPr>
          <w:rFonts w:hint="eastAsia" w:ascii="宋体" w:hAnsi="宋体" w:eastAsia="宋体"/>
        </w:rPr>
        <w:t>a</w:t>
      </w:r>
      <w:r>
        <w:rPr>
          <w:rFonts w:ascii="宋体" w:hAnsi="宋体" w:eastAsia="宋体"/>
        </w:rPr>
        <w:t>）</w:t>
      </w:r>
      <w:r>
        <w:rPr>
          <w:rFonts w:hint="eastAsia" w:ascii="宋体" w:hAnsi="宋体" w:eastAsia="宋体"/>
        </w:rPr>
        <w:t xml:space="preserve"> </w:t>
      </w:r>
      <w:r>
        <w:rPr>
          <w:rFonts w:ascii="宋体" w:hAnsi="宋体" w:eastAsia="宋体"/>
        </w:rPr>
        <w:t>油枪应平直地安装在燃烧器内，确保油枪内的剩余燃油自然流向炉内，油枪管内应保持畅通。</w:t>
      </w:r>
    </w:p>
    <w:p w14:paraId="334A79E0">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firstLine="0" w:firstLineChars="0"/>
        <w:textAlignment w:val="baseline"/>
        <w:rPr>
          <w:rFonts w:hint="eastAsia" w:ascii="宋体" w:hAnsi="宋体" w:eastAsia="宋体"/>
          <w:lang w:eastAsia="zh-CN"/>
        </w:rPr>
      </w:pPr>
      <w:r>
        <w:rPr>
          <w:rFonts w:hint="eastAsia" w:ascii="宋体" w:hAnsi="宋体" w:eastAsia="宋体"/>
        </w:rPr>
        <w:t>b</w:t>
      </w:r>
      <w:r>
        <w:rPr>
          <w:rFonts w:ascii="宋体" w:hAnsi="宋体" w:eastAsia="宋体"/>
        </w:rPr>
        <w:t>）</w:t>
      </w:r>
      <w:r>
        <w:rPr>
          <w:rFonts w:hint="eastAsia" w:ascii="宋体" w:hAnsi="宋体" w:eastAsia="宋体"/>
        </w:rPr>
        <w:t xml:space="preserve"> </w:t>
      </w:r>
      <w:r>
        <w:rPr>
          <w:rFonts w:ascii="宋体" w:hAnsi="宋体" w:eastAsia="宋体"/>
        </w:rPr>
        <w:t>油枪喷嘴和雾化片应清洁、无损伤，装配顺序和方向应正确，喷油孔应畅通，装配后不应渗漏</w:t>
      </w:r>
      <w:r>
        <w:rPr>
          <w:rFonts w:hint="eastAsia" w:ascii="宋体" w:hAnsi="宋体" w:eastAsia="宋体"/>
          <w:lang w:eastAsia="zh-CN"/>
        </w:rPr>
        <w:t>。</w:t>
      </w:r>
    </w:p>
    <w:p w14:paraId="78473093">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firstLine="0" w:firstLineChars="0"/>
        <w:jc w:val="both"/>
        <w:textAlignment w:val="baseline"/>
        <w:rPr>
          <w:rFonts w:ascii="宋体" w:hAnsi="宋体" w:eastAsia="宋体"/>
          <w:spacing w:val="-6"/>
          <w:sz w:val="21"/>
        </w:rPr>
      </w:pPr>
      <w:r>
        <w:rPr>
          <w:rFonts w:hint="eastAsia" w:ascii="宋体" w:hAnsi="宋体" w:eastAsia="宋体"/>
        </w:rPr>
        <w:t>c</w:t>
      </w:r>
      <w:r>
        <w:rPr>
          <w:rFonts w:ascii="宋体" w:hAnsi="宋体" w:eastAsia="宋体"/>
        </w:rPr>
        <w:t>）</w:t>
      </w:r>
      <w:r>
        <w:rPr>
          <w:rFonts w:hint="eastAsia" w:ascii="宋体" w:hAnsi="宋体" w:eastAsia="宋体"/>
        </w:rPr>
        <w:t xml:space="preserve"> </w:t>
      </w:r>
      <w:r>
        <w:rPr>
          <w:rFonts w:ascii="宋体" w:hAnsi="宋体" w:eastAsia="宋体"/>
          <w:spacing w:val="-6"/>
          <w:sz w:val="21"/>
        </w:rPr>
        <w:t>油枪与分配器应同心，喷嘴与旋流扩散器和旋流方向应符合厂家设计资料的要求。</w:t>
      </w:r>
    </w:p>
    <w:p w14:paraId="44E9EAE8">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firstLine="0" w:firstLineChars="0"/>
        <w:textAlignment w:val="baseline"/>
        <w:rPr>
          <w:rFonts w:ascii="宋体" w:hAnsi="宋体" w:eastAsia="宋体"/>
        </w:rPr>
      </w:pPr>
      <w:r>
        <w:rPr>
          <w:rFonts w:hint="eastAsia" w:ascii="宋体" w:hAnsi="宋体" w:eastAsia="宋体"/>
        </w:rPr>
        <w:t>d</w:t>
      </w:r>
      <w:r>
        <w:rPr>
          <w:rFonts w:ascii="宋体" w:hAnsi="宋体" w:eastAsia="宋体"/>
        </w:rPr>
        <w:t>）</w:t>
      </w:r>
      <w:r>
        <w:rPr>
          <w:rFonts w:hint="eastAsia" w:ascii="宋体" w:hAnsi="宋体" w:eastAsia="宋体"/>
        </w:rPr>
        <w:t xml:space="preserve"> </w:t>
      </w:r>
      <w:r>
        <w:rPr>
          <w:rFonts w:ascii="宋体" w:hAnsi="宋体" w:eastAsia="宋体"/>
        </w:rPr>
        <w:t>油枪的连接部位及带有回油装置的接合面应密封良好，不应有渗漏。</w:t>
      </w:r>
    </w:p>
    <w:p w14:paraId="7BAED7AA">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firstLine="0" w:firstLineChars="0"/>
        <w:textAlignment w:val="baseline"/>
        <w:rPr>
          <w:rFonts w:ascii="宋体" w:hAnsi="宋体" w:eastAsia="宋体"/>
        </w:rPr>
      </w:pPr>
      <w:r>
        <w:rPr>
          <w:rFonts w:hint="eastAsia" w:ascii="宋体" w:hAnsi="宋体" w:eastAsia="宋体"/>
        </w:rPr>
        <w:t>e</w:t>
      </w:r>
      <w:r>
        <w:rPr>
          <w:rFonts w:ascii="宋体" w:hAnsi="宋体" w:eastAsia="宋体"/>
        </w:rPr>
        <w:t>）</w:t>
      </w:r>
      <w:r>
        <w:rPr>
          <w:rFonts w:hint="eastAsia" w:ascii="宋体" w:hAnsi="宋体" w:eastAsia="宋体"/>
        </w:rPr>
        <w:t xml:space="preserve"> </w:t>
      </w:r>
      <w:r>
        <w:rPr>
          <w:rFonts w:ascii="宋体" w:hAnsi="宋体" w:eastAsia="宋体"/>
        </w:rPr>
        <w:t>油枪伸缩执行机构应操作灵活、无卡涩，油枪、点火枪的伸出长度及角度应符合厂家技术图纸要求。</w:t>
      </w:r>
    </w:p>
    <w:p w14:paraId="28CC5C9C">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firstLine="0" w:firstLineChars="0"/>
        <w:textAlignment w:val="baseline"/>
        <w:rPr>
          <w:rFonts w:ascii="宋体" w:hAnsi="宋体" w:eastAsia="宋体"/>
        </w:rPr>
      </w:pPr>
      <w:r>
        <w:rPr>
          <w:rFonts w:hint="eastAsia" w:ascii="宋体" w:hAnsi="宋体" w:eastAsia="宋体"/>
        </w:rPr>
        <w:t>f</w:t>
      </w:r>
      <w:r>
        <w:rPr>
          <w:rFonts w:ascii="宋体" w:hAnsi="宋体" w:eastAsia="宋体"/>
        </w:rPr>
        <w:t>）</w:t>
      </w:r>
      <w:r>
        <w:rPr>
          <w:rFonts w:hint="eastAsia" w:ascii="宋体" w:hAnsi="宋体" w:eastAsia="宋体"/>
        </w:rPr>
        <w:t xml:space="preserve"> </w:t>
      </w:r>
      <w:r>
        <w:rPr>
          <w:rFonts w:ascii="宋体" w:hAnsi="宋体" w:eastAsia="宋体"/>
        </w:rPr>
        <w:t>油枪的金属软管应参加燃油系统管道的水压试验，金属软管的弯曲半径应大于其外径的10倍，接头至开始弯曲处的最小距离应大于其外径的6倍。油枪进退动作时金属软管应不产生扭曲变形。</w:t>
      </w:r>
    </w:p>
    <w:p w14:paraId="280A85EB">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firstLine="0" w:firstLineChars="0"/>
        <w:textAlignment w:val="baseline"/>
        <w:rPr>
          <w:rFonts w:ascii="宋体" w:hAnsi="宋体" w:eastAsia="宋体"/>
        </w:rPr>
      </w:pPr>
      <w:r>
        <w:rPr>
          <w:rFonts w:hint="eastAsia" w:ascii="宋体" w:hAnsi="宋体" w:eastAsia="宋体"/>
        </w:rPr>
        <w:t>g</w:t>
      </w:r>
      <w:r>
        <w:rPr>
          <w:rFonts w:ascii="宋体" w:hAnsi="宋体" w:eastAsia="宋体"/>
        </w:rPr>
        <w:t>）</w:t>
      </w:r>
      <w:r>
        <w:rPr>
          <w:rFonts w:hint="eastAsia" w:ascii="宋体" w:hAnsi="宋体" w:eastAsia="宋体"/>
        </w:rPr>
        <w:t xml:space="preserve"> </w:t>
      </w:r>
      <w:r>
        <w:rPr>
          <w:rFonts w:ascii="宋体" w:hAnsi="宋体" w:eastAsia="宋体"/>
        </w:rPr>
        <w:t>等离子点火装置安装位置正确，点火器和燃烧器密封面应严密不漏，阴极头的密封环不应有损伤，点火器应进退灵活、无卡涩。</w:t>
      </w:r>
    </w:p>
    <w:p w14:paraId="6D5ACEBA">
      <w:pPr>
        <w:spacing w:line="360" w:lineRule="auto"/>
        <w:rPr>
          <w:rFonts w:ascii="宋体" w:hAnsi="宋体" w:eastAsia="宋体"/>
        </w:rPr>
      </w:pPr>
      <w:r>
        <w:rPr>
          <w:rFonts w:ascii="宋体" w:hAnsi="宋体" w:eastAsia="宋体"/>
        </w:rPr>
        <w:t>8.3.5  循环流化床锅炉点火、燃烧装置安装应符合下列规定：</w:t>
      </w:r>
    </w:p>
    <w:p w14:paraId="37232891">
      <w:pPr>
        <w:pageBreakBefore w:val="0"/>
        <w:kinsoku/>
        <w:wordWrap/>
        <w:overflowPunct/>
        <w:bidi w:val="0"/>
        <w:spacing w:line="360" w:lineRule="auto"/>
        <w:ind w:firstLine="420" w:firstLineChars="200"/>
        <w:rPr>
          <w:rFonts w:ascii="宋体" w:hAnsi="宋体" w:eastAsia="宋体"/>
          <w:spacing w:val="0"/>
          <w:highlight w:val="none"/>
        </w:rPr>
      </w:pPr>
      <w:r>
        <w:rPr>
          <w:rFonts w:hint="eastAsia" w:ascii="宋体" w:hAnsi="宋体" w:eastAsia="宋体"/>
        </w:rPr>
        <w:t>a</w:t>
      </w:r>
      <w:r>
        <w:rPr>
          <w:rFonts w:ascii="宋体" w:hAnsi="宋体" w:eastAsia="宋体"/>
        </w:rPr>
        <w:t>）</w:t>
      </w:r>
      <w:r>
        <w:rPr>
          <w:rFonts w:hint="eastAsia" w:ascii="宋体" w:hAnsi="宋体" w:eastAsia="宋体"/>
        </w:rPr>
        <w:t xml:space="preserve"> </w:t>
      </w:r>
      <w:r>
        <w:rPr>
          <w:rFonts w:ascii="宋体" w:hAnsi="宋体" w:eastAsia="宋体"/>
          <w:spacing w:val="0"/>
          <w:highlight w:val="none"/>
        </w:rPr>
        <w:t>安装燃烧器的预留孔位置、防磨套管安装位置和角度、防磨套管内部耐磨料尺寸</w:t>
      </w:r>
    </w:p>
    <w:p w14:paraId="259388AE">
      <w:pPr>
        <w:pageBreakBefore w:val="0"/>
        <w:kinsoku/>
        <w:wordWrap/>
        <w:overflowPunct/>
        <w:bidi w:val="0"/>
        <w:spacing w:line="360" w:lineRule="auto"/>
        <w:ind w:firstLine="420" w:firstLineChars="200"/>
        <w:rPr>
          <w:rFonts w:ascii="宋体" w:hAnsi="宋体" w:eastAsia="宋体"/>
          <w:spacing w:val="0"/>
          <w:highlight w:val="none"/>
        </w:rPr>
      </w:pPr>
      <w:r>
        <w:rPr>
          <w:rFonts w:ascii="宋体" w:hAnsi="宋体" w:eastAsia="宋体"/>
          <w:spacing w:val="0"/>
          <w:highlight w:val="none"/>
        </w:rPr>
        <w:t>应符合厂家技术图纸要求。</w:t>
      </w:r>
    </w:p>
    <w:p w14:paraId="58F1CEEA">
      <w:pPr>
        <w:spacing w:line="360" w:lineRule="auto"/>
        <w:ind w:firstLine="420" w:firstLineChars="200"/>
        <w:rPr>
          <w:rFonts w:ascii="宋体" w:hAnsi="宋体" w:eastAsia="宋体"/>
        </w:rPr>
      </w:pPr>
      <w:r>
        <w:rPr>
          <w:rFonts w:hint="eastAsia" w:ascii="宋体" w:hAnsi="宋体" w:eastAsia="宋体"/>
        </w:rPr>
        <w:t>b</w:t>
      </w:r>
      <w:r>
        <w:rPr>
          <w:rFonts w:ascii="宋体" w:hAnsi="宋体" w:eastAsia="宋体"/>
        </w:rPr>
        <w:t>） 锁气器安装位置、方向及配重符合厂家技术图纸要求。</w:t>
      </w:r>
    </w:p>
    <w:p w14:paraId="48ED3496">
      <w:pPr>
        <w:spacing w:line="360" w:lineRule="auto"/>
        <w:ind w:firstLine="420" w:firstLineChars="200"/>
        <w:rPr>
          <w:rFonts w:ascii="宋体" w:hAnsi="宋体" w:eastAsia="宋体"/>
        </w:rPr>
      </w:pPr>
      <w:r>
        <w:rPr>
          <w:rFonts w:hint="eastAsia" w:ascii="宋体" w:hAnsi="宋体" w:eastAsia="宋体"/>
        </w:rPr>
        <w:t>c</w:t>
      </w:r>
      <w:r>
        <w:rPr>
          <w:rFonts w:ascii="宋体" w:hAnsi="宋体" w:eastAsia="宋体"/>
        </w:rPr>
        <w:t>） 落煤装置与墙体接触处应用柔性耐火材料密封严密。</w:t>
      </w:r>
    </w:p>
    <w:p w14:paraId="6B48468F">
      <w:pPr>
        <w:spacing w:line="360" w:lineRule="auto"/>
        <w:ind w:firstLine="420" w:firstLineChars="200"/>
        <w:rPr>
          <w:rFonts w:ascii="宋体" w:hAnsi="宋体" w:eastAsia="宋体"/>
        </w:rPr>
      </w:pPr>
      <w:r>
        <w:rPr>
          <w:rFonts w:hint="eastAsia" w:ascii="宋体" w:hAnsi="宋体" w:eastAsia="宋体"/>
        </w:rPr>
        <w:t>d</w:t>
      </w:r>
      <w:r>
        <w:rPr>
          <w:rFonts w:ascii="宋体" w:hAnsi="宋体" w:eastAsia="宋体"/>
        </w:rPr>
        <w:t>） 调风装置调节应灵活可靠、无卡涩。</w:t>
      </w:r>
    </w:p>
    <w:p w14:paraId="517380CC">
      <w:pPr>
        <w:spacing w:line="360" w:lineRule="auto"/>
        <w:ind w:firstLine="420" w:firstLineChars="200"/>
        <w:rPr>
          <w:rFonts w:ascii="宋体" w:hAnsi="宋体" w:eastAsia="宋体"/>
        </w:rPr>
      </w:pPr>
      <w:r>
        <w:rPr>
          <w:rFonts w:hint="eastAsia" w:ascii="宋体" w:hAnsi="宋体" w:eastAsia="宋体"/>
        </w:rPr>
        <w:t>e</w:t>
      </w:r>
      <w:r>
        <w:rPr>
          <w:rFonts w:ascii="宋体" w:hAnsi="宋体" w:eastAsia="宋体"/>
        </w:rPr>
        <w:t>） 床下点火油枪腔室内部耐火材料应完好。</w:t>
      </w:r>
    </w:p>
    <w:p w14:paraId="3A80174E">
      <w:pPr>
        <w:spacing w:line="360" w:lineRule="auto"/>
        <w:ind w:firstLine="420" w:firstLineChars="200"/>
        <w:rPr>
          <w:rFonts w:ascii="宋体" w:hAnsi="宋体" w:eastAsia="宋体"/>
        </w:rPr>
      </w:pPr>
      <w:r>
        <w:rPr>
          <w:rFonts w:hint="eastAsia" w:ascii="宋体" w:hAnsi="宋体" w:eastAsia="宋体"/>
        </w:rPr>
        <w:t>f</w:t>
      </w:r>
      <w:r>
        <w:rPr>
          <w:rFonts w:ascii="宋体" w:hAnsi="宋体" w:eastAsia="宋体"/>
        </w:rPr>
        <w:t>） 床下点火油枪安装预留孔位置和油枪的安装角度应符合厂家技术图纸要求。</w:t>
      </w:r>
    </w:p>
    <w:p w14:paraId="0AF7A484">
      <w:pPr>
        <w:pStyle w:val="5"/>
        <w:bidi w:val="0"/>
        <w:rPr>
          <w:rFonts w:ascii="黑体" w:hAnsi="黑体" w:eastAsia="黑体"/>
        </w:rPr>
      </w:pPr>
      <w:r>
        <w:t>8.4  炉水循环泵及启动循环泵</w:t>
      </w:r>
    </w:p>
    <w:p w14:paraId="759396CE">
      <w:pPr>
        <w:spacing w:line="360" w:lineRule="auto"/>
        <w:rPr>
          <w:rFonts w:ascii="宋体" w:hAnsi="宋体" w:eastAsia="宋体"/>
        </w:rPr>
      </w:pPr>
      <w:r>
        <w:rPr>
          <w:rFonts w:ascii="宋体" w:hAnsi="宋体" w:eastAsia="宋体"/>
        </w:rPr>
        <w:t>8.4.1  循环泵的安装角度和方向应符合设计要求，法兰连接螺栓紧固力矩及循环泵安装间隙应符合厂家技术图纸要求，连接法兰的螺栓不应敷设保温材料。</w:t>
      </w:r>
    </w:p>
    <w:p w14:paraId="1949C779">
      <w:pPr>
        <w:spacing w:line="360" w:lineRule="auto"/>
        <w:rPr>
          <w:rFonts w:ascii="宋体" w:hAnsi="宋体" w:eastAsia="宋体"/>
        </w:rPr>
      </w:pPr>
      <w:r>
        <w:rPr>
          <w:rFonts w:ascii="宋体" w:hAnsi="宋体" w:eastAsia="宋体"/>
        </w:rPr>
        <w:t>8.4.2  循环泵泵壳与管道对口焊接时，主电动机泵壳法兰应保持水平，水平度偏差不得大于1°且不得大于5mm。</w:t>
      </w:r>
    </w:p>
    <w:p w14:paraId="6B8BBFE3">
      <w:pPr>
        <w:spacing w:line="360" w:lineRule="auto"/>
        <w:rPr>
          <w:rFonts w:ascii="宋体" w:hAnsi="宋体" w:eastAsia="宋体"/>
        </w:rPr>
      </w:pPr>
      <w:r>
        <w:rPr>
          <w:rFonts w:ascii="宋体" w:hAnsi="宋体" w:eastAsia="宋体"/>
        </w:rPr>
        <w:t>8.4.3  循环泵及电动机能够随系统管道自由膨胀，不允许泵体及电动机承受外力。</w:t>
      </w:r>
    </w:p>
    <w:p w14:paraId="0CFDB1CF">
      <w:pPr>
        <w:spacing w:line="360" w:lineRule="auto"/>
        <w:rPr>
          <w:rFonts w:hint="eastAsia" w:ascii="宋体" w:hAnsi="宋体" w:eastAsia="宋体"/>
          <w:lang w:eastAsia="zh-CN"/>
        </w:rPr>
      </w:pPr>
      <w:r>
        <w:rPr>
          <w:rFonts w:ascii="宋体" w:hAnsi="宋体" w:eastAsia="宋体"/>
        </w:rPr>
        <w:t>8.4.4  循环泵的热交换器与电动机壳体托架的连接应牢固可靠，与热交换器连接的低压冷却水应清洁</w:t>
      </w:r>
      <w:r>
        <w:rPr>
          <w:rFonts w:hint="eastAsia" w:ascii="宋体" w:hAnsi="宋体" w:eastAsia="宋体"/>
          <w:lang w:eastAsia="zh-CN"/>
        </w:rPr>
        <w:t>。</w:t>
      </w:r>
    </w:p>
    <w:p w14:paraId="12ED12EF">
      <w:pPr>
        <w:spacing w:line="360" w:lineRule="auto"/>
        <w:rPr>
          <w:rFonts w:ascii="宋体" w:hAnsi="宋体" w:eastAsia="宋体"/>
        </w:rPr>
      </w:pPr>
      <w:r>
        <w:rPr>
          <w:rFonts w:ascii="宋体" w:hAnsi="宋体" w:eastAsia="宋体"/>
        </w:rPr>
        <w:t>8.4.5  电动机保养液排放后应及时注满合格的除盐水进行保养。</w:t>
      </w:r>
    </w:p>
    <w:p w14:paraId="6BC1160A">
      <w:pPr>
        <w:spacing w:line="360" w:lineRule="auto"/>
        <w:rPr>
          <w:rFonts w:ascii="宋体" w:hAnsi="宋体" w:eastAsia="宋体"/>
        </w:rPr>
      </w:pPr>
      <w:r>
        <w:rPr>
          <w:rFonts w:ascii="宋体" w:hAnsi="宋体" w:eastAsia="宋体"/>
        </w:rPr>
        <w:t>8.4.6  循环泵不得参加锅炉整体超压试验。</w:t>
      </w:r>
    </w:p>
    <w:p w14:paraId="32203897">
      <w:pPr>
        <w:spacing w:line="360" w:lineRule="auto"/>
        <w:rPr>
          <w:rFonts w:ascii="宋体" w:hAnsi="宋体" w:eastAsia="宋体"/>
        </w:rPr>
      </w:pPr>
      <w:r>
        <w:rPr>
          <w:rFonts w:ascii="宋体" w:hAnsi="宋体" w:eastAsia="宋体"/>
        </w:rPr>
        <w:t>8.4.7  循环泵的分部试运应符合下列规定：</w:t>
      </w:r>
    </w:p>
    <w:p w14:paraId="2E3B2C11">
      <w:pPr>
        <w:spacing w:line="360" w:lineRule="auto"/>
        <w:ind w:firstLine="420" w:firstLineChars="200"/>
        <w:rPr>
          <w:rFonts w:ascii="宋体" w:hAnsi="宋体" w:eastAsia="宋体"/>
        </w:rPr>
      </w:pPr>
      <w:r>
        <w:rPr>
          <w:rFonts w:hint="eastAsia" w:ascii="宋体" w:hAnsi="宋体" w:eastAsia="宋体"/>
        </w:rPr>
        <w:t>a</w:t>
      </w:r>
      <w:r>
        <w:rPr>
          <w:rFonts w:ascii="宋体" w:hAnsi="宋体" w:eastAsia="宋体"/>
        </w:rPr>
        <w:t>）</w:t>
      </w:r>
      <w:r>
        <w:rPr>
          <w:rFonts w:hint="eastAsia" w:ascii="宋体" w:hAnsi="宋体" w:eastAsia="宋体"/>
        </w:rPr>
        <w:t xml:space="preserve"> </w:t>
      </w:r>
      <w:r>
        <w:rPr>
          <w:rFonts w:ascii="宋体" w:hAnsi="宋体" w:eastAsia="宋体"/>
        </w:rPr>
        <w:t>电动机的高压冷却系统应用合格的除盐水冲洗洁净。</w:t>
      </w:r>
    </w:p>
    <w:p w14:paraId="6F841907">
      <w:pPr>
        <w:spacing w:line="360" w:lineRule="auto"/>
        <w:ind w:firstLine="420" w:firstLineChars="200"/>
        <w:rPr>
          <w:rFonts w:ascii="宋体" w:hAnsi="宋体" w:eastAsia="宋体"/>
        </w:rPr>
      </w:pPr>
      <w:r>
        <w:rPr>
          <w:rFonts w:hint="eastAsia" w:ascii="宋体" w:hAnsi="宋体" w:eastAsia="宋体"/>
        </w:rPr>
        <w:t>b</w:t>
      </w:r>
      <w:r>
        <w:rPr>
          <w:rFonts w:ascii="宋体" w:hAnsi="宋体" w:eastAsia="宋体"/>
        </w:rPr>
        <w:t>）</w:t>
      </w:r>
      <w:r>
        <w:rPr>
          <w:rFonts w:hint="eastAsia" w:ascii="宋体" w:hAnsi="宋体" w:eastAsia="宋体"/>
        </w:rPr>
        <w:t xml:space="preserve"> </w:t>
      </w:r>
      <w:r>
        <w:rPr>
          <w:rFonts w:ascii="宋体" w:hAnsi="宋体" w:eastAsia="宋体"/>
        </w:rPr>
        <w:t>循环泵启动前电动机腔内应充满合格的除盐水。</w:t>
      </w:r>
    </w:p>
    <w:p w14:paraId="21DBA663">
      <w:pPr>
        <w:spacing w:line="360" w:lineRule="auto"/>
        <w:ind w:firstLine="420" w:firstLineChars="200"/>
        <w:rPr>
          <w:rFonts w:ascii="宋体" w:hAnsi="宋体" w:eastAsia="宋体"/>
        </w:rPr>
      </w:pPr>
      <w:r>
        <w:rPr>
          <w:rFonts w:hint="eastAsia" w:ascii="宋体" w:hAnsi="宋体" w:eastAsia="宋体"/>
        </w:rPr>
        <w:t>c</w:t>
      </w:r>
      <w:r>
        <w:rPr>
          <w:rFonts w:ascii="宋体" w:hAnsi="宋体" w:eastAsia="宋体"/>
        </w:rPr>
        <w:t>）</w:t>
      </w:r>
      <w:r>
        <w:rPr>
          <w:rFonts w:hint="eastAsia" w:ascii="宋体" w:hAnsi="宋体" w:eastAsia="宋体"/>
        </w:rPr>
        <w:t xml:space="preserve"> </w:t>
      </w:r>
      <w:r>
        <w:rPr>
          <w:rFonts w:ascii="宋体" w:hAnsi="宋体" w:eastAsia="宋体"/>
        </w:rPr>
        <w:t>首次启动应确认电动机运转方向正确，电流及声音正常。</w:t>
      </w:r>
    </w:p>
    <w:p w14:paraId="1511CB85">
      <w:pPr>
        <w:pStyle w:val="5"/>
        <w:bidi w:val="0"/>
      </w:pPr>
      <w:r>
        <w:t>8.5 吹灰系统</w:t>
      </w:r>
    </w:p>
    <w:p w14:paraId="39C03E02">
      <w:pPr>
        <w:spacing w:line="360" w:lineRule="auto"/>
        <w:rPr>
          <w:rFonts w:ascii="宋体" w:hAnsi="宋体" w:eastAsia="宋体"/>
        </w:rPr>
      </w:pPr>
      <w:r>
        <w:rPr>
          <w:rFonts w:ascii="宋体" w:hAnsi="宋体" w:eastAsia="宋体"/>
        </w:rPr>
        <w:t>8.5.1  蒸汽吹灰系统安装应符合下列规定：</w:t>
      </w:r>
    </w:p>
    <w:p w14:paraId="74267126">
      <w:pPr>
        <w:spacing w:line="360" w:lineRule="auto"/>
        <w:ind w:firstLine="420" w:firstLineChars="200"/>
        <w:rPr>
          <w:rFonts w:ascii="宋体" w:hAnsi="宋体" w:eastAsia="宋体"/>
        </w:rPr>
      </w:pPr>
      <w:r>
        <w:rPr>
          <w:rFonts w:hint="eastAsia" w:ascii="宋体" w:hAnsi="宋体" w:eastAsia="宋体"/>
        </w:rPr>
        <w:t>a</w:t>
      </w:r>
      <w:r>
        <w:rPr>
          <w:rFonts w:ascii="宋体" w:hAnsi="宋体" w:eastAsia="宋体"/>
        </w:rPr>
        <w:t>）</w:t>
      </w:r>
      <w:r>
        <w:rPr>
          <w:rFonts w:hint="eastAsia" w:ascii="宋体" w:hAnsi="宋体" w:eastAsia="宋体"/>
        </w:rPr>
        <w:t xml:space="preserve"> </w:t>
      </w:r>
      <w:r>
        <w:rPr>
          <w:rFonts w:ascii="宋体" w:hAnsi="宋体" w:eastAsia="宋体"/>
        </w:rPr>
        <w:t>吹灰系统管道安装时应考虑水冷壁的膨胀补偿；管道应有0.2%以上的疏水坡度。</w:t>
      </w:r>
    </w:p>
    <w:p w14:paraId="54912A11">
      <w:pPr>
        <w:spacing w:line="360" w:lineRule="auto"/>
        <w:ind w:firstLine="420" w:firstLineChars="200"/>
        <w:rPr>
          <w:rFonts w:ascii="宋体" w:hAnsi="宋体" w:eastAsia="宋体"/>
        </w:rPr>
      </w:pPr>
      <w:r>
        <w:rPr>
          <w:rFonts w:hint="eastAsia" w:ascii="宋体" w:hAnsi="宋体" w:eastAsia="宋体"/>
        </w:rPr>
        <w:t>b</w:t>
      </w:r>
      <w:r>
        <w:rPr>
          <w:rFonts w:ascii="宋体" w:hAnsi="宋体" w:eastAsia="宋体"/>
        </w:rPr>
        <w:t>）</w:t>
      </w:r>
      <w:r>
        <w:rPr>
          <w:rFonts w:hint="eastAsia" w:ascii="宋体" w:hAnsi="宋体" w:eastAsia="宋体"/>
        </w:rPr>
        <w:t xml:space="preserve"> </w:t>
      </w:r>
      <w:r>
        <w:rPr>
          <w:rFonts w:ascii="宋体" w:hAnsi="宋体" w:eastAsia="宋体"/>
        </w:rPr>
        <w:t>吹灰系统管道支吊架应布置合理、安装牢固，不得影响管系自由膨胀和补偿。</w:t>
      </w:r>
    </w:p>
    <w:p w14:paraId="6DB12FF1">
      <w:pPr>
        <w:spacing w:line="360" w:lineRule="auto"/>
        <w:ind w:left="420" w:leftChars="200" w:firstLine="0" w:firstLineChars="0"/>
        <w:rPr>
          <w:rFonts w:ascii="宋体" w:hAnsi="宋体" w:eastAsia="宋体"/>
        </w:rPr>
      </w:pPr>
      <w:r>
        <w:rPr>
          <w:rFonts w:hint="eastAsia" w:ascii="宋体" w:hAnsi="宋体" w:eastAsia="宋体"/>
        </w:rPr>
        <w:t>c</w:t>
      </w:r>
      <w:r>
        <w:rPr>
          <w:rFonts w:ascii="宋体" w:hAnsi="宋体" w:eastAsia="宋体"/>
        </w:rPr>
        <w:t>）</w:t>
      </w:r>
      <w:r>
        <w:rPr>
          <w:rFonts w:hint="eastAsia" w:ascii="宋体" w:hAnsi="宋体" w:eastAsia="宋体"/>
        </w:rPr>
        <w:t xml:space="preserve"> 吹灰系统安装结束后，应进行蒸汽吹洗或水冲洗；系统上的减压阀、安全阀应经过校验并办理签证。</w:t>
      </w:r>
    </w:p>
    <w:p w14:paraId="0ACC4FB7">
      <w:pPr>
        <w:spacing w:line="360" w:lineRule="auto"/>
        <w:ind w:firstLine="420" w:firstLineChars="200"/>
        <w:rPr>
          <w:rFonts w:ascii="宋体" w:hAnsi="宋体" w:eastAsia="宋体"/>
        </w:rPr>
      </w:pPr>
      <w:r>
        <w:rPr>
          <w:rFonts w:hint="eastAsia" w:ascii="宋体" w:hAnsi="宋体" w:eastAsia="宋体"/>
        </w:rPr>
        <w:t>d</w:t>
      </w:r>
      <w:r>
        <w:rPr>
          <w:rFonts w:ascii="宋体" w:hAnsi="宋体" w:eastAsia="宋体"/>
        </w:rPr>
        <w:t>）</w:t>
      </w:r>
      <w:r>
        <w:rPr>
          <w:rFonts w:hint="eastAsia" w:ascii="宋体" w:hAnsi="宋体" w:eastAsia="宋体"/>
        </w:rPr>
        <w:t xml:space="preserve"> </w:t>
      </w:r>
      <w:r>
        <w:rPr>
          <w:rFonts w:ascii="宋体" w:hAnsi="宋体" w:eastAsia="宋体"/>
        </w:rPr>
        <w:t>吹灰装置安装应符合下列规定：</w:t>
      </w:r>
    </w:p>
    <w:p w14:paraId="39E1B565">
      <w:pPr>
        <w:spacing w:line="360" w:lineRule="auto"/>
        <w:ind w:firstLine="840" w:firstLineChars="400"/>
        <w:rPr>
          <w:rFonts w:ascii="宋体" w:hAnsi="宋体" w:eastAsia="宋体"/>
        </w:rPr>
      </w:pPr>
      <w:r>
        <w:rPr>
          <w:rFonts w:ascii="宋体" w:hAnsi="宋体" w:eastAsia="宋体"/>
        </w:rPr>
        <w:t>1） 阀门及法兰接合面应严密不漏。</w:t>
      </w:r>
    </w:p>
    <w:p w14:paraId="67957EC5">
      <w:pPr>
        <w:spacing w:line="360" w:lineRule="auto"/>
        <w:ind w:firstLine="840" w:firstLineChars="400"/>
        <w:rPr>
          <w:rFonts w:ascii="宋体" w:hAnsi="宋体" w:eastAsia="宋体"/>
        </w:rPr>
      </w:pPr>
      <w:r>
        <w:rPr>
          <w:rFonts w:ascii="宋体" w:hAnsi="宋体" w:eastAsia="宋体"/>
        </w:rPr>
        <w:t>2） 吹灰枪全行程动作应灵活平稳；行程开关的动作应</w:t>
      </w:r>
      <w:r>
        <w:rPr>
          <w:rFonts w:hint="eastAsia" w:ascii="宋体" w:hAnsi="宋体" w:eastAsia="宋体"/>
        </w:rPr>
        <w:t>与吹灰枪行程相符。</w:t>
      </w:r>
    </w:p>
    <w:p w14:paraId="54C1E81B">
      <w:pPr>
        <w:spacing w:line="360" w:lineRule="auto"/>
        <w:ind w:firstLine="840" w:firstLineChars="400"/>
        <w:rPr>
          <w:rFonts w:ascii="宋体" w:hAnsi="宋体" w:eastAsia="宋体"/>
        </w:rPr>
      </w:pPr>
      <w:r>
        <w:rPr>
          <w:rFonts w:ascii="宋体" w:hAnsi="宋体" w:eastAsia="宋体"/>
        </w:rPr>
        <w:t>3）</w:t>
      </w:r>
      <w:r>
        <w:rPr>
          <w:rFonts w:hint="eastAsia" w:ascii="宋体" w:hAnsi="宋体" w:eastAsia="宋体"/>
        </w:rPr>
        <w:t xml:space="preserve"> </w:t>
      </w:r>
      <w:r>
        <w:rPr>
          <w:rFonts w:ascii="宋体" w:hAnsi="宋体" w:eastAsia="宋体"/>
        </w:rPr>
        <w:t>吹灰枪的挠度应符合设备技术文件的规定。</w:t>
      </w:r>
    </w:p>
    <w:p w14:paraId="54BE50CB">
      <w:pPr>
        <w:spacing w:line="360" w:lineRule="auto"/>
        <w:ind w:firstLine="840" w:firstLineChars="400"/>
        <w:rPr>
          <w:rFonts w:ascii="宋体" w:hAnsi="宋体" w:eastAsia="宋体"/>
        </w:rPr>
      </w:pPr>
      <w:r>
        <w:rPr>
          <w:rFonts w:ascii="宋体" w:hAnsi="宋体" w:eastAsia="宋体"/>
        </w:rPr>
        <w:t>4） 水冷壁吹灰器蒸汽喷嘴与受热面的距离应符合厂家图纸要求。</w:t>
      </w:r>
    </w:p>
    <w:p w14:paraId="07DB4A65">
      <w:pPr>
        <w:keepNext w:val="0"/>
        <w:keepLines w:val="0"/>
        <w:pageBreakBefore w:val="0"/>
        <w:widowControl/>
        <w:kinsoku/>
        <w:wordWrap/>
        <w:overflowPunct/>
        <w:topLinePunct w:val="0"/>
        <w:autoSpaceDE w:val="0"/>
        <w:autoSpaceDN w:val="0"/>
        <w:bidi w:val="0"/>
        <w:adjustRightInd w:val="0"/>
        <w:snapToGrid w:val="0"/>
        <w:spacing w:line="360" w:lineRule="auto"/>
        <w:ind w:firstLine="840" w:firstLineChars="400"/>
        <w:textAlignment w:val="baseline"/>
        <w:rPr>
          <w:rFonts w:ascii="宋体" w:hAnsi="宋体" w:eastAsia="宋体"/>
        </w:rPr>
      </w:pPr>
      <w:r>
        <w:rPr>
          <w:rFonts w:ascii="宋体" w:hAnsi="宋体" w:eastAsia="宋体"/>
        </w:rPr>
        <w:t>5） 长</w:t>
      </w:r>
      <w:r>
        <w:rPr>
          <w:rFonts w:hint="eastAsia" w:ascii="宋体" w:hAnsi="宋体" w:eastAsia="宋体"/>
        </w:rPr>
        <w:t>（</w:t>
      </w:r>
      <w:r>
        <w:rPr>
          <w:rFonts w:ascii="宋体" w:hAnsi="宋体" w:eastAsia="宋体"/>
        </w:rPr>
        <w:t>半</w:t>
      </w:r>
      <w:r>
        <w:rPr>
          <w:rFonts w:hint="eastAsia" w:ascii="宋体" w:hAnsi="宋体" w:eastAsia="宋体"/>
        </w:rPr>
        <w:t>）</w:t>
      </w:r>
      <w:r>
        <w:rPr>
          <w:rFonts w:ascii="宋体" w:hAnsi="宋体" w:eastAsia="宋体"/>
        </w:rPr>
        <w:t>伸缩式吹灰器应根据对应的膨胀位移值进行偏装，允许误差应为10mm。</w:t>
      </w:r>
    </w:p>
    <w:p w14:paraId="4191D640">
      <w:pPr>
        <w:spacing w:line="360" w:lineRule="auto"/>
        <w:rPr>
          <w:rFonts w:ascii="宋体" w:hAnsi="宋体" w:eastAsia="宋体"/>
        </w:rPr>
      </w:pPr>
      <w:r>
        <w:rPr>
          <w:rFonts w:ascii="宋体" w:hAnsi="宋体" w:eastAsia="宋体"/>
        </w:rPr>
        <w:t>8.5.2  脉冲吹灰系统安装应符合下列规定：</w:t>
      </w:r>
    </w:p>
    <w:p w14:paraId="06C20DA3">
      <w:pPr>
        <w:spacing w:line="360" w:lineRule="auto"/>
        <w:ind w:left="420" w:leftChars="200" w:firstLine="0" w:firstLineChars="0"/>
        <w:rPr>
          <w:rFonts w:hint="eastAsia" w:ascii="宋体" w:hAnsi="宋体" w:eastAsia="宋体"/>
        </w:rPr>
      </w:pPr>
      <w:r>
        <w:rPr>
          <w:rFonts w:hint="eastAsia" w:ascii="宋体" w:hAnsi="宋体" w:eastAsia="宋体"/>
        </w:rPr>
        <w:t>a</w:t>
      </w:r>
      <w:r>
        <w:rPr>
          <w:rFonts w:ascii="宋体" w:hAnsi="宋体" w:eastAsia="宋体"/>
        </w:rPr>
        <w:t>）</w:t>
      </w:r>
      <w:r>
        <w:rPr>
          <w:rFonts w:hint="eastAsia" w:ascii="宋体" w:hAnsi="宋体" w:eastAsia="宋体"/>
        </w:rPr>
        <w:t xml:space="preserve"> </w:t>
      </w:r>
      <w:r>
        <w:rPr>
          <w:rFonts w:hint="eastAsia" w:ascii="宋体" w:hAnsi="宋体" w:eastAsia="宋体"/>
          <w:spacing w:val="-6"/>
          <w:sz w:val="21"/>
        </w:rPr>
        <w:t>可燃气管道安装、严密性试验应按《电力建设施工技术规范第5部分：管道及系统》DL5190.5的规定执行。</w:t>
      </w:r>
    </w:p>
    <w:p w14:paraId="3A5D694D">
      <w:pPr>
        <w:spacing w:line="360" w:lineRule="auto"/>
        <w:ind w:firstLine="420" w:firstLineChars="200"/>
        <w:rPr>
          <w:rFonts w:ascii="宋体" w:hAnsi="宋体" w:eastAsia="宋体"/>
        </w:rPr>
      </w:pPr>
      <w:r>
        <w:rPr>
          <w:rFonts w:hint="eastAsia" w:ascii="宋体" w:hAnsi="宋体" w:eastAsia="宋体"/>
        </w:rPr>
        <w:t>b</w:t>
      </w:r>
      <w:r>
        <w:rPr>
          <w:rFonts w:ascii="宋体" w:hAnsi="宋体" w:eastAsia="宋体"/>
        </w:rPr>
        <w:t>）</w:t>
      </w:r>
      <w:r>
        <w:rPr>
          <w:rFonts w:hint="eastAsia" w:ascii="宋体" w:hAnsi="宋体" w:eastAsia="宋体"/>
        </w:rPr>
        <w:t xml:space="preserve"> </w:t>
      </w:r>
      <w:r>
        <w:rPr>
          <w:rFonts w:ascii="宋体" w:hAnsi="宋体" w:eastAsia="宋体"/>
        </w:rPr>
        <w:t>可燃气集中供应点应设置泄漏报警装置。</w:t>
      </w:r>
    </w:p>
    <w:p w14:paraId="5FE99A60">
      <w:pPr>
        <w:spacing w:line="360" w:lineRule="auto"/>
        <w:rPr>
          <w:rFonts w:ascii="宋体" w:hAnsi="宋体" w:eastAsia="宋体"/>
        </w:rPr>
      </w:pPr>
      <w:r>
        <w:rPr>
          <w:rFonts w:ascii="宋体" w:hAnsi="宋体" w:eastAsia="宋体"/>
        </w:rPr>
        <w:t>8.5.3  声波吹灰系统安装应符合下列规定：</w:t>
      </w:r>
    </w:p>
    <w:p w14:paraId="2B45AF76">
      <w:pPr>
        <w:spacing w:line="360" w:lineRule="auto"/>
        <w:ind w:left="420" w:leftChars="200" w:firstLine="0" w:firstLineChars="0"/>
        <w:rPr>
          <w:rFonts w:hint="eastAsia" w:ascii="宋体" w:hAnsi="宋体" w:eastAsia="宋体"/>
          <w:lang w:eastAsia="zh-CN"/>
        </w:rPr>
      </w:pPr>
      <w:r>
        <w:rPr>
          <w:rFonts w:hint="eastAsia" w:ascii="宋体" w:hAnsi="宋体" w:eastAsia="宋体"/>
        </w:rPr>
        <w:t>a</w:t>
      </w:r>
      <w:r>
        <w:rPr>
          <w:rFonts w:ascii="宋体" w:hAnsi="宋体" w:eastAsia="宋体"/>
        </w:rPr>
        <w:t>）</w:t>
      </w:r>
      <w:r>
        <w:rPr>
          <w:rFonts w:hint="eastAsia" w:ascii="宋体" w:hAnsi="宋体" w:eastAsia="宋体"/>
        </w:rPr>
        <w:t xml:space="preserve"> 空气管路连接到发声装置之前，应进行吹扫；系统上的电磁阀、安全阀应经过校验并办理签证</w:t>
      </w:r>
      <w:r>
        <w:rPr>
          <w:rFonts w:hint="eastAsia" w:ascii="宋体" w:hAnsi="宋体" w:eastAsia="宋体"/>
          <w:lang w:eastAsia="zh-CN"/>
        </w:rPr>
        <w:t>。</w:t>
      </w:r>
    </w:p>
    <w:p w14:paraId="277774FB">
      <w:pPr>
        <w:spacing w:line="360" w:lineRule="auto"/>
        <w:ind w:firstLine="420" w:firstLineChars="200"/>
        <w:rPr>
          <w:rFonts w:ascii="宋体" w:hAnsi="宋体" w:eastAsia="宋体" w:cs="宋体"/>
          <w:spacing w:val="0"/>
          <w:sz w:val="21"/>
          <w:szCs w:val="21"/>
        </w:rPr>
      </w:pPr>
      <w:r>
        <w:rPr>
          <w:rFonts w:hint="eastAsia" w:ascii="宋体" w:hAnsi="宋体" w:eastAsia="宋体"/>
        </w:rPr>
        <w:t>b</w:t>
      </w:r>
      <w:r>
        <w:rPr>
          <w:rFonts w:ascii="宋体" w:hAnsi="宋体" w:eastAsia="宋体"/>
        </w:rPr>
        <w:t>）</w:t>
      </w:r>
      <w:r>
        <w:rPr>
          <w:rFonts w:hint="eastAsia" w:ascii="宋体" w:hAnsi="宋体" w:eastAsia="宋体"/>
        </w:rPr>
        <w:t xml:space="preserve"> </w:t>
      </w:r>
      <w:r>
        <w:rPr>
          <w:rFonts w:ascii="宋体" w:hAnsi="宋体" w:eastAsia="宋体"/>
        </w:rPr>
        <w:t>清理和检查发声器，应无碎屑、点蚀、切口或擦痕。</w:t>
      </w:r>
    </w:p>
    <w:p w14:paraId="064A56D7">
      <w:pPr>
        <w:pStyle w:val="4"/>
        <w:keepNext/>
        <w:keepLines/>
        <w:pageBreakBefore w:val="0"/>
        <w:widowControl/>
        <w:kinsoku w:val="0"/>
        <w:wordWrap/>
        <w:overflowPunct/>
        <w:topLinePunct w:val="0"/>
        <w:autoSpaceDE w:val="0"/>
        <w:autoSpaceDN w:val="0"/>
        <w:bidi w:val="0"/>
        <w:adjustRightInd w:val="0"/>
        <w:snapToGrid w:val="0"/>
        <w:spacing w:before="0" w:beforeLines="100" w:after="0" w:afterLines="100" w:line="360" w:lineRule="auto"/>
        <w:textAlignment w:val="baseline"/>
        <w:rPr>
          <w:rFonts w:hint="eastAsia" w:ascii="黑体" w:hAnsi="黑体" w:eastAsia="黑体" w:cs="黑体"/>
          <w:sz w:val="21"/>
          <w:szCs w:val="21"/>
        </w:rPr>
      </w:pPr>
      <w:bookmarkStart w:id="37" w:name="_Toc20446"/>
      <w:r>
        <w:rPr>
          <w:rFonts w:hint="eastAsia" w:ascii="黑体" w:hAnsi="黑体" w:eastAsia="黑体" w:cs="黑体"/>
          <w:sz w:val="21"/>
          <w:szCs w:val="21"/>
          <w:lang w:val="en-US" w:eastAsia="zh-CN"/>
        </w:rPr>
        <w:t>9  锅炉附属管道及附件</w:t>
      </w:r>
      <w:bookmarkEnd w:id="37"/>
    </w:p>
    <w:p w14:paraId="095BB250">
      <w:pPr>
        <w:pStyle w:val="4"/>
        <w:keepNext/>
        <w:keepLines/>
        <w:pageBreakBefore w:val="0"/>
        <w:widowControl/>
        <w:kinsoku w:val="0"/>
        <w:wordWrap/>
        <w:overflowPunct/>
        <w:topLinePunct w:val="0"/>
        <w:autoSpaceDE w:val="0"/>
        <w:autoSpaceDN w:val="0"/>
        <w:bidi w:val="0"/>
        <w:adjustRightInd w:val="0"/>
        <w:snapToGrid w:val="0"/>
        <w:spacing w:before="0" w:beforeLines="0" w:after="0" w:afterLines="0" w:line="360" w:lineRule="auto"/>
        <w:ind w:firstLine="420" w:firstLineChars="200"/>
        <w:textAlignment w:val="baseline"/>
        <w:rPr>
          <w:rFonts w:hint="eastAsia" w:ascii="宋体" w:hAnsi="宋体" w:cs="宋体"/>
          <w:b w:val="0"/>
          <w:bCs/>
          <w:sz w:val="21"/>
          <w:szCs w:val="21"/>
          <w:lang w:val="en-US" w:eastAsia="zh-CN"/>
        </w:rPr>
      </w:pPr>
      <w:r>
        <w:rPr>
          <w:rFonts w:hint="eastAsia" w:ascii="宋体" w:hAnsi="宋体" w:eastAsia="宋体" w:cs="宋体"/>
          <w:b w:val="0"/>
          <w:bCs/>
          <w:sz w:val="21"/>
          <w:szCs w:val="21"/>
          <w:lang w:val="en-US" w:eastAsia="zh-CN"/>
        </w:rPr>
        <w:t>本章适用于锅炉的排污、取样、加热、疏放水、排汽、减温水、启动系统、吹灰、水位计和安全阀等管道及附件的施工。</w:t>
      </w:r>
    </w:p>
    <w:p w14:paraId="71645C01">
      <w:pPr>
        <w:pStyle w:val="5"/>
        <w:bidi w:val="0"/>
        <w:rPr>
          <w:rFonts w:hint="eastAsia"/>
          <w:lang w:val="en-US" w:eastAsia="zh-CN"/>
        </w:rPr>
      </w:pPr>
      <w:r>
        <w:rPr>
          <w:rFonts w:hint="eastAsia"/>
          <w:lang w:val="en-US" w:eastAsia="zh-CN"/>
        </w:rPr>
        <w:t>9.1  一般规定</w:t>
      </w:r>
    </w:p>
    <w:p w14:paraId="24BE7BFD">
      <w:pPr>
        <w:pStyle w:val="4"/>
        <w:keepNext/>
        <w:keepLines/>
        <w:pageBreakBefore w:val="0"/>
        <w:widowControl/>
        <w:kinsoku w:val="0"/>
        <w:wordWrap/>
        <w:overflowPunct/>
        <w:topLinePunct w:val="0"/>
        <w:autoSpaceDE w:val="0"/>
        <w:autoSpaceDN w:val="0"/>
        <w:bidi w:val="0"/>
        <w:adjustRightInd w:val="0"/>
        <w:snapToGrid w:val="0"/>
        <w:spacing w:before="0" w:beforeLines="0" w:after="0" w:afterLines="0" w:line="360" w:lineRule="auto"/>
        <w:textAlignment w:val="baseline"/>
        <w:rPr>
          <w:rFonts w:hint="eastAsia" w:ascii="宋体" w:hAnsi="宋体" w:eastAsia="宋体" w:cs="宋体"/>
          <w:bCs w:val="0"/>
          <w:snapToGrid w:val="0"/>
          <w:color w:val="000000"/>
          <w:spacing w:val="0"/>
          <w:kern w:val="0"/>
          <w:sz w:val="21"/>
          <w:szCs w:val="21"/>
          <w:lang w:val="en-US" w:eastAsia="zh-CN" w:bidi="ar-SA"/>
        </w:rPr>
      </w:pPr>
      <w:r>
        <w:rPr>
          <w:rFonts w:hint="eastAsia" w:ascii="宋体" w:hAnsi="宋体" w:eastAsia="宋体" w:cs="宋体"/>
          <w:bCs w:val="0"/>
          <w:snapToGrid w:val="0"/>
          <w:color w:val="000000"/>
          <w:spacing w:val="0"/>
          <w:kern w:val="0"/>
          <w:sz w:val="21"/>
          <w:szCs w:val="21"/>
          <w:lang w:val="en-US" w:eastAsia="zh-CN" w:bidi="ar-SA"/>
        </w:rPr>
        <w:t>9.1.2  合金管道、管道附件及阀门在使用前应进行光谱复查，并作出材质标记。</w:t>
      </w:r>
    </w:p>
    <w:p w14:paraId="6B8929BA">
      <w:pPr>
        <w:pStyle w:val="4"/>
        <w:keepNext/>
        <w:keepLines/>
        <w:pageBreakBefore w:val="0"/>
        <w:widowControl/>
        <w:kinsoku w:val="0"/>
        <w:wordWrap/>
        <w:overflowPunct/>
        <w:topLinePunct w:val="0"/>
        <w:autoSpaceDE w:val="0"/>
        <w:autoSpaceDN w:val="0"/>
        <w:bidi w:val="0"/>
        <w:adjustRightInd w:val="0"/>
        <w:snapToGrid w:val="0"/>
        <w:spacing w:before="0" w:beforeLines="0" w:after="0" w:afterLines="0" w:line="360" w:lineRule="auto"/>
        <w:textAlignment w:val="baseline"/>
        <w:rPr>
          <w:rFonts w:hint="eastAsia" w:ascii="宋体" w:hAnsi="宋体" w:eastAsia="宋体" w:cs="宋体"/>
          <w:bCs w:val="0"/>
          <w:snapToGrid w:val="0"/>
          <w:color w:val="000000"/>
          <w:spacing w:val="0"/>
          <w:kern w:val="0"/>
          <w:sz w:val="21"/>
          <w:szCs w:val="21"/>
          <w:lang w:val="en-US" w:eastAsia="zh-CN" w:bidi="ar-SA"/>
        </w:rPr>
      </w:pPr>
      <w:r>
        <w:rPr>
          <w:rFonts w:hint="eastAsia" w:ascii="宋体" w:hAnsi="宋体" w:eastAsia="宋体" w:cs="宋体"/>
          <w:bCs w:val="0"/>
          <w:snapToGrid w:val="0"/>
          <w:color w:val="000000"/>
          <w:spacing w:val="0"/>
          <w:kern w:val="0"/>
          <w:sz w:val="21"/>
          <w:szCs w:val="21"/>
          <w:lang w:val="en-US" w:eastAsia="zh-CN" w:bidi="ar-SA"/>
        </w:rPr>
        <w:t>9.1.3  现场布置的小口径管道和支吊架应符合下列要求：</w:t>
      </w:r>
    </w:p>
    <w:p w14:paraId="7A0CA2F5">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ascii="宋体" w:hAnsi="宋体" w:eastAsia="宋体" w:cs="宋体"/>
          <w:sz w:val="21"/>
          <w:szCs w:val="21"/>
        </w:rPr>
      </w:pPr>
      <w:r>
        <w:rPr>
          <w:rFonts w:hint="eastAsia" w:ascii="宋体" w:hAnsi="宋体" w:eastAsia="宋体" w:cs="宋体"/>
          <w:sz w:val="21"/>
          <w:szCs w:val="21"/>
          <w:lang w:val="en-US" w:eastAsia="zh-CN"/>
        </w:rPr>
        <w:t>a）</w:t>
      </w:r>
      <w:r>
        <w:rPr>
          <w:rFonts w:ascii="宋体" w:hAnsi="宋体" w:eastAsia="宋体" w:cs="宋体"/>
          <w:sz w:val="21"/>
          <w:szCs w:val="21"/>
        </w:rPr>
        <w:t xml:space="preserve"> 管道布置宜有二次设计，走向合理便捷</w:t>
      </w:r>
      <w:r>
        <w:rPr>
          <w:rFonts w:hint="eastAsia" w:ascii="宋体" w:hAnsi="宋体" w:eastAsia="宋体" w:cs="宋体"/>
          <w:sz w:val="21"/>
          <w:szCs w:val="21"/>
          <w:lang w:eastAsia="zh-CN"/>
        </w:rPr>
        <w:t>，</w:t>
      </w:r>
      <w:r>
        <w:rPr>
          <w:rFonts w:ascii="宋体" w:hAnsi="宋体" w:eastAsia="宋体" w:cs="宋体"/>
          <w:sz w:val="21"/>
          <w:szCs w:val="21"/>
        </w:rPr>
        <w:t>疏水坡度应不小于0.2%</w:t>
      </w:r>
      <w:r>
        <w:rPr>
          <w:rFonts w:hint="eastAsia" w:ascii="宋体" w:hAnsi="宋体" w:eastAsia="宋体" w:cs="宋体"/>
          <w:sz w:val="21"/>
          <w:szCs w:val="21"/>
          <w:lang w:eastAsia="zh-CN"/>
        </w:rPr>
        <w:t>，</w:t>
      </w:r>
      <w:r>
        <w:rPr>
          <w:rFonts w:ascii="宋体" w:hAnsi="宋体" w:eastAsia="宋体" w:cs="宋体"/>
          <w:sz w:val="21"/>
          <w:szCs w:val="21"/>
        </w:rPr>
        <w:t>膨胀补偿应满足管系膨胀要求。</w:t>
      </w:r>
    </w:p>
    <w:p w14:paraId="5343248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jc w:val="left"/>
        <w:textAlignment w:val="baseline"/>
        <w:outlineLvl w:val="9"/>
        <w:rPr>
          <w:rFonts w:hint="eastAsia" w:ascii="宋体" w:hAnsi="宋体" w:eastAsia="宋体" w:cs="宋体"/>
          <w:sz w:val="21"/>
          <w:szCs w:val="21"/>
          <w:lang w:eastAsia="zh-CN"/>
        </w:rPr>
      </w:pPr>
      <w:r>
        <w:rPr>
          <w:rFonts w:hint="eastAsia" w:ascii="宋体" w:hAnsi="宋体" w:eastAsia="宋体" w:cs="宋体"/>
          <w:sz w:val="21"/>
          <w:szCs w:val="21"/>
          <w:lang w:val="en-US" w:eastAsia="zh-CN"/>
        </w:rPr>
        <w:t xml:space="preserve">b） </w:t>
      </w:r>
      <w:r>
        <w:rPr>
          <w:rFonts w:ascii="宋体" w:hAnsi="宋体" w:eastAsia="宋体" w:cs="宋体"/>
          <w:sz w:val="21"/>
          <w:szCs w:val="21"/>
        </w:rPr>
        <w:t>支吊架应布置合理、安装牢固，管系膨胀自由</w:t>
      </w:r>
      <w:r>
        <w:rPr>
          <w:rFonts w:hint="eastAsia" w:ascii="宋体" w:hAnsi="宋体" w:eastAsia="宋体" w:cs="宋体"/>
          <w:sz w:val="21"/>
          <w:szCs w:val="21"/>
          <w:lang w:eastAsia="zh-CN"/>
        </w:rPr>
        <w:t>。</w:t>
      </w:r>
    </w:p>
    <w:p w14:paraId="11FCAE64">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ascii="宋体" w:hAnsi="宋体" w:eastAsia="宋体" w:cs="宋体"/>
          <w:sz w:val="21"/>
          <w:szCs w:val="21"/>
        </w:rPr>
      </w:pPr>
      <w:r>
        <w:rPr>
          <w:rFonts w:hint="eastAsia" w:ascii="宋体" w:hAnsi="宋体" w:eastAsia="宋体" w:cs="宋体"/>
          <w:sz w:val="21"/>
          <w:szCs w:val="21"/>
          <w:lang w:val="en-US" w:eastAsia="zh-CN"/>
        </w:rPr>
        <w:t>c）</w:t>
      </w:r>
      <w:r>
        <w:rPr>
          <w:rFonts w:ascii="宋体" w:hAnsi="宋体" w:eastAsia="宋体" w:cs="宋体"/>
          <w:sz w:val="21"/>
          <w:szCs w:val="21"/>
        </w:rPr>
        <w:t xml:space="preserve"> 阀门安装应注意介质流向，阀门和传动装置的安装位置应尽量集中并便于操作和检修。</w:t>
      </w:r>
    </w:p>
    <w:p w14:paraId="350F4C08">
      <w:pPr>
        <w:pStyle w:val="4"/>
        <w:keepNext/>
        <w:keepLines/>
        <w:pageBreakBefore w:val="0"/>
        <w:widowControl/>
        <w:kinsoku w:val="0"/>
        <w:wordWrap/>
        <w:overflowPunct/>
        <w:topLinePunct w:val="0"/>
        <w:autoSpaceDE w:val="0"/>
        <w:autoSpaceDN w:val="0"/>
        <w:bidi w:val="0"/>
        <w:adjustRightInd w:val="0"/>
        <w:snapToGrid w:val="0"/>
        <w:spacing w:before="0" w:beforeLines="0" w:after="0" w:afterLines="0" w:line="360" w:lineRule="auto"/>
        <w:textAlignment w:val="baseline"/>
        <w:rPr>
          <w:rFonts w:hint="eastAsia" w:ascii="宋体" w:hAnsi="宋体" w:eastAsia="宋体" w:cs="宋体"/>
          <w:bCs w:val="0"/>
          <w:snapToGrid w:val="0"/>
          <w:color w:val="000000"/>
          <w:spacing w:val="0"/>
          <w:kern w:val="0"/>
          <w:sz w:val="21"/>
          <w:szCs w:val="21"/>
          <w:lang w:val="en-US" w:eastAsia="zh-CN" w:bidi="ar-SA"/>
        </w:rPr>
      </w:pPr>
      <w:r>
        <w:rPr>
          <w:rFonts w:hint="eastAsia" w:ascii="宋体" w:hAnsi="宋体" w:eastAsia="宋体" w:cs="宋体"/>
          <w:bCs w:val="0"/>
          <w:snapToGrid w:val="0"/>
          <w:color w:val="000000"/>
          <w:spacing w:val="0"/>
          <w:kern w:val="0"/>
          <w:sz w:val="21"/>
          <w:szCs w:val="21"/>
          <w:lang w:val="en-US" w:eastAsia="zh-CN" w:bidi="ar-SA"/>
        </w:rPr>
        <w:t>9.1.4  设计有调节阀、流量计等节流设备的管道，节流设备应在管道化学清洗、冲洗、吹扫后安装。</w:t>
      </w:r>
    </w:p>
    <w:p w14:paraId="490A6342">
      <w:pPr>
        <w:pStyle w:val="4"/>
        <w:keepNext/>
        <w:keepLines/>
        <w:pageBreakBefore w:val="0"/>
        <w:widowControl/>
        <w:kinsoku w:val="0"/>
        <w:wordWrap/>
        <w:overflowPunct/>
        <w:topLinePunct w:val="0"/>
        <w:autoSpaceDE w:val="0"/>
        <w:autoSpaceDN w:val="0"/>
        <w:bidi w:val="0"/>
        <w:adjustRightInd w:val="0"/>
        <w:snapToGrid w:val="0"/>
        <w:spacing w:before="0" w:beforeLines="50" w:after="0" w:afterLines="50" w:line="360" w:lineRule="auto"/>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9.2  锅炉附属管道</w:t>
      </w:r>
    </w:p>
    <w:p w14:paraId="1BB99AAF">
      <w:pPr>
        <w:pStyle w:val="4"/>
        <w:keepNext/>
        <w:keepLines/>
        <w:pageBreakBefore w:val="0"/>
        <w:widowControl/>
        <w:kinsoku w:val="0"/>
        <w:wordWrap/>
        <w:overflowPunct/>
        <w:topLinePunct w:val="0"/>
        <w:autoSpaceDE w:val="0"/>
        <w:autoSpaceDN w:val="0"/>
        <w:bidi w:val="0"/>
        <w:adjustRightInd w:val="0"/>
        <w:snapToGrid w:val="0"/>
        <w:spacing w:before="0" w:beforeLines="0" w:after="0" w:afterLines="0" w:line="360" w:lineRule="auto"/>
        <w:textAlignment w:val="baseline"/>
        <w:rPr>
          <w:rFonts w:hint="eastAsia" w:ascii="宋体" w:hAnsi="宋体" w:eastAsia="宋体" w:cs="宋体"/>
          <w:bCs w:val="0"/>
          <w:snapToGrid w:val="0"/>
          <w:color w:val="000000"/>
          <w:spacing w:val="0"/>
          <w:kern w:val="0"/>
          <w:sz w:val="21"/>
          <w:szCs w:val="21"/>
          <w:lang w:val="en-US" w:eastAsia="zh-CN" w:bidi="ar-SA"/>
        </w:rPr>
      </w:pPr>
      <w:r>
        <w:rPr>
          <w:rFonts w:hint="eastAsia" w:ascii="宋体" w:hAnsi="宋体" w:eastAsia="宋体" w:cs="宋体"/>
          <w:bCs w:val="0"/>
          <w:snapToGrid w:val="0"/>
          <w:color w:val="000000"/>
          <w:spacing w:val="0"/>
          <w:kern w:val="0"/>
          <w:sz w:val="21"/>
          <w:szCs w:val="21"/>
          <w:lang w:val="en-US" w:eastAsia="zh-CN" w:bidi="ar-SA"/>
        </w:rPr>
        <w:t>9.2.1  锅炉排污、疏放水等管道安装应符合下列要求：</w:t>
      </w:r>
    </w:p>
    <w:p w14:paraId="54AC838B">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384" w:firstLineChars="200"/>
        <w:jc w:val="left"/>
        <w:textAlignment w:val="baseline"/>
        <w:outlineLvl w:val="9"/>
        <w:rPr>
          <w:rFonts w:ascii="宋体" w:hAnsi="宋体" w:eastAsia="宋体" w:cs="宋体"/>
          <w:sz w:val="21"/>
          <w:szCs w:val="21"/>
        </w:rPr>
      </w:pPr>
      <w:r>
        <w:rPr>
          <w:rFonts w:hint="eastAsia" w:ascii="宋体" w:hAnsi="宋体" w:eastAsia="宋体" w:cs="宋体"/>
          <w:spacing w:val="-9"/>
          <w:sz w:val="21"/>
          <w:szCs w:val="21"/>
          <w:lang w:val="en-US" w:eastAsia="zh-CN"/>
        </w:rPr>
        <w:t>a）</w:t>
      </w:r>
      <w:r>
        <w:rPr>
          <w:rFonts w:ascii="宋体" w:hAnsi="宋体" w:eastAsia="宋体" w:cs="宋体"/>
          <w:spacing w:val="-9"/>
          <w:sz w:val="21"/>
          <w:szCs w:val="21"/>
        </w:rPr>
        <w:t xml:space="preserve"> 管道能自由补偿且不妨碍汽包、</w:t>
      </w:r>
      <w:r>
        <w:rPr>
          <w:rFonts w:hint="eastAsia" w:ascii="宋体" w:hAnsi="宋体" w:eastAsia="宋体" w:cs="宋体"/>
          <w:spacing w:val="-9"/>
          <w:sz w:val="21"/>
          <w:szCs w:val="21"/>
          <w:lang w:eastAsia="zh-CN"/>
        </w:rPr>
        <w:t>集箱</w:t>
      </w:r>
      <w:r>
        <w:rPr>
          <w:rFonts w:ascii="宋体" w:hAnsi="宋体" w:eastAsia="宋体" w:cs="宋体"/>
          <w:spacing w:val="-9"/>
          <w:sz w:val="21"/>
          <w:szCs w:val="21"/>
        </w:rPr>
        <w:t>和管系的膨胀。</w:t>
      </w:r>
    </w:p>
    <w:p w14:paraId="224A702A">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384" w:firstLineChars="200"/>
        <w:jc w:val="left"/>
        <w:textAlignment w:val="baseline"/>
        <w:outlineLvl w:val="9"/>
        <w:rPr>
          <w:rFonts w:ascii="宋体" w:hAnsi="宋体" w:eastAsia="宋体" w:cs="宋体"/>
          <w:sz w:val="21"/>
          <w:szCs w:val="21"/>
        </w:rPr>
      </w:pPr>
      <w:r>
        <w:rPr>
          <w:rFonts w:hint="eastAsia" w:ascii="宋体" w:hAnsi="宋体" w:eastAsia="宋体" w:cs="宋体"/>
          <w:spacing w:val="-9"/>
          <w:sz w:val="21"/>
          <w:szCs w:val="21"/>
          <w:lang w:val="en-US" w:eastAsia="zh-CN"/>
        </w:rPr>
        <w:t>b）</w:t>
      </w:r>
      <w:r>
        <w:rPr>
          <w:rFonts w:ascii="宋体" w:hAnsi="宋体" w:eastAsia="宋体" w:cs="宋体"/>
          <w:spacing w:val="-8"/>
          <w:sz w:val="21"/>
          <w:szCs w:val="21"/>
        </w:rPr>
        <w:t xml:space="preserve"> 不同压力、介质的排污、疏放水管不应接入同</w:t>
      </w:r>
      <w:r>
        <w:rPr>
          <w:rFonts w:ascii="宋体" w:hAnsi="宋体" w:eastAsia="宋体" w:cs="宋体"/>
          <w:spacing w:val="-9"/>
          <w:sz w:val="21"/>
          <w:szCs w:val="21"/>
        </w:rPr>
        <w:t>一母管。</w:t>
      </w:r>
    </w:p>
    <w:p w14:paraId="4D99723E">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384" w:firstLineChars="200"/>
        <w:jc w:val="left"/>
        <w:textAlignment w:val="baseline"/>
        <w:outlineLvl w:val="9"/>
        <w:rPr>
          <w:rFonts w:ascii="宋体" w:hAnsi="宋体" w:eastAsia="宋体" w:cs="宋体"/>
          <w:sz w:val="21"/>
          <w:szCs w:val="21"/>
        </w:rPr>
      </w:pPr>
      <w:r>
        <w:rPr>
          <w:rFonts w:hint="eastAsia" w:ascii="宋体" w:hAnsi="宋体" w:eastAsia="宋体" w:cs="宋体"/>
          <w:spacing w:val="-9"/>
          <w:sz w:val="21"/>
          <w:szCs w:val="21"/>
          <w:lang w:val="en-US" w:eastAsia="zh-CN"/>
        </w:rPr>
        <w:t>c）</w:t>
      </w:r>
      <w:r>
        <w:rPr>
          <w:rFonts w:ascii="宋体" w:hAnsi="宋体" w:eastAsia="宋体" w:cs="宋体"/>
          <w:spacing w:val="-5"/>
          <w:sz w:val="21"/>
          <w:szCs w:val="21"/>
        </w:rPr>
        <w:t xml:space="preserve"> 锅炉定期排污管应在水冷壁</w:t>
      </w:r>
      <w:r>
        <w:rPr>
          <w:rFonts w:hint="eastAsia" w:ascii="宋体" w:hAnsi="宋体" w:eastAsia="宋体" w:cs="宋体"/>
          <w:spacing w:val="-5"/>
          <w:sz w:val="21"/>
          <w:szCs w:val="21"/>
          <w:lang w:eastAsia="zh-CN"/>
        </w:rPr>
        <w:t>集箱</w:t>
      </w:r>
      <w:r>
        <w:rPr>
          <w:rFonts w:ascii="宋体" w:hAnsi="宋体" w:eastAsia="宋体" w:cs="宋体"/>
          <w:spacing w:val="-5"/>
          <w:sz w:val="21"/>
          <w:szCs w:val="21"/>
        </w:rPr>
        <w:t>与汽包内部清理验收合</w:t>
      </w:r>
      <w:r>
        <w:rPr>
          <w:rFonts w:ascii="宋体" w:hAnsi="宋体" w:eastAsia="宋体" w:cs="宋体"/>
          <w:spacing w:val="-7"/>
          <w:sz w:val="21"/>
          <w:szCs w:val="21"/>
        </w:rPr>
        <w:t>格后连接。</w:t>
      </w:r>
    </w:p>
    <w:p w14:paraId="04F3D869">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384" w:firstLineChars="200"/>
        <w:jc w:val="left"/>
        <w:textAlignment w:val="baseline"/>
        <w:outlineLvl w:val="9"/>
        <w:rPr>
          <w:rFonts w:ascii="宋体" w:hAnsi="宋体" w:eastAsia="宋体" w:cs="宋体"/>
          <w:spacing w:val="-5"/>
          <w:sz w:val="21"/>
          <w:szCs w:val="21"/>
        </w:rPr>
      </w:pPr>
      <w:r>
        <w:rPr>
          <w:rFonts w:hint="eastAsia" w:ascii="宋体" w:hAnsi="宋体" w:eastAsia="宋体" w:cs="宋体"/>
          <w:spacing w:val="-9"/>
          <w:sz w:val="21"/>
          <w:szCs w:val="21"/>
          <w:lang w:val="en-US" w:eastAsia="zh-CN"/>
        </w:rPr>
        <w:t xml:space="preserve">d） </w:t>
      </w:r>
      <w:r>
        <w:rPr>
          <w:rFonts w:ascii="宋体" w:hAnsi="宋体" w:eastAsia="宋体" w:cs="宋体"/>
          <w:spacing w:val="3"/>
          <w:sz w:val="21"/>
          <w:szCs w:val="21"/>
        </w:rPr>
        <w:t>运行中可能形成闭路的疏放水管压力等级的选取应与所</w:t>
      </w:r>
      <w:r>
        <w:rPr>
          <w:rFonts w:ascii="宋体" w:hAnsi="宋体" w:eastAsia="宋体" w:cs="宋体"/>
          <w:spacing w:val="-5"/>
          <w:sz w:val="21"/>
          <w:szCs w:val="21"/>
        </w:rPr>
        <w:t>连接的管道相同。</w:t>
      </w:r>
    </w:p>
    <w:p w14:paraId="06C075E9">
      <w:pPr>
        <w:pStyle w:val="4"/>
        <w:keepNext/>
        <w:keepLines/>
        <w:pageBreakBefore w:val="0"/>
        <w:widowControl/>
        <w:kinsoku w:val="0"/>
        <w:wordWrap/>
        <w:overflowPunct/>
        <w:topLinePunct w:val="0"/>
        <w:autoSpaceDE w:val="0"/>
        <w:autoSpaceDN w:val="0"/>
        <w:bidi w:val="0"/>
        <w:adjustRightInd w:val="0"/>
        <w:snapToGrid w:val="0"/>
        <w:spacing w:beforeLines="0" w:afterLines="0" w:line="360" w:lineRule="auto"/>
        <w:jc w:val="both"/>
        <w:textAlignment w:val="baseline"/>
        <w:rPr>
          <w:rFonts w:hint="eastAsia" w:ascii="宋体" w:hAnsi="宋体" w:eastAsia="宋体" w:cs="宋体"/>
          <w:bCs w:val="0"/>
          <w:snapToGrid w:val="0"/>
          <w:color w:val="000000"/>
          <w:spacing w:val="0"/>
          <w:kern w:val="0"/>
          <w:sz w:val="21"/>
          <w:szCs w:val="21"/>
          <w:lang w:val="en-US" w:eastAsia="zh-CN" w:bidi="ar-SA"/>
        </w:rPr>
      </w:pPr>
      <w:r>
        <w:rPr>
          <w:rFonts w:hint="eastAsia" w:ascii="宋体" w:hAnsi="宋体" w:eastAsia="宋体" w:cs="宋体"/>
          <w:bCs w:val="0"/>
          <w:snapToGrid w:val="0"/>
          <w:color w:val="000000"/>
          <w:spacing w:val="0"/>
          <w:kern w:val="0"/>
          <w:sz w:val="21"/>
          <w:szCs w:val="21"/>
          <w:lang w:val="en-US" w:eastAsia="zh-CN" w:bidi="ar-SA"/>
        </w:rPr>
        <w:t>9.2.2  汽水取样管、加药管安装应有足够的热补偿，保持管束走向整齐，固定支架设置合理。</w:t>
      </w:r>
    </w:p>
    <w:p w14:paraId="455CE879">
      <w:pPr>
        <w:pageBreakBefore w:val="0"/>
        <w:widowControl/>
        <w:wordWrap/>
        <w:overflowPunct/>
        <w:topLinePunct w:val="0"/>
        <w:bidi w:val="0"/>
        <w:spacing w:line="360" w:lineRule="auto"/>
        <w:jc w:val="both"/>
        <w:rPr>
          <w:rFonts w:hint="eastAsia"/>
          <w:lang w:val="en-US" w:eastAsia="zh-CN"/>
        </w:rPr>
      </w:pPr>
      <w:r>
        <w:rPr>
          <w:rFonts w:hint="eastAsia" w:ascii="宋体" w:hAnsi="宋体" w:eastAsia="宋体" w:cs="宋体"/>
          <w:bCs w:val="0"/>
          <w:snapToGrid w:val="0"/>
          <w:color w:val="000000"/>
          <w:spacing w:val="0"/>
          <w:kern w:val="0"/>
          <w:sz w:val="21"/>
          <w:szCs w:val="21"/>
          <w:lang w:val="en-US" w:eastAsia="zh-CN" w:bidi="ar-SA"/>
        </w:rPr>
        <w:t>9.2.3  排汽管安装时应留有膨胀间隙，阀门位置应便于操作，支吊架应牢固稳定，安全阀</w:t>
      </w:r>
    </w:p>
    <w:p w14:paraId="37714585">
      <w:pPr>
        <w:pStyle w:val="2"/>
        <w:pageBreakBefore w:val="0"/>
        <w:widowControl/>
        <w:wordWrap/>
        <w:overflowPunct/>
        <w:topLinePunct w:val="0"/>
        <w:bidi w:val="0"/>
        <w:spacing w:after="0" w:line="360" w:lineRule="auto"/>
        <w:ind w:left="0" w:leftChars="0" w:firstLine="0" w:firstLineChars="0"/>
        <w:jc w:val="both"/>
      </w:pPr>
      <w:r>
        <w:rPr>
          <w:rFonts w:hint="eastAsia" w:ascii="宋体" w:hAnsi="宋体" w:eastAsia="宋体" w:cs="宋体"/>
          <w:bCs w:val="0"/>
          <w:snapToGrid w:val="0"/>
          <w:color w:val="000000"/>
          <w:spacing w:val="0"/>
          <w:kern w:val="0"/>
          <w:sz w:val="21"/>
          <w:szCs w:val="21"/>
          <w:lang w:val="en-US" w:eastAsia="zh-CN" w:bidi="ar-SA"/>
        </w:rPr>
        <w:t>排汽管的荷载不得作用在阀体或主管道上。</w:t>
      </w:r>
    </w:p>
    <w:p w14:paraId="314DAC67">
      <w:pPr>
        <w:pStyle w:val="4"/>
        <w:keepNext/>
        <w:keepLines/>
        <w:pageBreakBefore w:val="0"/>
        <w:widowControl/>
        <w:kinsoku w:val="0"/>
        <w:wordWrap/>
        <w:overflowPunct/>
        <w:topLinePunct w:val="0"/>
        <w:autoSpaceDE w:val="0"/>
        <w:autoSpaceDN w:val="0"/>
        <w:bidi w:val="0"/>
        <w:adjustRightInd w:val="0"/>
        <w:snapToGrid w:val="0"/>
        <w:spacing w:before="0" w:beforeLines="0" w:after="0" w:afterLines="0" w:line="360" w:lineRule="auto"/>
        <w:textAlignment w:val="baseline"/>
        <w:rPr>
          <w:rFonts w:hint="eastAsia" w:ascii="宋体" w:hAnsi="宋体" w:eastAsia="宋体" w:cs="宋体"/>
          <w:bCs w:val="0"/>
          <w:snapToGrid w:val="0"/>
          <w:color w:val="000000"/>
          <w:spacing w:val="0"/>
          <w:kern w:val="0"/>
          <w:sz w:val="21"/>
          <w:szCs w:val="21"/>
          <w:lang w:val="en-US" w:eastAsia="zh-CN" w:bidi="ar-SA"/>
        </w:rPr>
      </w:pPr>
      <w:r>
        <w:rPr>
          <w:rFonts w:hint="eastAsia" w:ascii="宋体" w:hAnsi="宋体" w:eastAsia="宋体" w:cs="宋体"/>
          <w:bCs w:val="0"/>
          <w:snapToGrid w:val="0"/>
          <w:color w:val="000000"/>
          <w:spacing w:val="0"/>
          <w:kern w:val="0"/>
          <w:sz w:val="21"/>
          <w:szCs w:val="21"/>
          <w:lang w:val="en-US" w:eastAsia="zh-CN" w:bidi="ar-SA"/>
        </w:rPr>
        <w:t>9.2.4  减温水管道及阀门应布置合理、膨胀顺畅，系统投用前应进行水冲洗或蒸汽吹扫。</w:t>
      </w:r>
    </w:p>
    <w:p w14:paraId="3C2E4B25">
      <w:pPr>
        <w:pStyle w:val="5"/>
        <w:keepNext/>
        <w:keepLines/>
        <w:pageBreakBefore w:val="0"/>
        <w:widowControl w:val="0"/>
        <w:kinsoku/>
        <w:wordWrap/>
        <w:overflowPunct/>
        <w:topLinePunct w:val="0"/>
        <w:autoSpaceDE/>
        <w:autoSpaceDN/>
        <w:bidi w:val="0"/>
        <w:adjustRightInd/>
        <w:snapToGrid/>
        <w:spacing w:before="0" w:beforeLines="50" w:after="0" w:afterLines="50" w:line="360" w:lineRule="auto"/>
        <w:textAlignment w:val="auto"/>
        <w:rPr>
          <w:rFonts w:hint="eastAsia" w:ascii="黑体" w:hAnsi="黑体" w:eastAsia="黑体" w:cs="黑体"/>
          <w:lang w:val="en-US" w:eastAsia="zh-CN"/>
        </w:rPr>
      </w:pPr>
      <w:r>
        <w:rPr>
          <w:rFonts w:hint="eastAsia" w:ascii="黑体" w:hAnsi="黑体" w:eastAsia="黑体" w:cs="黑体"/>
          <w:lang w:val="en-US" w:eastAsia="zh-CN"/>
        </w:rPr>
        <w:t>9.</w:t>
      </w:r>
      <w:r>
        <w:rPr>
          <w:rFonts w:hint="eastAsia" w:cs="黑体"/>
          <w:lang w:val="en-US" w:eastAsia="zh-CN"/>
        </w:rPr>
        <w:t>3</w:t>
      </w:r>
      <w:r>
        <w:rPr>
          <w:rFonts w:hint="eastAsia" w:ascii="黑体" w:hAnsi="黑体" w:eastAsia="黑体" w:cs="黑体"/>
          <w:lang w:val="en-US" w:eastAsia="zh-CN"/>
        </w:rPr>
        <w:t xml:space="preserve">  安全阀</w:t>
      </w:r>
    </w:p>
    <w:p w14:paraId="39BA31E8">
      <w:pPr>
        <w:pStyle w:val="4"/>
        <w:keepNext/>
        <w:keepLines/>
        <w:pageBreakBefore w:val="0"/>
        <w:widowControl/>
        <w:kinsoku w:val="0"/>
        <w:wordWrap/>
        <w:overflowPunct/>
        <w:topLinePunct w:val="0"/>
        <w:autoSpaceDE w:val="0"/>
        <w:autoSpaceDN w:val="0"/>
        <w:bidi w:val="0"/>
        <w:adjustRightInd w:val="0"/>
        <w:snapToGrid w:val="0"/>
        <w:spacing w:before="0" w:beforeLines="0" w:after="0" w:afterLines="0" w:line="360" w:lineRule="auto"/>
        <w:textAlignment w:val="baseline"/>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9.3.1  锅炉安全阀应有厂家合格证和检验报告。</w:t>
      </w:r>
    </w:p>
    <w:p w14:paraId="15B8703D">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9.3.2  锅炉安全阀及附件应包装完好，设备无破损，规格数量齐全；阀门的焊接坡口应符合设计要求。</w:t>
      </w:r>
    </w:p>
    <w:p w14:paraId="3D3BE17F">
      <w:pPr>
        <w:pStyle w:val="4"/>
        <w:keepNext/>
        <w:keepLines/>
        <w:pageBreakBefore w:val="0"/>
        <w:widowControl/>
        <w:kinsoku w:val="0"/>
        <w:wordWrap/>
        <w:overflowPunct/>
        <w:topLinePunct w:val="0"/>
        <w:autoSpaceDE w:val="0"/>
        <w:autoSpaceDN w:val="0"/>
        <w:bidi w:val="0"/>
        <w:adjustRightInd w:val="0"/>
        <w:snapToGrid w:val="0"/>
        <w:spacing w:beforeLines="0" w:afterLines="0" w:line="360" w:lineRule="auto"/>
        <w:jc w:val="both"/>
        <w:textAlignment w:val="baseline"/>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9.3.3  锅炉安全阀除设备技术文件有特殊规定外，弹簧组件不宜在现场解体；各部件的材质应符合设备技术文件要求；密封面应接合良好，严密不漏。</w:t>
      </w:r>
    </w:p>
    <w:p w14:paraId="55D9904E">
      <w:pPr>
        <w:pStyle w:val="2"/>
        <w:rPr>
          <w:rFonts w:hint="eastAsia"/>
          <w:lang w:val="en-US" w:eastAsia="zh-CN"/>
        </w:rPr>
      </w:pPr>
    </w:p>
    <w:p w14:paraId="3F74FFAC">
      <w:pPr>
        <w:pStyle w:val="4"/>
        <w:keepNext/>
        <w:keepLines/>
        <w:pageBreakBefore w:val="0"/>
        <w:widowControl/>
        <w:kinsoku w:val="0"/>
        <w:wordWrap/>
        <w:overflowPunct/>
        <w:topLinePunct w:val="0"/>
        <w:autoSpaceDE w:val="0"/>
        <w:autoSpaceDN w:val="0"/>
        <w:bidi w:val="0"/>
        <w:adjustRightInd w:val="0"/>
        <w:snapToGrid w:val="0"/>
        <w:spacing w:beforeLines="0" w:afterLines="0" w:line="360" w:lineRule="auto"/>
        <w:jc w:val="both"/>
        <w:textAlignment w:val="baseline"/>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9.3.4  锅炉安全阀应铅直安装，并应装设通室外的排汽管，排汽疏水应可靠接入无压疏水系统。</w:t>
      </w:r>
    </w:p>
    <w:p w14:paraId="511101F2">
      <w:pPr>
        <w:keepNext w:val="0"/>
        <w:keepLines w:val="0"/>
        <w:pageBreakBefore w:val="0"/>
        <w:widowControl/>
        <w:wordWrap/>
        <w:overflowPunct/>
        <w:topLinePunct w:val="0"/>
        <w:bidi w:val="0"/>
        <w:spacing w:line="360" w:lineRule="auto"/>
        <w:jc w:val="both"/>
        <w:rPr>
          <w:rFonts w:hint="default"/>
          <w:lang w:val="en-US" w:eastAsia="zh-CN"/>
        </w:rPr>
      </w:pPr>
      <w:r>
        <w:rPr>
          <w:rFonts w:hint="eastAsia" w:ascii="宋体" w:hAnsi="宋体" w:eastAsia="宋体" w:cs="宋体"/>
          <w:b w:val="0"/>
          <w:bCs/>
          <w:sz w:val="21"/>
          <w:szCs w:val="21"/>
          <w:lang w:val="en-US" w:eastAsia="zh-CN"/>
        </w:rPr>
        <w:t>9.3.5  安全阀排汽管及附件不得阻碍锅筒、集箱及管道的膨胀，不得影响安全阀动作。</w:t>
      </w:r>
    </w:p>
    <w:p w14:paraId="2308C52E">
      <w:pPr>
        <w:pStyle w:val="2"/>
        <w:keepNext w:val="0"/>
        <w:keepLines w:val="0"/>
        <w:pageBreakBefore w:val="0"/>
        <w:widowControl/>
        <w:wordWrap/>
        <w:overflowPunct/>
        <w:topLinePunct w:val="0"/>
        <w:bidi w:val="0"/>
        <w:spacing w:after="0" w:line="360" w:lineRule="auto"/>
        <w:ind w:left="0" w:leftChars="0" w:firstLine="0" w:firstLineChars="0"/>
        <w:jc w:val="both"/>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9.</w:t>
      </w:r>
      <w:r>
        <w:rPr>
          <w:rFonts w:hint="eastAsia" w:ascii="宋体" w:hAnsi="宋体" w:cs="宋体"/>
          <w:b w:val="0"/>
          <w:bCs/>
          <w:sz w:val="21"/>
          <w:szCs w:val="21"/>
          <w:lang w:val="en-US" w:eastAsia="zh-CN"/>
        </w:rPr>
        <w:t>3</w:t>
      </w:r>
      <w:r>
        <w:rPr>
          <w:rFonts w:hint="eastAsia" w:ascii="宋体" w:hAnsi="宋体" w:eastAsia="宋体" w:cs="宋体"/>
          <w:b w:val="0"/>
          <w:bCs/>
          <w:sz w:val="21"/>
          <w:szCs w:val="21"/>
          <w:lang w:val="en-US" w:eastAsia="zh-CN"/>
        </w:rPr>
        <w:t>.</w:t>
      </w:r>
      <w:r>
        <w:rPr>
          <w:rFonts w:hint="eastAsia" w:ascii="宋体" w:hAnsi="宋体" w:cs="宋体"/>
          <w:b w:val="0"/>
          <w:bCs/>
          <w:sz w:val="21"/>
          <w:szCs w:val="21"/>
          <w:lang w:val="en-US" w:eastAsia="zh-CN"/>
        </w:rPr>
        <w:t>6</w:t>
      </w:r>
      <w:r>
        <w:rPr>
          <w:rFonts w:hint="eastAsia" w:ascii="宋体" w:hAnsi="宋体" w:eastAsia="宋体" w:cs="宋体"/>
          <w:b w:val="0"/>
          <w:bCs/>
          <w:sz w:val="21"/>
          <w:szCs w:val="21"/>
          <w:lang w:val="en-US" w:eastAsia="zh-CN"/>
        </w:rPr>
        <w:t xml:space="preserve">  寒冷地区安装安全阀时，安全阀阀体、管道及消声器应采取有效防冻措施。</w:t>
      </w:r>
    </w:p>
    <w:p w14:paraId="6C30EEC2">
      <w:pPr>
        <w:pStyle w:val="2"/>
        <w:keepNext w:val="0"/>
        <w:keepLines w:val="0"/>
        <w:pageBreakBefore w:val="0"/>
        <w:widowControl/>
        <w:wordWrap/>
        <w:overflowPunct/>
        <w:topLinePunct w:val="0"/>
        <w:bidi w:val="0"/>
        <w:spacing w:after="0" w:line="360" w:lineRule="auto"/>
        <w:ind w:left="0" w:leftChars="0" w:firstLine="0" w:firstLineChars="0"/>
        <w:jc w:val="both"/>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9.</w:t>
      </w:r>
      <w:r>
        <w:rPr>
          <w:rFonts w:hint="eastAsia" w:ascii="宋体" w:hAnsi="宋体" w:cs="宋体"/>
          <w:b w:val="0"/>
          <w:bCs/>
          <w:sz w:val="21"/>
          <w:szCs w:val="21"/>
          <w:lang w:val="en-US" w:eastAsia="zh-CN"/>
        </w:rPr>
        <w:t>3</w:t>
      </w:r>
      <w:r>
        <w:rPr>
          <w:rFonts w:hint="eastAsia" w:ascii="宋体" w:hAnsi="宋体" w:eastAsia="宋体" w:cs="宋体"/>
          <w:b w:val="0"/>
          <w:bCs/>
          <w:sz w:val="21"/>
          <w:szCs w:val="21"/>
          <w:lang w:val="en-US" w:eastAsia="zh-CN"/>
        </w:rPr>
        <w:t>.7  安全阀应装有防止安全阀动作时蒸汽反喷的装置。</w:t>
      </w:r>
    </w:p>
    <w:p w14:paraId="07070A4A">
      <w:pPr>
        <w:pStyle w:val="4"/>
        <w:keepNext/>
        <w:keepLines/>
        <w:pageBreakBefore w:val="0"/>
        <w:widowControl/>
        <w:kinsoku w:val="0"/>
        <w:wordWrap/>
        <w:overflowPunct/>
        <w:topLinePunct w:val="0"/>
        <w:autoSpaceDE w:val="0"/>
        <w:autoSpaceDN w:val="0"/>
        <w:bidi w:val="0"/>
        <w:adjustRightInd w:val="0"/>
        <w:snapToGrid w:val="0"/>
        <w:spacing w:before="0" w:beforeLines="0" w:after="0" w:afterLines="0" w:line="360" w:lineRule="auto"/>
        <w:textAlignment w:val="baseline"/>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9.</w:t>
      </w:r>
      <w:r>
        <w:rPr>
          <w:rFonts w:hint="eastAsia" w:ascii="宋体" w:hAnsi="宋体" w:cs="宋体"/>
          <w:b w:val="0"/>
          <w:bCs/>
          <w:sz w:val="21"/>
          <w:szCs w:val="21"/>
          <w:lang w:val="en-US" w:eastAsia="zh-CN"/>
        </w:rPr>
        <w:t>3</w:t>
      </w:r>
      <w:r>
        <w:rPr>
          <w:rFonts w:hint="eastAsia" w:ascii="宋体" w:hAnsi="宋体" w:eastAsia="宋体" w:cs="宋体"/>
          <w:b w:val="0"/>
          <w:bCs/>
          <w:sz w:val="21"/>
          <w:szCs w:val="21"/>
          <w:lang w:val="en-US" w:eastAsia="zh-CN"/>
        </w:rPr>
        <w:t>.</w:t>
      </w:r>
      <w:r>
        <w:rPr>
          <w:rFonts w:hint="eastAsia" w:ascii="宋体" w:hAnsi="宋体" w:cs="宋体"/>
          <w:b w:val="0"/>
          <w:bCs/>
          <w:sz w:val="21"/>
          <w:szCs w:val="21"/>
          <w:lang w:val="en-US" w:eastAsia="zh-CN"/>
        </w:rPr>
        <w:t>8</w:t>
      </w:r>
      <w:r>
        <w:rPr>
          <w:rFonts w:hint="eastAsia" w:ascii="宋体" w:hAnsi="宋体" w:eastAsia="宋体" w:cs="宋体"/>
          <w:b w:val="0"/>
          <w:bCs/>
          <w:sz w:val="21"/>
          <w:szCs w:val="21"/>
          <w:lang w:val="en-US" w:eastAsia="zh-CN"/>
        </w:rPr>
        <w:t xml:space="preserve">  纯机械弹簧式安全阀在锅炉水压试验前，应使用水压试验专用阀芯锁紧或使用水压临时堵板封堵。</w:t>
      </w:r>
    </w:p>
    <w:p w14:paraId="26DF934A">
      <w:pPr>
        <w:pStyle w:val="4"/>
        <w:keepNext/>
        <w:keepLines/>
        <w:pageBreakBefore w:val="0"/>
        <w:widowControl/>
        <w:kinsoku w:val="0"/>
        <w:wordWrap/>
        <w:overflowPunct/>
        <w:topLinePunct w:val="0"/>
        <w:autoSpaceDE w:val="0"/>
        <w:autoSpaceDN w:val="0"/>
        <w:bidi w:val="0"/>
        <w:adjustRightInd w:val="0"/>
        <w:snapToGrid w:val="0"/>
        <w:spacing w:before="0" w:beforeLines="0" w:after="0" w:afterLines="0" w:line="360" w:lineRule="auto"/>
        <w:textAlignment w:val="baseline"/>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9.5.10  锅炉安全阀调整由有资质单位进行。</w:t>
      </w:r>
    </w:p>
    <w:p w14:paraId="6F1801C6">
      <w:pPr>
        <w:pStyle w:val="4"/>
        <w:bidi w:val="0"/>
      </w:pPr>
      <w:r>
        <w:t>1</w:t>
      </w:r>
      <w:r>
        <w:rPr>
          <w:rFonts w:hint="eastAsia"/>
          <w:lang w:val="en-US" w:eastAsia="zh-CN"/>
        </w:rPr>
        <w:t>0</w:t>
      </w:r>
      <w:r>
        <w:t xml:space="preserve">  炉墙砌筑</w:t>
      </w:r>
    </w:p>
    <w:p w14:paraId="07C0DD81">
      <w:pPr>
        <w:pStyle w:val="5"/>
        <w:bidi w:val="0"/>
        <w:ind w:firstLine="420" w:firstLineChars="200"/>
        <w:rPr>
          <w:rFonts w:hint="default" w:ascii="宋体" w:hAnsi="宋体" w:eastAsia="宋体" w:cs="Arial"/>
          <w:snapToGrid w:val="0"/>
          <w:color w:val="000000"/>
          <w:spacing w:val="0"/>
          <w:kern w:val="0"/>
          <w:sz w:val="21"/>
          <w:szCs w:val="21"/>
          <w:lang w:val="en-US" w:eastAsia="zh-CN" w:bidi="ar-SA"/>
        </w:rPr>
      </w:pPr>
      <w:r>
        <w:rPr>
          <w:rFonts w:hint="eastAsia" w:ascii="宋体" w:hAnsi="宋体" w:eastAsia="宋体" w:cs="Arial"/>
          <w:snapToGrid w:val="0"/>
          <w:color w:val="000000"/>
          <w:spacing w:val="0"/>
          <w:kern w:val="0"/>
          <w:sz w:val="21"/>
          <w:szCs w:val="21"/>
          <w:lang w:val="en-US" w:eastAsia="zh-CN" w:bidi="ar-SA"/>
        </w:rPr>
        <w:t>炉墙砌筑施工应符合设计要求，同时也应符合现行国家标准要求。炉墙砌筑应在锅炉水压试验合格后以及砌入墙内的部件或装置的安装质量符合设计的规定后进行</w:t>
      </w:r>
    </w:p>
    <w:p w14:paraId="5359F018">
      <w:pPr>
        <w:spacing w:line="360" w:lineRule="auto"/>
        <w:rPr>
          <w:rFonts w:ascii="宋体" w:hAnsi="宋体" w:eastAsia="宋体"/>
          <w:spacing w:val="0"/>
        </w:rPr>
      </w:pPr>
      <w:r>
        <w:rPr>
          <w:rFonts w:ascii="宋体" w:hAnsi="宋体" w:eastAsia="宋体"/>
          <w:spacing w:val="0"/>
        </w:rPr>
        <w:t>1</w:t>
      </w:r>
      <w:r>
        <w:rPr>
          <w:rFonts w:hint="eastAsia" w:ascii="宋体" w:hAnsi="宋体" w:eastAsia="宋体"/>
          <w:spacing w:val="0"/>
          <w:lang w:val="en-US" w:eastAsia="zh-CN"/>
        </w:rPr>
        <w:t>0</w:t>
      </w:r>
      <w:r>
        <w:rPr>
          <w:rFonts w:ascii="宋体" w:hAnsi="宋体" w:eastAsia="宋体"/>
          <w:spacing w:val="0"/>
        </w:rPr>
        <w:t>.1  锅炉炉墙、炉衬砌筑材料应符合设计要求和产品标准的规</w:t>
      </w:r>
      <w:r>
        <w:rPr>
          <w:rFonts w:hint="eastAsia" w:ascii="宋体" w:hAnsi="宋体" w:eastAsia="宋体"/>
          <w:spacing w:val="0"/>
        </w:rPr>
        <w:t>定。不得使用过期或变质的不合格材料。</w:t>
      </w:r>
    </w:p>
    <w:p w14:paraId="3C8F7EE7">
      <w:pPr>
        <w:spacing w:line="360" w:lineRule="auto"/>
        <w:rPr>
          <w:rFonts w:ascii="宋体" w:hAnsi="宋体" w:eastAsia="宋体"/>
          <w:spacing w:val="0"/>
        </w:rPr>
      </w:pPr>
      <w:r>
        <w:rPr>
          <w:rFonts w:ascii="宋体" w:hAnsi="宋体" w:eastAsia="宋体"/>
          <w:spacing w:val="0"/>
        </w:rPr>
        <w:t>1</w:t>
      </w:r>
      <w:r>
        <w:rPr>
          <w:rFonts w:hint="eastAsia" w:ascii="宋体" w:hAnsi="宋体" w:eastAsia="宋体"/>
          <w:spacing w:val="0"/>
          <w:lang w:val="en-US" w:eastAsia="zh-CN"/>
        </w:rPr>
        <w:t>0</w:t>
      </w:r>
      <w:r>
        <w:rPr>
          <w:rFonts w:ascii="宋体" w:hAnsi="宋体" w:eastAsia="宋体"/>
          <w:spacing w:val="0"/>
        </w:rPr>
        <w:t>.2  炉墙砌筑材料在运输、仓储和施工过程中应采取有效的防雨、防潮措施。材料的包装、标识应符合现行国家标准的规定，不得有破损。</w:t>
      </w:r>
    </w:p>
    <w:p w14:paraId="2C8FA561">
      <w:pPr>
        <w:spacing w:line="360" w:lineRule="auto"/>
        <w:rPr>
          <w:rFonts w:ascii="宋体" w:hAnsi="宋体" w:eastAsia="宋体"/>
          <w:spacing w:val="0"/>
        </w:rPr>
      </w:pPr>
      <w:r>
        <w:rPr>
          <w:rFonts w:ascii="宋体" w:hAnsi="宋体" w:eastAsia="宋体"/>
          <w:spacing w:val="0"/>
        </w:rPr>
        <w:t>1</w:t>
      </w:r>
      <w:r>
        <w:rPr>
          <w:rFonts w:hint="eastAsia" w:ascii="宋体" w:hAnsi="宋体" w:eastAsia="宋体"/>
          <w:spacing w:val="0"/>
          <w:lang w:val="en-US" w:eastAsia="zh-CN"/>
        </w:rPr>
        <w:t>0</w:t>
      </w:r>
      <w:r>
        <w:rPr>
          <w:rFonts w:ascii="宋体" w:hAnsi="宋体" w:eastAsia="宋体"/>
          <w:spacing w:val="0"/>
        </w:rPr>
        <w:t>.3  炉墙砌筑材料及其制品的产品合格证、检验报告等质量证明文件应齐全。使用前应抽样复检。检验结果应符合设计要求和产品标准的规定。</w:t>
      </w:r>
    </w:p>
    <w:p w14:paraId="1502C60E">
      <w:pPr>
        <w:spacing w:line="360" w:lineRule="auto"/>
        <w:rPr>
          <w:rFonts w:ascii="宋体" w:hAnsi="宋体" w:eastAsia="宋体"/>
          <w:spacing w:val="0"/>
        </w:rPr>
      </w:pPr>
      <w:r>
        <w:rPr>
          <w:rFonts w:ascii="宋体" w:hAnsi="宋体" w:eastAsia="宋体"/>
          <w:spacing w:val="0"/>
        </w:rPr>
        <w:t>1</w:t>
      </w:r>
      <w:r>
        <w:rPr>
          <w:rFonts w:hint="eastAsia" w:ascii="宋体" w:hAnsi="宋体" w:eastAsia="宋体"/>
          <w:spacing w:val="0"/>
          <w:lang w:val="en-US" w:eastAsia="zh-CN"/>
        </w:rPr>
        <w:t>0</w:t>
      </w:r>
      <w:r>
        <w:rPr>
          <w:rFonts w:ascii="宋体" w:hAnsi="宋体" w:eastAsia="宋体"/>
          <w:spacing w:val="0"/>
        </w:rPr>
        <w:t>.4  炉墙炉衬材料拌制用水水质应符合</w:t>
      </w:r>
      <w:r>
        <w:rPr>
          <w:rFonts w:hint="eastAsia" w:ascii="宋体" w:hAnsi="宋体" w:eastAsia="宋体"/>
          <w:spacing w:val="0"/>
          <w:lang w:val="en-US" w:eastAsia="zh-CN"/>
        </w:rPr>
        <w:t>设计要求</w:t>
      </w:r>
      <w:r>
        <w:rPr>
          <w:rFonts w:ascii="宋体" w:hAnsi="宋体" w:eastAsia="宋体"/>
          <w:spacing w:val="0"/>
        </w:rPr>
        <w:t>。</w:t>
      </w:r>
    </w:p>
    <w:p w14:paraId="238CC0C5">
      <w:pPr>
        <w:spacing w:line="360" w:lineRule="auto"/>
        <w:rPr>
          <w:rFonts w:ascii="宋体" w:hAnsi="宋体" w:eastAsia="宋体"/>
          <w:spacing w:val="0"/>
        </w:rPr>
      </w:pPr>
      <w:r>
        <w:rPr>
          <w:rFonts w:ascii="宋体" w:hAnsi="宋体" w:eastAsia="宋体"/>
          <w:spacing w:val="0"/>
        </w:rPr>
        <w:t>1</w:t>
      </w:r>
      <w:r>
        <w:rPr>
          <w:rFonts w:hint="eastAsia" w:ascii="宋体" w:hAnsi="宋体" w:eastAsia="宋体"/>
          <w:spacing w:val="0"/>
          <w:lang w:val="en-US" w:eastAsia="zh-CN"/>
        </w:rPr>
        <w:t>0</w:t>
      </w:r>
      <w:r>
        <w:rPr>
          <w:rFonts w:ascii="宋体" w:hAnsi="宋体" w:eastAsia="宋体"/>
          <w:spacing w:val="0"/>
        </w:rPr>
        <w:t>.5  炉墙炉衬金属附件安装应符合下列要求：</w:t>
      </w:r>
    </w:p>
    <w:p w14:paraId="0FFC78B6">
      <w:pPr>
        <w:spacing w:line="360" w:lineRule="auto"/>
        <w:ind w:firstLine="420" w:firstLineChars="200"/>
        <w:rPr>
          <w:rFonts w:ascii="宋体" w:hAnsi="宋体" w:eastAsia="宋体"/>
          <w:spacing w:val="0"/>
        </w:rPr>
      </w:pPr>
      <w:r>
        <w:rPr>
          <w:rFonts w:hint="eastAsia" w:ascii="宋体" w:hAnsi="宋体" w:eastAsia="宋体"/>
          <w:spacing w:val="0"/>
          <w:lang w:val="en-US" w:eastAsia="zh-CN"/>
        </w:rPr>
        <w:t>10.5.1</w:t>
      </w:r>
      <w:r>
        <w:rPr>
          <w:rFonts w:ascii="宋体" w:hAnsi="宋体" w:eastAsia="宋体"/>
          <w:spacing w:val="0"/>
        </w:rPr>
        <w:t xml:space="preserve">  在承压设备上焊接的金属附件应在承压部件严密性试验前完成。</w:t>
      </w:r>
    </w:p>
    <w:p w14:paraId="3F1ED165">
      <w:pPr>
        <w:spacing w:line="360" w:lineRule="auto"/>
        <w:ind w:firstLine="420" w:firstLineChars="200"/>
        <w:rPr>
          <w:rFonts w:ascii="宋体" w:hAnsi="宋体" w:eastAsia="宋体"/>
          <w:spacing w:val="0"/>
        </w:rPr>
      </w:pPr>
      <w:r>
        <w:rPr>
          <w:rFonts w:hint="eastAsia" w:ascii="宋体" w:hAnsi="宋体" w:eastAsia="宋体"/>
          <w:spacing w:val="0"/>
          <w:lang w:val="en-US" w:eastAsia="zh-CN"/>
        </w:rPr>
        <w:t>10.5.2</w:t>
      </w:r>
      <w:r>
        <w:rPr>
          <w:rFonts w:ascii="宋体" w:hAnsi="宋体" w:eastAsia="宋体"/>
          <w:spacing w:val="0"/>
        </w:rPr>
        <w:t xml:space="preserve">  金属附件的材质和规格应符合设计</w:t>
      </w:r>
      <w:r>
        <w:rPr>
          <w:rFonts w:hint="eastAsia" w:ascii="宋体" w:hAnsi="宋体" w:eastAsia="宋体"/>
          <w:spacing w:val="0"/>
          <w:lang w:val="en-US" w:eastAsia="zh-CN"/>
        </w:rPr>
        <w:t>要求</w:t>
      </w:r>
      <w:r>
        <w:rPr>
          <w:rFonts w:ascii="宋体" w:hAnsi="宋体" w:eastAsia="宋体"/>
          <w:spacing w:val="0"/>
        </w:rPr>
        <w:t>。合金部件应进行材质复检。</w:t>
      </w:r>
    </w:p>
    <w:p w14:paraId="03E6833D">
      <w:pPr>
        <w:spacing w:line="360" w:lineRule="auto"/>
        <w:ind w:left="420" w:leftChars="200" w:firstLine="0" w:firstLineChars="0"/>
        <w:rPr>
          <w:rFonts w:hint="eastAsia" w:ascii="宋体" w:hAnsi="宋体" w:eastAsia="宋体"/>
          <w:spacing w:val="0"/>
          <w:lang w:eastAsia="zh-CN"/>
        </w:rPr>
      </w:pPr>
      <w:r>
        <w:rPr>
          <w:rFonts w:hint="eastAsia" w:ascii="宋体" w:hAnsi="宋体" w:eastAsia="宋体"/>
          <w:spacing w:val="0"/>
          <w:lang w:val="en-US" w:eastAsia="zh-CN"/>
        </w:rPr>
        <w:t>10.5.3</w:t>
      </w:r>
      <w:r>
        <w:rPr>
          <w:rFonts w:ascii="宋体" w:hAnsi="宋体" w:eastAsia="宋体"/>
          <w:spacing w:val="0"/>
        </w:rPr>
        <w:t xml:space="preserve">  金属附件的安装应符合设计要求，安装间距误差不应大于5mm</w:t>
      </w:r>
      <w:r>
        <w:rPr>
          <w:rFonts w:hint="eastAsia" w:ascii="宋体" w:hAnsi="宋体" w:eastAsia="宋体"/>
          <w:spacing w:val="0"/>
          <w:lang w:eastAsia="zh-CN"/>
        </w:rPr>
        <w:t>，</w:t>
      </w:r>
      <w:r>
        <w:rPr>
          <w:rFonts w:ascii="宋体" w:hAnsi="宋体" w:eastAsia="宋体"/>
          <w:spacing w:val="0"/>
        </w:rPr>
        <w:t>垂直度及弯曲度不应大于3mm</w:t>
      </w:r>
      <w:r>
        <w:rPr>
          <w:rFonts w:hint="eastAsia" w:ascii="宋体" w:hAnsi="宋体" w:eastAsia="宋体"/>
          <w:spacing w:val="0"/>
          <w:lang w:eastAsia="zh-CN"/>
        </w:rPr>
        <w:t>。</w:t>
      </w:r>
    </w:p>
    <w:p w14:paraId="33AC5ADA">
      <w:pPr>
        <w:spacing w:line="360" w:lineRule="auto"/>
        <w:ind w:left="420" w:leftChars="200" w:firstLine="0" w:firstLineChars="0"/>
        <w:rPr>
          <w:rFonts w:ascii="宋体" w:hAnsi="宋体" w:eastAsia="宋体"/>
          <w:spacing w:val="0"/>
        </w:rPr>
      </w:pPr>
      <w:r>
        <w:rPr>
          <w:rFonts w:hint="eastAsia" w:ascii="宋体" w:hAnsi="宋体" w:eastAsia="宋体"/>
          <w:spacing w:val="0"/>
          <w:lang w:val="en-US" w:eastAsia="zh-CN"/>
        </w:rPr>
        <w:t>10.5.4</w:t>
      </w:r>
      <w:r>
        <w:rPr>
          <w:rFonts w:hint="eastAsia" w:ascii="宋体" w:hAnsi="宋体" w:eastAsia="宋体"/>
          <w:spacing w:val="0"/>
        </w:rPr>
        <w:t xml:space="preserve"> </w:t>
      </w:r>
      <w:r>
        <w:rPr>
          <w:rFonts w:ascii="宋体" w:hAnsi="宋体" w:eastAsia="宋体"/>
          <w:spacing w:val="0"/>
        </w:rPr>
        <w:t xml:space="preserve"> 金属附件焊接应符合设计要求，焊接牢固。设计无要求时，应采用双面焊接，焊缝高度应不小于3mm</w:t>
      </w:r>
      <w:r>
        <w:rPr>
          <w:rFonts w:hint="eastAsia" w:ascii="宋体" w:hAnsi="宋体" w:eastAsia="宋体"/>
          <w:spacing w:val="0"/>
        </w:rPr>
        <w:t>，</w:t>
      </w:r>
      <w:r>
        <w:rPr>
          <w:rFonts w:ascii="宋体" w:hAnsi="宋体" w:eastAsia="宋体"/>
          <w:spacing w:val="0"/>
        </w:rPr>
        <w:t>连续焊缝长度不小于20mm。必要时，应进行牢固性检验。</w:t>
      </w:r>
    </w:p>
    <w:p w14:paraId="27121085">
      <w:pPr>
        <w:spacing w:line="360" w:lineRule="auto"/>
        <w:rPr>
          <w:rFonts w:ascii="宋体" w:hAnsi="宋体" w:eastAsia="宋体"/>
          <w:spacing w:val="0"/>
        </w:rPr>
      </w:pPr>
      <w:r>
        <w:rPr>
          <w:rFonts w:ascii="宋体" w:hAnsi="宋体" w:eastAsia="宋体"/>
          <w:spacing w:val="0"/>
        </w:rPr>
        <w:t>1</w:t>
      </w:r>
      <w:r>
        <w:rPr>
          <w:rFonts w:hint="eastAsia" w:ascii="宋体" w:hAnsi="宋体" w:eastAsia="宋体"/>
          <w:spacing w:val="0"/>
          <w:lang w:val="en-US" w:eastAsia="zh-CN"/>
        </w:rPr>
        <w:t>0</w:t>
      </w:r>
      <w:r>
        <w:rPr>
          <w:rFonts w:ascii="宋体" w:hAnsi="宋体" w:eastAsia="宋体"/>
          <w:spacing w:val="0"/>
        </w:rPr>
        <w:t>.6  炉墙炉衬施工中，应采取有效的保护措施防止成品被污染或损坏。</w:t>
      </w:r>
    </w:p>
    <w:p w14:paraId="1BCCF364">
      <w:pPr>
        <w:spacing w:line="360" w:lineRule="auto"/>
        <w:rPr>
          <w:rFonts w:ascii="宋体" w:hAnsi="宋体" w:eastAsia="宋体"/>
          <w:spacing w:val="0"/>
        </w:rPr>
      </w:pPr>
      <w:r>
        <w:rPr>
          <w:rFonts w:ascii="宋体" w:hAnsi="宋体" w:eastAsia="宋体"/>
          <w:spacing w:val="0"/>
        </w:rPr>
        <w:t>1</w:t>
      </w:r>
      <w:r>
        <w:rPr>
          <w:rFonts w:hint="eastAsia" w:ascii="宋体" w:hAnsi="宋体" w:eastAsia="宋体"/>
          <w:spacing w:val="0"/>
          <w:lang w:val="en-US" w:eastAsia="zh-CN"/>
        </w:rPr>
        <w:t>0</w:t>
      </w:r>
      <w:r>
        <w:rPr>
          <w:rFonts w:ascii="宋体" w:hAnsi="宋体" w:eastAsia="宋体"/>
          <w:spacing w:val="0"/>
        </w:rPr>
        <w:t>.7  循环流化床锅炉密相区耐磨耐火材料浇筑前，所有密封焊缝表面应经检查确认无裂纹。</w:t>
      </w:r>
    </w:p>
    <w:p w14:paraId="03CC63DD">
      <w:pPr>
        <w:spacing w:line="360" w:lineRule="auto"/>
        <w:rPr>
          <w:rFonts w:hint="eastAsia" w:ascii="宋体" w:hAnsi="宋体" w:eastAsia="宋体"/>
        </w:rPr>
      </w:pPr>
      <w:r>
        <w:rPr>
          <w:rFonts w:ascii="宋体" w:hAnsi="宋体" w:eastAsia="宋体"/>
          <w:spacing w:val="0"/>
        </w:rPr>
        <w:t>1</w:t>
      </w:r>
      <w:r>
        <w:rPr>
          <w:rFonts w:hint="eastAsia" w:ascii="宋体" w:hAnsi="宋体" w:eastAsia="宋体"/>
          <w:spacing w:val="0"/>
          <w:lang w:val="en-US" w:eastAsia="zh-CN"/>
        </w:rPr>
        <w:t>0</w:t>
      </w:r>
      <w:r>
        <w:rPr>
          <w:rFonts w:ascii="宋体" w:hAnsi="宋体" w:eastAsia="宋体"/>
          <w:spacing w:val="0"/>
        </w:rPr>
        <w:t>.8  附有隔热层的炉墙或内衬的锅炉本体及烟风燃</w:t>
      </w:r>
      <w:r>
        <w:rPr>
          <w:rFonts w:hint="eastAsia" w:ascii="宋体" w:hAnsi="宋体" w:eastAsia="宋体"/>
          <w:spacing w:val="0"/>
          <w:lang w:eastAsia="zh-CN"/>
        </w:rPr>
        <w:t>（</w:t>
      </w:r>
      <w:r>
        <w:rPr>
          <w:rFonts w:ascii="宋体" w:hAnsi="宋体" w:eastAsia="宋体"/>
          <w:spacing w:val="0"/>
        </w:rPr>
        <w:t>物</w:t>
      </w:r>
      <w:r>
        <w:rPr>
          <w:rFonts w:hint="eastAsia" w:ascii="宋体" w:hAnsi="宋体" w:eastAsia="宋体"/>
          <w:spacing w:val="0"/>
          <w:lang w:eastAsia="zh-CN"/>
        </w:rPr>
        <w:t>）</w:t>
      </w:r>
      <w:r>
        <w:rPr>
          <w:rFonts w:ascii="宋体" w:hAnsi="宋体" w:eastAsia="宋体"/>
          <w:spacing w:val="0"/>
        </w:rPr>
        <w:t>料管道应进行热态外表面温度测量，环境温度不大于27℃时，表面温度应不大于50℃</w:t>
      </w:r>
      <w:r>
        <w:rPr>
          <w:rFonts w:hint="eastAsia" w:ascii="宋体" w:hAnsi="宋体" w:eastAsia="宋体"/>
          <w:spacing w:val="0"/>
        </w:rPr>
        <w:t>；</w:t>
      </w:r>
      <w:r>
        <w:rPr>
          <w:rFonts w:ascii="宋体" w:hAnsi="宋体" w:eastAsia="宋体"/>
          <w:spacing w:val="0"/>
        </w:rPr>
        <w:t>环境温度大于27℃时，外表面温度应不大于环境温度加25℃。特殊部位的热态表面温度应符合设计要求。</w:t>
      </w:r>
    </w:p>
    <w:p w14:paraId="7FCB82B5">
      <w:pPr>
        <w:pStyle w:val="5"/>
        <w:bidi w:val="0"/>
        <w:rPr>
          <w:rFonts w:hint="eastAsia" w:ascii="黑体" w:hAnsi="黑体" w:eastAsia="黑体" w:cs="黑体"/>
          <w:kern w:val="0"/>
          <w:lang w:eastAsia="zh-CN"/>
        </w:rPr>
      </w:pPr>
      <w:r>
        <w:rPr>
          <w:rFonts w:hint="eastAsia"/>
          <w:lang w:eastAsia="zh-CN"/>
        </w:rPr>
        <w:t>1</w:t>
      </w:r>
      <w:r>
        <w:rPr>
          <w:rFonts w:hint="eastAsia"/>
          <w:lang w:val="en-US" w:eastAsia="zh-CN"/>
        </w:rPr>
        <w:t>0</w:t>
      </w:r>
      <w:r>
        <w:rPr>
          <w:rFonts w:hint="eastAsia"/>
          <w:lang w:eastAsia="zh-CN"/>
        </w:rPr>
        <w:t>.</w:t>
      </w:r>
      <w:r>
        <w:rPr>
          <w:rFonts w:hint="eastAsia"/>
          <w:lang w:val="en-US" w:eastAsia="zh-CN"/>
        </w:rPr>
        <w:t>2</w:t>
      </w:r>
      <w:r>
        <w:rPr>
          <w:rFonts w:hint="eastAsia"/>
          <w:lang w:eastAsia="zh-CN"/>
        </w:rPr>
        <w:t xml:space="preserve"> </w:t>
      </w:r>
      <w:r>
        <w:rPr>
          <w:rFonts w:hint="eastAsia"/>
          <w:lang w:val="en-US" w:eastAsia="zh-CN"/>
        </w:rPr>
        <w:t xml:space="preserve"> </w:t>
      </w:r>
      <w:r>
        <w:rPr>
          <w:rFonts w:hint="eastAsia"/>
          <w:lang w:eastAsia="zh-CN"/>
        </w:rPr>
        <w:t>循环流化床锅炉烘炉</w:t>
      </w:r>
    </w:p>
    <w:p w14:paraId="18111BA9">
      <w:pPr>
        <w:keepNext w:val="0"/>
        <w:keepLines w:val="0"/>
        <w:pageBreakBefore w:val="0"/>
        <w:widowControl/>
        <w:tabs>
          <w:tab w:val="left" w:pos="630"/>
        </w:tabs>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 w:val="0"/>
          <w:bCs w:val="0"/>
          <w:spacing w:val="0"/>
          <w:kern w:val="0"/>
          <w:shd w:val="clear" w:color="auto" w:fill="auto"/>
          <w:lang w:eastAsia="zh-CN"/>
        </w:rPr>
      </w:pPr>
      <w:r>
        <w:rPr>
          <w:rFonts w:hint="eastAsia" w:ascii="宋体" w:hAnsi="宋体" w:eastAsia="宋体" w:cs="宋体"/>
          <w:b w:val="0"/>
          <w:bCs w:val="0"/>
          <w:spacing w:val="0"/>
          <w:kern w:val="0"/>
          <w:lang w:eastAsia="zh-CN"/>
        </w:rPr>
        <w:t>1</w:t>
      </w:r>
      <w:r>
        <w:rPr>
          <w:rFonts w:hint="eastAsia" w:ascii="宋体" w:hAnsi="宋体" w:eastAsia="宋体" w:cs="宋体"/>
          <w:b w:val="0"/>
          <w:bCs w:val="0"/>
          <w:spacing w:val="0"/>
          <w:kern w:val="0"/>
          <w:shd w:val="clear" w:color="auto" w:fill="auto"/>
          <w:lang w:val="en-US" w:eastAsia="zh-CN"/>
        </w:rPr>
        <w:t>0</w:t>
      </w:r>
      <w:r>
        <w:rPr>
          <w:rFonts w:hint="eastAsia" w:ascii="宋体" w:hAnsi="宋体" w:eastAsia="宋体" w:cs="宋体"/>
          <w:b w:val="0"/>
          <w:bCs w:val="0"/>
          <w:spacing w:val="0"/>
          <w:kern w:val="0"/>
          <w:shd w:val="clear" w:color="auto" w:fill="auto"/>
          <w:lang w:eastAsia="zh-CN"/>
        </w:rPr>
        <w:t>.</w:t>
      </w:r>
      <w:r>
        <w:rPr>
          <w:rFonts w:hint="eastAsia" w:ascii="宋体" w:hAnsi="宋体" w:eastAsia="宋体" w:cs="宋体"/>
          <w:b w:val="0"/>
          <w:bCs w:val="0"/>
          <w:spacing w:val="0"/>
          <w:kern w:val="0"/>
          <w:shd w:val="clear" w:color="auto" w:fill="auto"/>
          <w:lang w:val="en-US" w:eastAsia="zh-CN"/>
        </w:rPr>
        <w:t>2</w:t>
      </w:r>
      <w:r>
        <w:rPr>
          <w:rFonts w:hint="eastAsia" w:ascii="宋体" w:hAnsi="宋体" w:eastAsia="宋体" w:cs="宋体"/>
          <w:b w:val="0"/>
          <w:bCs w:val="0"/>
          <w:spacing w:val="0"/>
          <w:kern w:val="0"/>
          <w:shd w:val="clear" w:color="auto" w:fill="auto"/>
          <w:lang w:eastAsia="zh-CN"/>
        </w:rPr>
        <w:t>.1  循环流化床锅炉的烘炉应分为低温烘炉和高温烘炉。本节适用于低温烘炉，高温烘炉应在锅炉机组分系统调试期间完成。</w:t>
      </w:r>
    </w:p>
    <w:p w14:paraId="205922F6">
      <w:pPr>
        <w:keepNext w:val="0"/>
        <w:keepLines w:val="0"/>
        <w:pageBreakBefore w:val="0"/>
        <w:widowControl/>
        <w:tabs>
          <w:tab w:val="left" w:pos="630"/>
        </w:tabs>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 w:val="0"/>
          <w:bCs w:val="0"/>
          <w:spacing w:val="0"/>
          <w:kern w:val="0"/>
          <w:shd w:val="clear" w:color="auto" w:fill="auto"/>
          <w:lang w:eastAsia="zh-CN"/>
        </w:rPr>
      </w:pPr>
      <w:r>
        <w:rPr>
          <w:rFonts w:hint="eastAsia" w:ascii="宋体" w:hAnsi="宋体" w:eastAsia="宋体" w:cs="宋体"/>
          <w:b w:val="0"/>
          <w:bCs w:val="0"/>
          <w:spacing w:val="0"/>
          <w:kern w:val="0"/>
          <w:shd w:val="clear" w:color="auto" w:fill="auto"/>
          <w:lang w:eastAsia="zh-CN"/>
        </w:rPr>
        <w:t>1</w:t>
      </w:r>
      <w:r>
        <w:rPr>
          <w:rFonts w:hint="eastAsia" w:ascii="宋体" w:hAnsi="宋体" w:eastAsia="宋体" w:cs="宋体"/>
          <w:b w:val="0"/>
          <w:bCs w:val="0"/>
          <w:spacing w:val="0"/>
          <w:kern w:val="0"/>
          <w:shd w:val="clear" w:color="auto" w:fill="auto"/>
          <w:lang w:val="en-US" w:eastAsia="zh-CN"/>
        </w:rPr>
        <w:t>0</w:t>
      </w:r>
      <w:r>
        <w:rPr>
          <w:rFonts w:hint="eastAsia" w:ascii="宋体" w:hAnsi="宋体" w:eastAsia="宋体" w:cs="宋体"/>
          <w:b w:val="0"/>
          <w:bCs w:val="0"/>
          <w:spacing w:val="0"/>
          <w:kern w:val="0"/>
          <w:shd w:val="clear" w:color="auto" w:fill="auto"/>
          <w:lang w:eastAsia="zh-CN"/>
        </w:rPr>
        <w:t>.</w:t>
      </w:r>
      <w:r>
        <w:rPr>
          <w:rFonts w:hint="eastAsia" w:ascii="宋体" w:hAnsi="宋体" w:eastAsia="宋体" w:cs="宋体"/>
          <w:b w:val="0"/>
          <w:bCs w:val="0"/>
          <w:spacing w:val="0"/>
          <w:kern w:val="0"/>
          <w:shd w:val="clear" w:color="auto" w:fill="auto"/>
          <w:lang w:val="en-US" w:eastAsia="zh-CN"/>
        </w:rPr>
        <w:t>2</w:t>
      </w:r>
      <w:r>
        <w:rPr>
          <w:rFonts w:hint="eastAsia" w:ascii="宋体" w:hAnsi="宋体" w:eastAsia="宋体" w:cs="宋体"/>
          <w:b w:val="0"/>
          <w:bCs w:val="0"/>
          <w:spacing w:val="0"/>
          <w:kern w:val="0"/>
          <w:shd w:val="clear" w:color="auto" w:fill="auto"/>
          <w:lang w:eastAsia="zh-CN"/>
        </w:rPr>
        <w:t>.2  低温烘炉应在锅炉炉衬砌筑施工时全部完成，养护期满，锅炉冷态分系统调试验收合格。宜在耐火耐磨材料施工完成后90d内进行，最长不应超过180d。陶瓷纤维内衬不参加低温烘炉。</w:t>
      </w:r>
    </w:p>
    <w:p w14:paraId="1F47CD67">
      <w:pPr>
        <w:keepNext w:val="0"/>
        <w:keepLines w:val="0"/>
        <w:pageBreakBefore w:val="0"/>
        <w:widowControl/>
        <w:tabs>
          <w:tab w:val="left" w:pos="630"/>
        </w:tabs>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 w:val="0"/>
          <w:bCs w:val="0"/>
          <w:spacing w:val="0"/>
          <w:kern w:val="0"/>
          <w:shd w:val="clear" w:color="auto" w:fill="auto"/>
          <w:lang w:eastAsia="zh-CN"/>
        </w:rPr>
      </w:pPr>
      <w:r>
        <w:rPr>
          <w:rFonts w:hint="eastAsia" w:ascii="宋体" w:hAnsi="宋体" w:eastAsia="宋体" w:cs="宋体"/>
          <w:b w:val="0"/>
          <w:bCs w:val="0"/>
          <w:spacing w:val="0"/>
          <w:kern w:val="0"/>
          <w:shd w:val="clear" w:color="auto" w:fill="auto"/>
          <w:lang w:eastAsia="zh-CN"/>
        </w:rPr>
        <w:t>1</w:t>
      </w:r>
      <w:r>
        <w:rPr>
          <w:rFonts w:hint="eastAsia" w:ascii="宋体" w:hAnsi="宋体" w:eastAsia="宋体" w:cs="宋体"/>
          <w:b w:val="0"/>
          <w:bCs w:val="0"/>
          <w:spacing w:val="0"/>
          <w:kern w:val="0"/>
          <w:shd w:val="clear" w:color="auto" w:fill="auto"/>
          <w:lang w:val="en-US" w:eastAsia="zh-CN"/>
        </w:rPr>
        <w:t>0</w:t>
      </w:r>
      <w:r>
        <w:rPr>
          <w:rFonts w:hint="eastAsia" w:ascii="宋体" w:hAnsi="宋体" w:eastAsia="宋体" w:cs="宋体"/>
          <w:b w:val="0"/>
          <w:bCs w:val="0"/>
          <w:spacing w:val="0"/>
          <w:kern w:val="0"/>
          <w:shd w:val="clear" w:color="auto" w:fill="auto"/>
          <w:lang w:eastAsia="zh-CN"/>
        </w:rPr>
        <w:t>.</w:t>
      </w:r>
      <w:r>
        <w:rPr>
          <w:rFonts w:hint="eastAsia" w:ascii="宋体" w:hAnsi="宋体" w:eastAsia="宋体" w:cs="宋体"/>
          <w:b w:val="0"/>
          <w:bCs w:val="0"/>
          <w:spacing w:val="0"/>
          <w:kern w:val="0"/>
          <w:shd w:val="clear" w:color="auto" w:fill="auto"/>
          <w:lang w:val="en-US" w:eastAsia="zh-CN"/>
        </w:rPr>
        <w:t>2</w:t>
      </w:r>
      <w:r>
        <w:rPr>
          <w:rFonts w:hint="eastAsia" w:ascii="宋体" w:hAnsi="宋体" w:eastAsia="宋体" w:cs="宋体"/>
          <w:b w:val="0"/>
          <w:bCs w:val="0"/>
          <w:spacing w:val="0"/>
          <w:kern w:val="0"/>
          <w:shd w:val="clear" w:color="auto" w:fill="auto"/>
          <w:lang w:eastAsia="zh-CN"/>
        </w:rPr>
        <w:t>.3  独立外置设备炉墙可在主体炉墙的低温烘炉前单独进行烘炉。</w:t>
      </w:r>
    </w:p>
    <w:p w14:paraId="310F0832">
      <w:pPr>
        <w:keepNext w:val="0"/>
        <w:keepLines w:val="0"/>
        <w:pageBreakBefore w:val="0"/>
        <w:widowControl/>
        <w:tabs>
          <w:tab w:val="left" w:pos="630"/>
        </w:tabs>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 w:val="0"/>
          <w:bCs w:val="0"/>
          <w:spacing w:val="0"/>
          <w:kern w:val="0"/>
          <w:shd w:val="clear" w:color="auto" w:fill="auto"/>
          <w:lang w:eastAsia="zh-CN"/>
        </w:rPr>
      </w:pPr>
      <w:r>
        <w:rPr>
          <w:rFonts w:hint="eastAsia" w:ascii="宋体" w:hAnsi="宋体" w:eastAsia="宋体" w:cs="宋体"/>
          <w:b w:val="0"/>
          <w:bCs w:val="0"/>
          <w:spacing w:val="0"/>
          <w:kern w:val="0"/>
          <w:shd w:val="clear" w:color="auto" w:fill="auto"/>
          <w:lang w:eastAsia="zh-CN"/>
        </w:rPr>
        <w:t>1</w:t>
      </w:r>
      <w:r>
        <w:rPr>
          <w:rFonts w:hint="eastAsia" w:ascii="宋体" w:hAnsi="宋体" w:eastAsia="宋体" w:cs="宋体"/>
          <w:b w:val="0"/>
          <w:bCs w:val="0"/>
          <w:spacing w:val="0"/>
          <w:kern w:val="0"/>
          <w:shd w:val="clear" w:color="auto" w:fill="auto"/>
          <w:lang w:val="en-US" w:eastAsia="zh-CN"/>
        </w:rPr>
        <w:t>0</w:t>
      </w:r>
      <w:r>
        <w:rPr>
          <w:rFonts w:hint="eastAsia" w:ascii="宋体" w:hAnsi="宋体" w:eastAsia="宋体" w:cs="宋体"/>
          <w:b w:val="0"/>
          <w:bCs w:val="0"/>
          <w:spacing w:val="0"/>
          <w:kern w:val="0"/>
          <w:shd w:val="clear" w:color="auto" w:fill="auto"/>
          <w:lang w:eastAsia="zh-CN"/>
        </w:rPr>
        <w:t>.</w:t>
      </w:r>
      <w:r>
        <w:rPr>
          <w:rFonts w:hint="eastAsia" w:ascii="宋体" w:hAnsi="宋体" w:eastAsia="宋体" w:cs="宋体"/>
          <w:b w:val="0"/>
          <w:bCs w:val="0"/>
          <w:spacing w:val="0"/>
          <w:kern w:val="0"/>
          <w:shd w:val="clear" w:color="auto" w:fill="auto"/>
          <w:lang w:val="en-US" w:eastAsia="zh-CN"/>
        </w:rPr>
        <w:t>2</w:t>
      </w:r>
      <w:r>
        <w:rPr>
          <w:rFonts w:hint="eastAsia" w:ascii="宋体" w:hAnsi="宋体" w:eastAsia="宋体" w:cs="宋体"/>
          <w:b w:val="0"/>
          <w:bCs w:val="0"/>
          <w:spacing w:val="0"/>
          <w:kern w:val="0"/>
          <w:shd w:val="clear" w:color="auto" w:fill="auto"/>
          <w:lang w:eastAsia="zh-CN"/>
        </w:rPr>
        <w:t>.4  锅炉本体炉墙低温烘炉应具备下列条件：</w:t>
      </w:r>
    </w:p>
    <w:p w14:paraId="6B8B7E25">
      <w:pPr>
        <w:keepNext w:val="0"/>
        <w:keepLines w:val="0"/>
        <w:pageBreakBefore w:val="0"/>
        <w:widowControl/>
        <w:tabs>
          <w:tab w:val="left" w:pos="630"/>
        </w:tabs>
        <w:kinsoku w:val="0"/>
        <w:wordWrap/>
        <w:overflowPunct/>
        <w:topLinePunct w:val="0"/>
        <w:autoSpaceDE w:val="0"/>
        <w:autoSpaceDN w:val="0"/>
        <w:bidi w:val="0"/>
        <w:adjustRightInd w:val="0"/>
        <w:snapToGrid w:val="0"/>
        <w:spacing w:line="360" w:lineRule="auto"/>
        <w:ind w:left="420" w:leftChars="200" w:firstLine="0" w:firstLineChars="0"/>
        <w:jc w:val="left"/>
        <w:textAlignment w:val="baseline"/>
        <w:rPr>
          <w:rFonts w:hint="eastAsia" w:ascii="宋体" w:hAnsi="宋体" w:eastAsia="宋体" w:cs="宋体"/>
          <w:b w:val="0"/>
          <w:bCs w:val="0"/>
          <w:spacing w:val="0"/>
          <w:kern w:val="0"/>
          <w:shd w:val="clear" w:color="auto" w:fill="auto"/>
          <w:lang w:eastAsia="zh-CN"/>
        </w:rPr>
      </w:pPr>
      <w:r>
        <w:rPr>
          <w:rFonts w:hint="eastAsia" w:ascii="宋体" w:hAnsi="宋体" w:eastAsia="宋体" w:cs="宋体"/>
          <w:b w:val="0"/>
          <w:bCs w:val="0"/>
          <w:spacing w:val="0"/>
          <w:kern w:val="0"/>
          <w:shd w:val="clear" w:color="auto" w:fill="auto"/>
          <w:lang w:val="en-US" w:eastAsia="zh-CN"/>
        </w:rPr>
        <w:t xml:space="preserve">a） </w:t>
      </w:r>
      <w:r>
        <w:rPr>
          <w:rFonts w:hint="eastAsia" w:ascii="宋体" w:hAnsi="宋体" w:eastAsia="宋体" w:cs="宋体"/>
          <w:b w:val="0"/>
          <w:bCs w:val="0"/>
          <w:spacing w:val="0"/>
          <w:kern w:val="0"/>
          <w:shd w:val="clear" w:color="auto" w:fill="auto"/>
          <w:lang w:eastAsia="zh-CN"/>
        </w:rPr>
        <w:t xml:space="preserve"> </w:t>
      </w:r>
      <w:r>
        <w:rPr>
          <w:rFonts w:hint="eastAsia" w:ascii="宋体" w:hAnsi="宋体" w:eastAsia="宋体" w:cs="宋体"/>
          <w:b w:val="0"/>
          <w:bCs w:val="0"/>
          <w:spacing w:val="0"/>
          <w:kern w:val="0"/>
          <w:shd w:val="clear" w:color="auto" w:fill="auto"/>
          <w:lang w:val="en-US" w:eastAsia="zh-CN"/>
        </w:rPr>
        <w:t>锅炉</w:t>
      </w:r>
      <w:r>
        <w:rPr>
          <w:rFonts w:hint="eastAsia" w:ascii="宋体" w:hAnsi="宋体" w:eastAsia="宋体" w:cs="宋体"/>
          <w:b w:val="0"/>
          <w:bCs w:val="0"/>
          <w:spacing w:val="0"/>
          <w:kern w:val="0"/>
          <w:shd w:val="clear" w:color="auto" w:fill="auto"/>
          <w:lang w:eastAsia="zh-CN"/>
        </w:rPr>
        <w:t>本体及膨胀指示器、有关管道已安装结束，经过验收 签证。</w:t>
      </w:r>
    </w:p>
    <w:p w14:paraId="105C7409">
      <w:pPr>
        <w:keepNext w:val="0"/>
        <w:keepLines w:val="0"/>
        <w:pageBreakBefore w:val="0"/>
        <w:widowControl/>
        <w:tabs>
          <w:tab w:val="left" w:pos="630"/>
        </w:tabs>
        <w:kinsoku w:val="0"/>
        <w:wordWrap/>
        <w:overflowPunct/>
        <w:topLinePunct w:val="0"/>
        <w:autoSpaceDE w:val="0"/>
        <w:autoSpaceDN w:val="0"/>
        <w:bidi w:val="0"/>
        <w:adjustRightInd w:val="0"/>
        <w:snapToGrid w:val="0"/>
        <w:spacing w:line="360" w:lineRule="auto"/>
        <w:ind w:left="420" w:leftChars="200" w:firstLine="0" w:firstLineChars="0"/>
        <w:jc w:val="left"/>
        <w:textAlignment w:val="baseline"/>
        <w:rPr>
          <w:rFonts w:hint="eastAsia" w:ascii="宋体" w:hAnsi="宋体" w:eastAsia="宋体" w:cs="宋体"/>
          <w:b w:val="0"/>
          <w:bCs w:val="0"/>
          <w:spacing w:val="0"/>
          <w:kern w:val="0"/>
          <w:shd w:val="clear" w:color="auto" w:fill="auto"/>
          <w:lang w:eastAsia="zh-CN"/>
        </w:rPr>
      </w:pPr>
      <w:r>
        <w:rPr>
          <w:rFonts w:hint="eastAsia" w:ascii="宋体" w:hAnsi="宋体" w:eastAsia="宋体" w:cs="宋体"/>
          <w:b w:val="0"/>
          <w:bCs w:val="0"/>
          <w:spacing w:val="0"/>
          <w:kern w:val="0"/>
          <w:shd w:val="clear" w:color="auto" w:fill="auto"/>
          <w:lang w:val="en-US" w:eastAsia="zh-CN"/>
        </w:rPr>
        <w:t>b）</w:t>
      </w:r>
      <w:r>
        <w:rPr>
          <w:rFonts w:hint="eastAsia" w:ascii="宋体" w:hAnsi="宋体" w:eastAsia="宋体" w:cs="宋体"/>
          <w:b w:val="0"/>
          <w:bCs w:val="0"/>
          <w:spacing w:val="0"/>
          <w:kern w:val="0"/>
          <w:shd w:val="clear" w:color="auto" w:fill="auto"/>
          <w:lang w:eastAsia="zh-CN"/>
        </w:rPr>
        <w:t xml:space="preserve"> 与低温烘炉有关的化学制水、汽水、烟风、给水、排污、辅机、燃料、消防、电气等系统已安装完成且试运合格。</w:t>
      </w:r>
    </w:p>
    <w:p w14:paraId="2EF6E0E6">
      <w:pPr>
        <w:keepNext w:val="0"/>
        <w:keepLines w:val="0"/>
        <w:pageBreakBefore w:val="0"/>
        <w:widowControl/>
        <w:tabs>
          <w:tab w:val="left" w:pos="630"/>
        </w:tabs>
        <w:kinsoku w:val="0"/>
        <w:wordWrap/>
        <w:overflowPunct/>
        <w:topLinePunct w:val="0"/>
        <w:autoSpaceDE w:val="0"/>
        <w:autoSpaceDN w:val="0"/>
        <w:bidi w:val="0"/>
        <w:adjustRightInd w:val="0"/>
        <w:snapToGrid w:val="0"/>
        <w:spacing w:line="360" w:lineRule="auto"/>
        <w:ind w:left="420" w:leftChars="200" w:firstLine="0" w:firstLineChars="0"/>
        <w:jc w:val="left"/>
        <w:textAlignment w:val="baseline"/>
        <w:rPr>
          <w:rFonts w:hint="eastAsia" w:ascii="宋体" w:hAnsi="宋体" w:eastAsia="宋体" w:cs="宋体"/>
          <w:b w:val="0"/>
          <w:bCs w:val="0"/>
          <w:spacing w:val="0"/>
          <w:kern w:val="0"/>
          <w:shd w:val="clear" w:color="auto" w:fill="auto"/>
          <w:lang w:eastAsia="zh-CN"/>
        </w:rPr>
      </w:pPr>
      <w:r>
        <w:rPr>
          <w:rFonts w:hint="eastAsia" w:ascii="宋体" w:hAnsi="宋体" w:eastAsia="宋体" w:cs="宋体"/>
          <w:b w:val="0"/>
          <w:bCs w:val="0"/>
          <w:spacing w:val="0"/>
          <w:kern w:val="0"/>
          <w:shd w:val="clear" w:color="auto" w:fill="auto"/>
          <w:lang w:val="en-US" w:eastAsia="zh-CN"/>
        </w:rPr>
        <w:t>c）</w:t>
      </w:r>
      <w:r>
        <w:rPr>
          <w:rFonts w:hint="eastAsia" w:ascii="宋体" w:hAnsi="宋体" w:eastAsia="宋体" w:cs="宋体"/>
          <w:b w:val="0"/>
          <w:bCs w:val="0"/>
          <w:spacing w:val="0"/>
          <w:kern w:val="0"/>
          <w:shd w:val="clear" w:color="auto" w:fill="auto"/>
          <w:lang w:eastAsia="zh-CN"/>
        </w:rPr>
        <w:t xml:space="preserve"> </w:t>
      </w:r>
      <w:r>
        <w:rPr>
          <w:rFonts w:hint="eastAsia" w:ascii="宋体" w:hAnsi="宋体" w:eastAsia="宋体" w:cs="宋体"/>
          <w:b w:val="0"/>
          <w:bCs w:val="0"/>
          <w:spacing w:val="0"/>
          <w:kern w:val="0"/>
          <w:shd w:val="clear" w:color="auto" w:fill="auto"/>
          <w:lang w:val="en-US" w:eastAsia="zh-CN"/>
        </w:rPr>
        <w:t xml:space="preserve"> 相关</w:t>
      </w:r>
      <w:r>
        <w:rPr>
          <w:rFonts w:hint="eastAsia" w:ascii="宋体" w:hAnsi="宋体" w:eastAsia="宋体" w:cs="宋体"/>
          <w:b w:val="0"/>
          <w:bCs w:val="0"/>
          <w:spacing w:val="0"/>
          <w:kern w:val="0"/>
          <w:shd w:val="clear" w:color="auto" w:fill="auto"/>
          <w:lang w:eastAsia="zh-CN"/>
        </w:rPr>
        <w:t>温度、压力等热工表计均已调试完毕，有关DCS控制系统能够正确投入使用。</w:t>
      </w:r>
    </w:p>
    <w:p w14:paraId="4400C36C">
      <w:pPr>
        <w:keepNext w:val="0"/>
        <w:keepLines w:val="0"/>
        <w:pageBreakBefore w:val="0"/>
        <w:widowControl/>
        <w:tabs>
          <w:tab w:val="left" w:pos="630"/>
        </w:tabs>
        <w:kinsoku w:val="0"/>
        <w:wordWrap/>
        <w:overflowPunct/>
        <w:topLinePunct w:val="0"/>
        <w:autoSpaceDE w:val="0"/>
        <w:autoSpaceDN w:val="0"/>
        <w:bidi w:val="0"/>
        <w:adjustRightInd w:val="0"/>
        <w:snapToGrid w:val="0"/>
        <w:spacing w:line="360" w:lineRule="auto"/>
        <w:ind w:left="420" w:leftChars="200" w:firstLine="0" w:firstLineChars="0"/>
        <w:jc w:val="left"/>
        <w:textAlignment w:val="baseline"/>
        <w:rPr>
          <w:rFonts w:hint="eastAsia" w:ascii="宋体" w:hAnsi="宋体" w:eastAsia="宋体" w:cs="宋体"/>
          <w:b w:val="0"/>
          <w:bCs w:val="0"/>
          <w:spacing w:val="0"/>
          <w:kern w:val="0"/>
          <w:shd w:val="clear" w:color="auto" w:fill="auto"/>
          <w:lang w:eastAsia="zh-CN"/>
        </w:rPr>
      </w:pPr>
      <w:r>
        <w:rPr>
          <w:rFonts w:hint="eastAsia" w:ascii="宋体" w:hAnsi="宋体" w:eastAsia="宋体" w:cs="宋体"/>
          <w:b w:val="0"/>
          <w:bCs w:val="0"/>
          <w:spacing w:val="0"/>
          <w:kern w:val="0"/>
          <w:shd w:val="clear" w:color="auto" w:fill="auto"/>
          <w:lang w:val="en-US" w:eastAsia="zh-CN"/>
        </w:rPr>
        <w:t>d）</w:t>
      </w:r>
      <w:r>
        <w:rPr>
          <w:rFonts w:hint="eastAsia" w:ascii="宋体" w:hAnsi="宋体" w:eastAsia="宋体" w:cs="宋体"/>
          <w:b w:val="0"/>
          <w:bCs w:val="0"/>
          <w:spacing w:val="0"/>
          <w:kern w:val="0"/>
          <w:shd w:val="clear" w:color="auto" w:fill="auto"/>
          <w:lang w:eastAsia="zh-CN"/>
        </w:rPr>
        <w:t xml:space="preserve"> </w:t>
      </w:r>
      <w:r>
        <w:rPr>
          <w:rFonts w:hint="eastAsia" w:ascii="宋体" w:hAnsi="宋体" w:eastAsia="宋体" w:cs="宋体"/>
          <w:b w:val="0"/>
          <w:bCs w:val="0"/>
          <w:spacing w:val="0"/>
          <w:kern w:val="0"/>
          <w:shd w:val="clear" w:color="auto" w:fill="auto"/>
          <w:lang w:val="en-US" w:eastAsia="zh-CN"/>
        </w:rPr>
        <w:t xml:space="preserve"> </w:t>
      </w:r>
      <w:r>
        <w:rPr>
          <w:rFonts w:hint="eastAsia" w:ascii="宋体" w:hAnsi="宋体" w:eastAsia="宋体" w:cs="宋体"/>
          <w:b w:val="0"/>
          <w:bCs w:val="0"/>
          <w:spacing w:val="0"/>
          <w:kern w:val="0"/>
          <w:shd w:val="clear" w:color="auto" w:fill="auto"/>
          <w:lang w:eastAsia="zh-CN"/>
        </w:rPr>
        <w:t>锅炉</w:t>
      </w:r>
      <w:r>
        <w:rPr>
          <w:rFonts w:hint="eastAsia" w:ascii="宋体" w:hAnsi="宋体" w:eastAsia="宋体" w:cs="宋体"/>
          <w:b w:val="0"/>
          <w:bCs w:val="0"/>
          <w:spacing w:val="0"/>
          <w:kern w:val="0"/>
          <w:shd w:val="clear" w:color="auto" w:fill="auto"/>
          <w:lang w:val="en-US" w:eastAsia="zh-CN"/>
        </w:rPr>
        <w:t>相关</w:t>
      </w:r>
      <w:r>
        <w:rPr>
          <w:rFonts w:hint="eastAsia" w:ascii="宋体" w:hAnsi="宋体" w:eastAsia="宋体" w:cs="宋体"/>
          <w:b w:val="0"/>
          <w:bCs w:val="0"/>
          <w:spacing w:val="0"/>
          <w:kern w:val="0"/>
          <w:shd w:val="clear" w:color="auto" w:fill="auto"/>
          <w:lang w:eastAsia="zh-CN"/>
        </w:rPr>
        <w:t>设备的保护、隔离措施已完成。炉内隔离、孔洞封堵措施已完成。</w:t>
      </w:r>
    </w:p>
    <w:p w14:paraId="4E7D88C4">
      <w:pPr>
        <w:keepNext w:val="0"/>
        <w:keepLines w:val="0"/>
        <w:pageBreakBefore w:val="0"/>
        <w:widowControl/>
        <w:tabs>
          <w:tab w:val="left" w:pos="630"/>
        </w:tabs>
        <w:kinsoku w:val="0"/>
        <w:wordWrap/>
        <w:overflowPunct/>
        <w:topLinePunct w:val="0"/>
        <w:autoSpaceDE w:val="0"/>
        <w:autoSpaceDN w:val="0"/>
        <w:bidi w:val="0"/>
        <w:adjustRightInd w:val="0"/>
        <w:snapToGrid w:val="0"/>
        <w:spacing w:line="360" w:lineRule="auto"/>
        <w:ind w:left="420" w:leftChars="200" w:firstLine="0" w:firstLineChars="0"/>
        <w:jc w:val="left"/>
        <w:textAlignment w:val="baseline"/>
        <w:rPr>
          <w:rFonts w:hint="eastAsia" w:ascii="宋体" w:hAnsi="宋体" w:eastAsia="宋体" w:cs="宋体"/>
          <w:b w:val="0"/>
          <w:bCs w:val="0"/>
          <w:spacing w:val="0"/>
          <w:kern w:val="0"/>
          <w:shd w:val="clear" w:color="auto" w:fill="auto"/>
          <w:lang w:eastAsia="zh-CN"/>
        </w:rPr>
      </w:pPr>
      <w:r>
        <w:rPr>
          <w:rFonts w:hint="eastAsia" w:ascii="宋体" w:hAnsi="宋体" w:eastAsia="宋体" w:cs="宋体"/>
          <w:b w:val="0"/>
          <w:bCs w:val="0"/>
          <w:spacing w:val="0"/>
          <w:kern w:val="0"/>
          <w:shd w:val="clear" w:color="auto" w:fill="auto"/>
          <w:lang w:val="en-US" w:eastAsia="zh-CN"/>
        </w:rPr>
        <w:t>e）</w:t>
      </w:r>
      <w:r>
        <w:rPr>
          <w:rFonts w:hint="eastAsia" w:ascii="宋体" w:hAnsi="宋体" w:eastAsia="宋体" w:cs="宋体"/>
          <w:b w:val="0"/>
          <w:bCs w:val="0"/>
          <w:spacing w:val="0"/>
          <w:kern w:val="0"/>
          <w:shd w:val="clear" w:color="auto" w:fill="auto"/>
          <w:lang w:eastAsia="zh-CN"/>
        </w:rPr>
        <w:t xml:space="preserve"> </w:t>
      </w:r>
      <w:r>
        <w:rPr>
          <w:rFonts w:hint="eastAsia" w:ascii="宋体" w:hAnsi="宋体" w:eastAsia="宋体" w:cs="宋体"/>
          <w:b w:val="0"/>
          <w:bCs w:val="0"/>
          <w:spacing w:val="0"/>
          <w:kern w:val="0"/>
          <w:shd w:val="clear" w:color="auto" w:fill="auto"/>
          <w:lang w:val="en-US" w:eastAsia="zh-CN"/>
        </w:rPr>
        <w:t xml:space="preserve"> </w:t>
      </w:r>
      <w:r>
        <w:rPr>
          <w:rFonts w:hint="eastAsia" w:ascii="宋体" w:hAnsi="宋体" w:eastAsia="宋体" w:cs="宋体"/>
          <w:b w:val="0"/>
          <w:bCs w:val="0"/>
          <w:spacing w:val="0"/>
          <w:kern w:val="0"/>
          <w:shd w:val="clear" w:color="auto" w:fill="auto"/>
          <w:lang w:eastAsia="zh-CN"/>
        </w:rPr>
        <w:t>烘炉机或点火燃烧器系统已经安装调试合格。</w:t>
      </w:r>
    </w:p>
    <w:p w14:paraId="7323954F">
      <w:pPr>
        <w:keepNext w:val="0"/>
        <w:keepLines w:val="0"/>
        <w:pageBreakBefore w:val="0"/>
        <w:widowControl/>
        <w:tabs>
          <w:tab w:val="left" w:pos="630"/>
        </w:tabs>
        <w:kinsoku w:val="0"/>
        <w:wordWrap/>
        <w:overflowPunct/>
        <w:topLinePunct w:val="0"/>
        <w:autoSpaceDE w:val="0"/>
        <w:autoSpaceDN w:val="0"/>
        <w:bidi w:val="0"/>
        <w:adjustRightInd w:val="0"/>
        <w:snapToGrid w:val="0"/>
        <w:spacing w:line="360" w:lineRule="auto"/>
        <w:ind w:left="420" w:leftChars="200" w:firstLine="0" w:firstLineChars="0"/>
        <w:jc w:val="left"/>
        <w:textAlignment w:val="baseline"/>
        <w:rPr>
          <w:rFonts w:hint="eastAsia" w:ascii="宋体" w:hAnsi="宋体" w:eastAsia="宋体" w:cs="宋体"/>
          <w:b w:val="0"/>
          <w:bCs w:val="0"/>
          <w:spacing w:val="0"/>
          <w:kern w:val="0"/>
          <w:shd w:val="clear" w:color="auto" w:fill="auto"/>
          <w:lang w:eastAsia="zh-CN"/>
        </w:rPr>
      </w:pPr>
      <w:r>
        <w:rPr>
          <w:rFonts w:hint="eastAsia" w:ascii="宋体" w:hAnsi="宋体" w:eastAsia="宋体" w:cs="宋体"/>
          <w:b w:val="0"/>
          <w:bCs w:val="0"/>
          <w:spacing w:val="0"/>
          <w:kern w:val="0"/>
          <w:shd w:val="clear" w:color="auto" w:fill="auto"/>
          <w:lang w:val="en-US" w:eastAsia="zh-CN"/>
        </w:rPr>
        <w:t>f）</w:t>
      </w:r>
      <w:r>
        <w:rPr>
          <w:rFonts w:hint="eastAsia" w:ascii="宋体" w:hAnsi="宋体" w:eastAsia="宋体" w:cs="宋体"/>
          <w:b w:val="0"/>
          <w:bCs w:val="0"/>
          <w:spacing w:val="0"/>
          <w:kern w:val="0"/>
          <w:shd w:val="clear" w:color="auto" w:fill="auto"/>
          <w:lang w:eastAsia="zh-CN"/>
        </w:rPr>
        <w:t xml:space="preserve"> </w:t>
      </w:r>
      <w:r>
        <w:rPr>
          <w:rFonts w:hint="eastAsia" w:ascii="宋体" w:hAnsi="宋体" w:eastAsia="宋体" w:cs="宋体"/>
          <w:b w:val="0"/>
          <w:bCs w:val="0"/>
          <w:spacing w:val="0"/>
          <w:kern w:val="0"/>
          <w:shd w:val="clear" w:color="auto" w:fill="auto"/>
          <w:lang w:val="en-US" w:eastAsia="zh-CN"/>
        </w:rPr>
        <w:t xml:space="preserve"> </w:t>
      </w:r>
      <w:r>
        <w:rPr>
          <w:rFonts w:hint="eastAsia" w:ascii="宋体" w:hAnsi="宋体" w:eastAsia="宋体" w:cs="宋体"/>
          <w:b w:val="0"/>
          <w:bCs w:val="0"/>
          <w:spacing w:val="0"/>
          <w:kern w:val="0"/>
          <w:shd w:val="clear" w:color="auto" w:fill="auto"/>
          <w:lang w:eastAsia="zh-CN"/>
        </w:rPr>
        <w:t>检测试块放置在相应位置，试块不应受热烟气直接烘烤。</w:t>
      </w:r>
    </w:p>
    <w:p w14:paraId="2739E6AC">
      <w:pPr>
        <w:keepNext w:val="0"/>
        <w:keepLines w:val="0"/>
        <w:pageBreakBefore w:val="0"/>
        <w:widowControl/>
        <w:tabs>
          <w:tab w:val="left" w:pos="630"/>
        </w:tabs>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val="0"/>
          <w:bCs w:val="0"/>
          <w:spacing w:val="0"/>
          <w:kern w:val="0"/>
          <w:shd w:val="clear" w:color="auto" w:fill="auto"/>
          <w:lang w:eastAsia="zh-CN"/>
        </w:rPr>
      </w:pPr>
      <w:r>
        <w:rPr>
          <w:rFonts w:hint="eastAsia" w:ascii="宋体" w:hAnsi="宋体" w:eastAsia="宋体" w:cs="宋体"/>
          <w:b w:val="0"/>
          <w:bCs w:val="0"/>
          <w:spacing w:val="0"/>
          <w:kern w:val="0"/>
          <w:shd w:val="clear" w:color="auto" w:fill="auto"/>
          <w:lang w:eastAsia="zh-CN"/>
        </w:rPr>
        <w:t>1</w:t>
      </w:r>
      <w:r>
        <w:rPr>
          <w:rFonts w:hint="eastAsia" w:ascii="宋体" w:hAnsi="宋体" w:eastAsia="宋体" w:cs="宋体"/>
          <w:b w:val="0"/>
          <w:bCs w:val="0"/>
          <w:spacing w:val="0"/>
          <w:kern w:val="0"/>
          <w:shd w:val="clear" w:color="auto" w:fill="auto"/>
          <w:lang w:val="en-US" w:eastAsia="zh-CN"/>
        </w:rPr>
        <w:t>0</w:t>
      </w:r>
      <w:r>
        <w:rPr>
          <w:rFonts w:hint="eastAsia" w:ascii="宋体" w:hAnsi="宋体" w:eastAsia="宋体" w:cs="宋体"/>
          <w:b w:val="0"/>
          <w:bCs w:val="0"/>
          <w:spacing w:val="0"/>
          <w:kern w:val="0"/>
          <w:shd w:val="clear" w:color="auto" w:fill="auto"/>
          <w:lang w:eastAsia="zh-CN"/>
        </w:rPr>
        <w:t>.</w:t>
      </w:r>
      <w:r>
        <w:rPr>
          <w:rFonts w:hint="eastAsia" w:ascii="宋体" w:hAnsi="宋体" w:eastAsia="宋体" w:cs="宋体"/>
          <w:b w:val="0"/>
          <w:bCs w:val="0"/>
          <w:spacing w:val="0"/>
          <w:kern w:val="0"/>
          <w:shd w:val="clear" w:color="auto" w:fill="auto"/>
          <w:lang w:val="en-US" w:eastAsia="zh-CN"/>
        </w:rPr>
        <w:t>2</w:t>
      </w:r>
      <w:r>
        <w:rPr>
          <w:rFonts w:hint="eastAsia" w:ascii="宋体" w:hAnsi="宋体" w:eastAsia="宋体" w:cs="宋体"/>
          <w:b w:val="0"/>
          <w:bCs w:val="0"/>
          <w:spacing w:val="0"/>
          <w:kern w:val="0"/>
          <w:shd w:val="clear" w:color="auto" w:fill="auto"/>
          <w:lang w:eastAsia="zh-CN"/>
        </w:rPr>
        <w:t>.5</w:t>
      </w:r>
      <w:r>
        <w:rPr>
          <w:rFonts w:hint="eastAsia" w:ascii="宋体" w:hAnsi="宋体" w:eastAsia="宋体" w:cs="宋体"/>
          <w:b w:val="0"/>
          <w:bCs w:val="0"/>
          <w:spacing w:val="0"/>
          <w:kern w:val="0"/>
          <w:shd w:val="clear" w:color="auto" w:fill="auto"/>
          <w:lang w:val="en-US" w:eastAsia="zh-CN"/>
        </w:rPr>
        <w:t xml:space="preserve">  </w:t>
      </w:r>
      <w:r>
        <w:rPr>
          <w:rFonts w:hint="eastAsia" w:ascii="宋体" w:hAnsi="宋体" w:eastAsia="宋体" w:cs="宋体"/>
          <w:b w:val="0"/>
          <w:bCs w:val="0"/>
          <w:spacing w:val="0"/>
          <w:kern w:val="0"/>
          <w:shd w:val="clear" w:color="auto" w:fill="auto"/>
          <w:lang w:eastAsia="zh-CN"/>
        </w:rPr>
        <w:t>低温烘炉应采用带压方式，最大蒸汽压力不宜超过锅炉额定压力的85%。</w:t>
      </w:r>
    </w:p>
    <w:p w14:paraId="4CAF4CF0">
      <w:pPr>
        <w:keepNext w:val="0"/>
        <w:keepLines w:val="0"/>
        <w:pageBreakBefore w:val="0"/>
        <w:widowControl/>
        <w:tabs>
          <w:tab w:val="left" w:pos="630"/>
        </w:tabs>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 w:val="0"/>
          <w:bCs w:val="0"/>
          <w:spacing w:val="0"/>
          <w:kern w:val="0"/>
          <w:shd w:val="clear" w:color="auto" w:fill="auto"/>
          <w:lang w:eastAsia="zh-CN"/>
        </w:rPr>
      </w:pPr>
      <w:r>
        <w:rPr>
          <w:rFonts w:hint="eastAsia" w:ascii="宋体" w:hAnsi="宋体" w:eastAsia="宋体" w:cs="宋体"/>
          <w:b w:val="0"/>
          <w:bCs w:val="0"/>
          <w:spacing w:val="0"/>
          <w:kern w:val="0"/>
          <w:shd w:val="clear" w:color="auto" w:fill="auto"/>
          <w:lang w:eastAsia="zh-CN"/>
        </w:rPr>
        <w:t>1</w:t>
      </w:r>
      <w:r>
        <w:rPr>
          <w:rFonts w:hint="eastAsia" w:ascii="宋体" w:hAnsi="宋体" w:eastAsia="宋体" w:cs="宋体"/>
          <w:b w:val="0"/>
          <w:bCs w:val="0"/>
          <w:spacing w:val="0"/>
          <w:kern w:val="0"/>
          <w:shd w:val="clear" w:color="auto" w:fill="auto"/>
          <w:lang w:val="en-US" w:eastAsia="zh-CN"/>
        </w:rPr>
        <w:t>0</w:t>
      </w:r>
      <w:r>
        <w:rPr>
          <w:rFonts w:hint="eastAsia" w:ascii="宋体" w:hAnsi="宋体" w:eastAsia="宋体" w:cs="宋体"/>
          <w:b w:val="0"/>
          <w:bCs w:val="0"/>
          <w:spacing w:val="0"/>
          <w:kern w:val="0"/>
          <w:shd w:val="clear" w:color="auto" w:fill="auto"/>
          <w:lang w:eastAsia="zh-CN"/>
        </w:rPr>
        <w:t>.</w:t>
      </w:r>
      <w:r>
        <w:rPr>
          <w:rFonts w:hint="eastAsia" w:ascii="宋体" w:hAnsi="宋体" w:eastAsia="宋体" w:cs="宋体"/>
          <w:b w:val="0"/>
          <w:bCs w:val="0"/>
          <w:spacing w:val="0"/>
          <w:kern w:val="0"/>
          <w:shd w:val="clear" w:color="auto" w:fill="auto"/>
          <w:lang w:val="en-US" w:eastAsia="zh-CN"/>
        </w:rPr>
        <w:t>2</w:t>
      </w:r>
      <w:r>
        <w:rPr>
          <w:rFonts w:hint="eastAsia" w:ascii="宋体" w:hAnsi="宋体" w:eastAsia="宋体" w:cs="宋体"/>
          <w:b w:val="0"/>
          <w:bCs w:val="0"/>
          <w:spacing w:val="0"/>
          <w:kern w:val="0"/>
          <w:shd w:val="clear" w:color="auto" w:fill="auto"/>
          <w:lang w:eastAsia="zh-CN"/>
        </w:rPr>
        <w:t>.</w:t>
      </w:r>
      <w:r>
        <w:rPr>
          <w:rFonts w:hint="eastAsia" w:ascii="宋体" w:hAnsi="宋体" w:eastAsia="宋体" w:cs="宋体"/>
          <w:b w:val="0"/>
          <w:bCs w:val="0"/>
          <w:spacing w:val="0"/>
          <w:kern w:val="0"/>
          <w:shd w:val="clear" w:color="auto" w:fill="auto"/>
          <w:lang w:val="en-US" w:eastAsia="zh-CN"/>
        </w:rPr>
        <w:t>6</w:t>
      </w:r>
      <w:r>
        <w:rPr>
          <w:rFonts w:hint="eastAsia" w:ascii="宋体" w:hAnsi="宋体" w:eastAsia="宋体" w:cs="宋体"/>
          <w:b w:val="0"/>
          <w:bCs w:val="0"/>
          <w:spacing w:val="0"/>
          <w:kern w:val="0"/>
          <w:shd w:val="clear" w:color="auto" w:fill="auto"/>
          <w:lang w:eastAsia="zh-CN"/>
        </w:rPr>
        <w:t xml:space="preserve">  烘炉设备产生的热量应符合设备技术文件的规定。烘炉宜采用外生热烟气法。烘炉烟气温度无设计时，最高烘炉温度宜为320℃~350℃。</w:t>
      </w:r>
    </w:p>
    <w:p w14:paraId="7C8FEE4B">
      <w:pPr>
        <w:keepNext w:val="0"/>
        <w:keepLines w:val="0"/>
        <w:pageBreakBefore w:val="0"/>
        <w:widowControl/>
        <w:tabs>
          <w:tab w:val="left" w:pos="630"/>
        </w:tabs>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 w:val="0"/>
          <w:bCs w:val="0"/>
          <w:snapToGrid w:val="0"/>
          <w:color w:val="000000"/>
          <w:spacing w:val="0"/>
          <w:sz w:val="21"/>
          <w:szCs w:val="21"/>
          <w:shd w:val="clear" w:color="auto" w:fill="auto"/>
          <w:lang w:val="en-US" w:eastAsia="zh-CN" w:bidi="ar-SA"/>
        </w:rPr>
      </w:pPr>
      <w:r>
        <w:rPr>
          <w:rFonts w:hint="eastAsia" w:ascii="宋体" w:hAnsi="宋体" w:eastAsia="宋体" w:cs="宋体"/>
          <w:b w:val="0"/>
          <w:bCs w:val="0"/>
          <w:snapToGrid w:val="0"/>
          <w:color w:val="000000"/>
          <w:spacing w:val="0"/>
          <w:sz w:val="21"/>
          <w:szCs w:val="21"/>
          <w:shd w:val="clear" w:color="auto" w:fill="auto"/>
          <w:lang w:val="en-US" w:eastAsia="zh-CN" w:bidi="ar-SA"/>
        </w:rPr>
        <w:t>10.2.7  低温烘炉方案及温升曲线应符合材料厂家烘炉技术要求。烘炉温度允许偏差为±20℃。</w:t>
      </w:r>
    </w:p>
    <w:p w14:paraId="420C9065">
      <w:pPr>
        <w:keepNext w:val="0"/>
        <w:keepLines w:val="0"/>
        <w:pageBreakBefore w:val="0"/>
        <w:widowControl/>
        <w:tabs>
          <w:tab w:val="left" w:pos="630"/>
        </w:tabs>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 w:val="0"/>
          <w:bCs w:val="0"/>
          <w:spacing w:val="0"/>
          <w:kern w:val="0"/>
          <w:shd w:val="clear" w:color="auto" w:fill="auto"/>
          <w:lang w:eastAsia="zh-CN"/>
        </w:rPr>
      </w:pPr>
      <w:r>
        <w:rPr>
          <w:rFonts w:hint="eastAsia" w:ascii="宋体" w:hAnsi="宋体" w:eastAsia="宋体" w:cs="宋体"/>
          <w:b w:val="0"/>
          <w:bCs w:val="0"/>
          <w:spacing w:val="0"/>
          <w:kern w:val="0"/>
          <w:shd w:val="clear" w:color="auto" w:fill="auto"/>
          <w:lang w:eastAsia="zh-CN"/>
        </w:rPr>
        <w:t>1</w:t>
      </w:r>
      <w:r>
        <w:rPr>
          <w:rFonts w:hint="eastAsia" w:ascii="宋体" w:hAnsi="宋体" w:eastAsia="宋体" w:cs="宋体"/>
          <w:b w:val="0"/>
          <w:bCs w:val="0"/>
          <w:spacing w:val="0"/>
          <w:kern w:val="0"/>
          <w:shd w:val="clear" w:color="auto" w:fill="auto"/>
          <w:lang w:val="en-US" w:eastAsia="zh-CN"/>
        </w:rPr>
        <w:t>0</w:t>
      </w:r>
      <w:r>
        <w:rPr>
          <w:rFonts w:hint="eastAsia" w:ascii="宋体" w:hAnsi="宋体" w:eastAsia="宋体" w:cs="宋体"/>
          <w:b w:val="0"/>
          <w:bCs w:val="0"/>
          <w:spacing w:val="0"/>
          <w:kern w:val="0"/>
          <w:shd w:val="clear" w:color="auto" w:fill="auto"/>
          <w:lang w:eastAsia="zh-CN"/>
        </w:rPr>
        <w:t>.</w:t>
      </w:r>
      <w:r>
        <w:rPr>
          <w:rFonts w:hint="eastAsia" w:ascii="宋体" w:hAnsi="宋体" w:eastAsia="宋体" w:cs="宋体"/>
          <w:b w:val="0"/>
          <w:bCs w:val="0"/>
          <w:spacing w:val="0"/>
          <w:kern w:val="0"/>
          <w:shd w:val="clear" w:color="auto" w:fill="auto"/>
          <w:lang w:val="en-US" w:eastAsia="zh-CN"/>
        </w:rPr>
        <w:t>2</w:t>
      </w:r>
      <w:r>
        <w:rPr>
          <w:rFonts w:hint="eastAsia" w:ascii="宋体" w:hAnsi="宋体" w:eastAsia="宋体" w:cs="宋体"/>
          <w:b w:val="0"/>
          <w:bCs w:val="0"/>
          <w:spacing w:val="0"/>
          <w:kern w:val="0"/>
          <w:shd w:val="clear" w:color="auto" w:fill="auto"/>
          <w:lang w:eastAsia="zh-CN"/>
        </w:rPr>
        <w:t>.</w:t>
      </w:r>
      <w:r>
        <w:rPr>
          <w:rFonts w:hint="eastAsia" w:ascii="宋体" w:hAnsi="宋体" w:eastAsia="宋体" w:cs="宋体"/>
          <w:b w:val="0"/>
          <w:bCs w:val="0"/>
          <w:spacing w:val="0"/>
          <w:kern w:val="0"/>
          <w:shd w:val="clear" w:color="auto" w:fill="auto"/>
          <w:lang w:val="en-US" w:eastAsia="zh-CN"/>
        </w:rPr>
        <w:t>8</w:t>
      </w:r>
      <w:r>
        <w:rPr>
          <w:rFonts w:hint="eastAsia" w:ascii="宋体" w:hAnsi="宋体" w:eastAsia="宋体" w:cs="宋体"/>
          <w:b w:val="0"/>
          <w:bCs w:val="0"/>
          <w:spacing w:val="0"/>
          <w:kern w:val="0"/>
          <w:shd w:val="clear" w:color="auto" w:fill="auto"/>
          <w:lang w:eastAsia="zh-CN"/>
        </w:rPr>
        <w:t xml:space="preserve">  采用外生热烟气法烘炉时，炉内温度分布应均匀，烘炉的最高温度应符合设计要求。烘炉机的调节应符合升温、恒温、降温的控制要求。</w:t>
      </w:r>
    </w:p>
    <w:p w14:paraId="67587AEA">
      <w:pPr>
        <w:keepNext w:val="0"/>
        <w:keepLines w:val="0"/>
        <w:pageBreakBefore w:val="0"/>
        <w:widowControl/>
        <w:tabs>
          <w:tab w:val="left" w:pos="630"/>
        </w:tabs>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 w:val="0"/>
          <w:bCs w:val="0"/>
          <w:spacing w:val="0"/>
          <w:kern w:val="0"/>
          <w:shd w:val="clear" w:color="auto" w:fill="auto"/>
          <w:lang w:eastAsia="zh-CN"/>
        </w:rPr>
      </w:pPr>
      <w:r>
        <w:rPr>
          <w:rFonts w:hint="eastAsia" w:ascii="宋体" w:hAnsi="宋体" w:eastAsia="宋体" w:cs="宋体"/>
          <w:b w:val="0"/>
          <w:bCs w:val="0"/>
          <w:spacing w:val="0"/>
          <w:kern w:val="0"/>
          <w:shd w:val="clear" w:color="auto" w:fill="auto"/>
          <w:lang w:eastAsia="zh-CN"/>
        </w:rPr>
        <w:t>1</w:t>
      </w:r>
      <w:r>
        <w:rPr>
          <w:rFonts w:hint="eastAsia" w:ascii="宋体" w:hAnsi="宋体" w:eastAsia="宋体" w:cs="宋体"/>
          <w:b w:val="0"/>
          <w:bCs w:val="0"/>
          <w:spacing w:val="0"/>
          <w:kern w:val="0"/>
          <w:shd w:val="clear" w:color="auto" w:fill="auto"/>
          <w:lang w:val="en-US" w:eastAsia="zh-CN"/>
        </w:rPr>
        <w:t>0</w:t>
      </w:r>
      <w:r>
        <w:rPr>
          <w:rFonts w:hint="eastAsia" w:ascii="宋体" w:hAnsi="宋体" w:eastAsia="宋体" w:cs="宋体"/>
          <w:b w:val="0"/>
          <w:bCs w:val="0"/>
          <w:spacing w:val="0"/>
          <w:kern w:val="0"/>
          <w:shd w:val="clear" w:color="auto" w:fill="auto"/>
          <w:lang w:eastAsia="zh-CN"/>
        </w:rPr>
        <w:t>.</w:t>
      </w:r>
      <w:r>
        <w:rPr>
          <w:rFonts w:hint="eastAsia" w:ascii="宋体" w:hAnsi="宋体" w:eastAsia="宋体" w:cs="宋体"/>
          <w:b w:val="0"/>
          <w:bCs w:val="0"/>
          <w:spacing w:val="0"/>
          <w:kern w:val="0"/>
          <w:shd w:val="clear" w:color="auto" w:fill="auto"/>
          <w:lang w:val="en-US" w:eastAsia="zh-CN"/>
        </w:rPr>
        <w:t>2</w:t>
      </w:r>
      <w:r>
        <w:rPr>
          <w:rFonts w:hint="eastAsia" w:ascii="宋体" w:hAnsi="宋体" w:eastAsia="宋体" w:cs="宋体"/>
          <w:b w:val="0"/>
          <w:bCs w:val="0"/>
          <w:spacing w:val="0"/>
          <w:kern w:val="0"/>
          <w:shd w:val="clear" w:color="auto" w:fill="auto"/>
          <w:lang w:eastAsia="zh-CN"/>
        </w:rPr>
        <w:t>.</w:t>
      </w:r>
      <w:r>
        <w:rPr>
          <w:rFonts w:hint="eastAsia" w:ascii="宋体" w:hAnsi="宋体" w:eastAsia="宋体" w:cs="宋体"/>
          <w:b w:val="0"/>
          <w:bCs w:val="0"/>
          <w:spacing w:val="0"/>
          <w:kern w:val="0"/>
          <w:shd w:val="clear" w:color="auto" w:fill="auto"/>
          <w:lang w:val="en-US" w:eastAsia="zh-CN"/>
        </w:rPr>
        <w:t>9</w:t>
      </w:r>
      <w:r>
        <w:rPr>
          <w:rFonts w:hint="eastAsia" w:ascii="宋体" w:hAnsi="宋体" w:eastAsia="宋体" w:cs="宋体"/>
          <w:b w:val="0"/>
          <w:bCs w:val="0"/>
          <w:spacing w:val="0"/>
          <w:kern w:val="0"/>
          <w:shd w:val="clear" w:color="auto" w:fill="auto"/>
          <w:lang w:eastAsia="zh-CN"/>
        </w:rPr>
        <w:t xml:space="preserve">  烘炉时，热烟气不得直接冲刷炉墙和试块。</w:t>
      </w:r>
    </w:p>
    <w:p w14:paraId="1AF109D7">
      <w:pPr>
        <w:keepNext w:val="0"/>
        <w:keepLines w:val="0"/>
        <w:pageBreakBefore w:val="0"/>
        <w:widowControl/>
        <w:tabs>
          <w:tab w:val="left" w:pos="630"/>
        </w:tabs>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 w:val="0"/>
          <w:bCs w:val="0"/>
          <w:spacing w:val="0"/>
          <w:kern w:val="0"/>
          <w:shd w:val="clear" w:color="auto" w:fill="auto"/>
          <w:lang w:eastAsia="zh-CN"/>
        </w:rPr>
      </w:pPr>
      <w:r>
        <w:rPr>
          <w:rFonts w:hint="eastAsia" w:ascii="宋体" w:hAnsi="宋体" w:eastAsia="宋体" w:cs="宋体"/>
          <w:b w:val="0"/>
          <w:bCs w:val="0"/>
          <w:spacing w:val="0"/>
          <w:kern w:val="0"/>
          <w:shd w:val="clear" w:color="auto" w:fill="auto"/>
          <w:lang w:eastAsia="zh-CN"/>
        </w:rPr>
        <w:t>1</w:t>
      </w:r>
      <w:r>
        <w:rPr>
          <w:rFonts w:hint="eastAsia" w:ascii="宋体" w:hAnsi="宋体" w:eastAsia="宋体" w:cs="宋体"/>
          <w:b w:val="0"/>
          <w:bCs w:val="0"/>
          <w:spacing w:val="0"/>
          <w:kern w:val="0"/>
          <w:shd w:val="clear" w:color="auto" w:fill="auto"/>
          <w:lang w:val="en-US" w:eastAsia="zh-CN"/>
        </w:rPr>
        <w:t>0</w:t>
      </w:r>
      <w:r>
        <w:rPr>
          <w:rFonts w:hint="eastAsia" w:ascii="宋体" w:hAnsi="宋体" w:eastAsia="宋体" w:cs="宋体"/>
          <w:b w:val="0"/>
          <w:bCs w:val="0"/>
          <w:spacing w:val="0"/>
          <w:kern w:val="0"/>
          <w:shd w:val="clear" w:color="auto" w:fill="auto"/>
          <w:lang w:eastAsia="zh-CN"/>
        </w:rPr>
        <w:t>.</w:t>
      </w:r>
      <w:r>
        <w:rPr>
          <w:rFonts w:hint="eastAsia" w:ascii="宋体" w:hAnsi="宋体" w:eastAsia="宋体" w:cs="宋体"/>
          <w:b w:val="0"/>
          <w:bCs w:val="0"/>
          <w:spacing w:val="0"/>
          <w:kern w:val="0"/>
          <w:shd w:val="clear" w:color="auto" w:fill="auto"/>
          <w:lang w:val="en-US" w:eastAsia="zh-CN"/>
        </w:rPr>
        <w:t>2</w:t>
      </w:r>
      <w:r>
        <w:rPr>
          <w:rFonts w:hint="eastAsia" w:ascii="宋体" w:hAnsi="宋体" w:eastAsia="宋体" w:cs="宋体"/>
          <w:b w:val="0"/>
          <w:bCs w:val="0"/>
          <w:spacing w:val="0"/>
          <w:kern w:val="0"/>
          <w:shd w:val="clear" w:color="auto" w:fill="auto"/>
          <w:lang w:eastAsia="zh-CN"/>
        </w:rPr>
        <w:t>.</w:t>
      </w:r>
      <w:r>
        <w:rPr>
          <w:rFonts w:hint="eastAsia" w:ascii="宋体" w:hAnsi="宋体" w:eastAsia="宋体" w:cs="宋体"/>
          <w:b w:val="0"/>
          <w:bCs w:val="0"/>
          <w:spacing w:val="0"/>
          <w:kern w:val="0"/>
          <w:shd w:val="clear" w:color="auto" w:fill="auto"/>
          <w:lang w:val="en-US" w:eastAsia="zh-CN"/>
        </w:rPr>
        <w:t>10</w:t>
      </w:r>
      <w:r>
        <w:rPr>
          <w:rFonts w:hint="eastAsia" w:ascii="宋体" w:hAnsi="宋体" w:eastAsia="宋体" w:cs="宋体"/>
          <w:b w:val="0"/>
          <w:bCs w:val="0"/>
          <w:spacing w:val="0"/>
          <w:kern w:val="0"/>
          <w:shd w:val="clear" w:color="auto" w:fill="auto"/>
          <w:lang w:eastAsia="zh-CN"/>
        </w:rPr>
        <w:t xml:space="preserve">  烘炉结束降温时，应按照降温曲线控制降温，不得采取强制降温措施。</w:t>
      </w:r>
    </w:p>
    <w:p w14:paraId="56F3998B">
      <w:pPr>
        <w:keepNext w:val="0"/>
        <w:keepLines w:val="0"/>
        <w:pageBreakBefore w:val="0"/>
        <w:widowControl/>
        <w:tabs>
          <w:tab w:val="left" w:pos="630"/>
        </w:tabs>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 w:val="0"/>
          <w:bCs w:val="0"/>
          <w:spacing w:val="0"/>
          <w:kern w:val="0"/>
          <w:shd w:val="clear" w:color="auto" w:fill="auto"/>
          <w:lang w:eastAsia="zh-CN"/>
        </w:rPr>
      </w:pPr>
      <w:r>
        <w:rPr>
          <w:rFonts w:hint="eastAsia" w:ascii="宋体" w:hAnsi="宋体" w:eastAsia="宋体" w:cs="宋体"/>
          <w:b w:val="0"/>
          <w:bCs w:val="0"/>
          <w:spacing w:val="0"/>
          <w:kern w:val="0"/>
          <w:shd w:val="clear" w:color="auto" w:fill="auto"/>
          <w:lang w:eastAsia="zh-CN"/>
        </w:rPr>
        <w:t>1</w:t>
      </w:r>
      <w:r>
        <w:rPr>
          <w:rFonts w:hint="eastAsia" w:ascii="宋体" w:hAnsi="宋体" w:eastAsia="宋体" w:cs="宋体"/>
          <w:b w:val="0"/>
          <w:bCs w:val="0"/>
          <w:spacing w:val="0"/>
          <w:kern w:val="0"/>
          <w:shd w:val="clear" w:color="auto" w:fill="auto"/>
          <w:lang w:val="en-US" w:eastAsia="zh-CN"/>
        </w:rPr>
        <w:t>0</w:t>
      </w:r>
      <w:r>
        <w:rPr>
          <w:rFonts w:hint="eastAsia" w:ascii="宋体" w:hAnsi="宋体" w:eastAsia="宋体" w:cs="宋体"/>
          <w:b w:val="0"/>
          <w:bCs w:val="0"/>
          <w:spacing w:val="0"/>
          <w:kern w:val="0"/>
          <w:shd w:val="clear" w:color="auto" w:fill="auto"/>
          <w:lang w:eastAsia="zh-CN"/>
        </w:rPr>
        <w:t>.</w:t>
      </w:r>
      <w:r>
        <w:rPr>
          <w:rFonts w:hint="eastAsia" w:ascii="宋体" w:hAnsi="宋体" w:eastAsia="宋体" w:cs="宋体"/>
          <w:b w:val="0"/>
          <w:bCs w:val="0"/>
          <w:spacing w:val="0"/>
          <w:kern w:val="0"/>
          <w:shd w:val="clear" w:color="auto" w:fill="auto"/>
          <w:lang w:val="en-US" w:eastAsia="zh-CN"/>
        </w:rPr>
        <w:t>2</w:t>
      </w:r>
      <w:r>
        <w:rPr>
          <w:rFonts w:hint="eastAsia" w:ascii="宋体" w:hAnsi="宋体" w:eastAsia="宋体" w:cs="宋体"/>
          <w:b w:val="0"/>
          <w:bCs w:val="0"/>
          <w:spacing w:val="0"/>
          <w:kern w:val="0"/>
          <w:shd w:val="clear" w:color="auto" w:fill="auto"/>
          <w:lang w:eastAsia="zh-CN"/>
        </w:rPr>
        <w:t>.1</w:t>
      </w:r>
      <w:r>
        <w:rPr>
          <w:rFonts w:hint="eastAsia" w:ascii="宋体" w:hAnsi="宋体" w:eastAsia="宋体" w:cs="宋体"/>
          <w:b w:val="0"/>
          <w:bCs w:val="0"/>
          <w:spacing w:val="0"/>
          <w:kern w:val="0"/>
          <w:shd w:val="clear" w:color="auto" w:fill="auto"/>
          <w:lang w:val="en-US" w:eastAsia="zh-CN"/>
        </w:rPr>
        <w:t>1</w:t>
      </w:r>
      <w:r>
        <w:rPr>
          <w:rFonts w:hint="eastAsia" w:ascii="宋体" w:hAnsi="宋体" w:eastAsia="宋体" w:cs="宋体"/>
          <w:b w:val="0"/>
          <w:bCs w:val="0"/>
          <w:spacing w:val="0"/>
          <w:kern w:val="0"/>
          <w:shd w:val="clear" w:color="auto" w:fill="auto"/>
          <w:lang w:eastAsia="zh-CN"/>
        </w:rPr>
        <w:t xml:space="preserve">  烘炉中断后重新温升时，升温速率应小于15℃/h，恒温时间应符合温升曲线要求。</w:t>
      </w:r>
    </w:p>
    <w:p w14:paraId="3FDEA81E">
      <w:pPr>
        <w:keepNext w:val="0"/>
        <w:keepLines w:val="0"/>
        <w:pageBreakBefore w:val="0"/>
        <w:widowControl/>
        <w:tabs>
          <w:tab w:val="left" w:pos="630"/>
        </w:tabs>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 w:val="0"/>
          <w:bCs w:val="0"/>
          <w:spacing w:val="0"/>
          <w:kern w:val="0"/>
          <w:shd w:val="clear" w:color="auto" w:fill="auto"/>
          <w:lang w:eastAsia="zh-CN"/>
        </w:rPr>
      </w:pPr>
      <w:r>
        <w:rPr>
          <w:rFonts w:hint="eastAsia" w:ascii="宋体" w:hAnsi="宋体" w:eastAsia="宋体" w:cs="宋体"/>
          <w:b w:val="0"/>
          <w:bCs w:val="0"/>
          <w:spacing w:val="0"/>
          <w:kern w:val="0"/>
          <w:shd w:val="clear" w:color="auto" w:fill="auto"/>
          <w:lang w:eastAsia="zh-CN"/>
        </w:rPr>
        <w:t>1</w:t>
      </w:r>
      <w:r>
        <w:rPr>
          <w:rFonts w:hint="eastAsia" w:ascii="宋体" w:hAnsi="宋体" w:eastAsia="宋体" w:cs="宋体"/>
          <w:b w:val="0"/>
          <w:bCs w:val="0"/>
          <w:spacing w:val="0"/>
          <w:kern w:val="0"/>
          <w:shd w:val="clear" w:color="auto" w:fill="auto"/>
          <w:lang w:val="en-US" w:eastAsia="zh-CN"/>
        </w:rPr>
        <w:t>0</w:t>
      </w:r>
      <w:r>
        <w:rPr>
          <w:rFonts w:hint="eastAsia" w:ascii="宋体" w:hAnsi="宋体" w:eastAsia="宋体" w:cs="宋体"/>
          <w:b w:val="0"/>
          <w:bCs w:val="0"/>
          <w:spacing w:val="0"/>
          <w:kern w:val="0"/>
          <w:shd w:val="clear" w:color="auto" w:fill="auto"/>
          <w:lang w:eastAsia="zh-CN"/>
        </w:rPr>
        <w:t>.</w:t>
      </w:r>
      <w:r>
        <w:rPr>
          <w:rFonts w:hint="eastAsia" w:ascii="宋体" w:hAnsi="宋体" w:eastAsia="宋体" w:cs="宋体"/>
          <w:b w:val="0"/>
          <w:bCs w:val="0"/>
          <w:spacing w:val="0"/>
          <w:kern w:val="0"/>
          <w:shd w:val="clear" w:color="auto" w:fill="auto"/>
          <w:lang w:val="en-US" w:eastAsia="zh-CN"/>
        </w:rPr>
        <w:t>2</w:t>
      </w:r>
      <w:r>
        <w:rPr>
          <w:rFonts w:hint="eastAsia" w:ascii="宋体" w:hAnsi="宋体" w:eastAsia="宋体" w:cs="宋体"/>
          <w:b w:val="0"/>
          <w:bCs w:val="0"/>
          <w:spacing w:val="0"/>
          <w:kern w:val="0"/>
          <w:shd w:val="clear" w:color="auto" w:fill="auto"/>
          <w:lang w:eastAsia="zh-CN"/>
        </w:rPr>
        <w:t>.1</w:t>
      </w:r>
      <w:r>
        <w:rPr>
          <w:rFonts w:hint="eastAsia" w:ascii="宋体" w:hAnsi="宋体" w:eastAsia="宋体" w:cs="宋体"/>
          <w:b w:val="0"/>
          <w:bCs w:val="0"/>
          <w:spacing w:val="0"/>
          <w:kern w:val="0"/>
          <w:shd w:val="clear" w:color="auto" w:fill="auto"/>
          <w:lang w:val="en-US" w:eastAsia="zh-CN"/>
        </w:rPr>
        <w:t>2</w:t>
      </w:r>
      <w:r>
        <w:rPr>
          <w:rFonts w:hint="eastAsia" w:ascii="宋体" w:hAnsi="宋体" w:eastAsia="宋体" w:cs="宋体"/>
          <w:b w:val="0"/>
          <w:bCs w:val="0"/>
          <w:spacing w:val="0"/>
          <w:kern w:val="0"/>
          <w:shd w:val="clear" w:color="auto" w:fill="auto"/>
          <w:lang w:eastAsia="zh-CN"/>
        </w:rPr>
        <w:t xml:space="preserve">  烘炉的合格标准应符合下列规定：</w:t>
      </w:r>
    </w:p>
    <w:p w14:paraId="7B9C02B5">
      <w:pPr>
        <w:keepNext w:val="0"/>
        <w:keepLines w:val="0"/>
        <w:pageBreakBefore w:val="0"/>
        <w:widowControl/>
        <w:tabs>
          <w:tab w:val="left" w:pos="630"/>
        </w:tabs>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b w:val="0"/>
          <w:bCs w:val="0"/>
          <w:spacing w:val="0"/>
          <w:kern w:val="0"/>
          <w:shd w:val="clear" w:color="auto" w:fill="auto"/>
          <w:lang w:eastAsia="zh-CN"/>
        </w:rPr>
      </w:pPr>
      <w:r>
        <w:rPr>
          <w:rFonts w:hint="eastAsia" w:ascii="宋体" w:hAnsi="宋体" w:eastAsia="宋体" w:cs="宋体"/>
          <w:b w:val="0"/>
          <w:bCs w:val="0"/>
          <w:spacing w:val="0"/>
          <w:kern w:val="0"/>
          <w:shd w:val="clear" w:color="auto" w:fill="auto"/>
          <w:lang w:val="en-US" w:eastAsia="zh-CN"/>
        </w:rPr>
        <w:t xml:space="preserve">a） </w:t>
      </w:r>
      <w:r>
        <w:rPr>
          <w:rFonts w:hint="eastAsia" w:ascii="宋体" w:hAnsi="宋体" w:eastAsia="宋体" w:cs="宋体"/>
          <w:b w:val="0"/>
          <w:bCs w:val="0"/>
          <w:spacing w:val="0"/>
          <w:kern w:val="0"/>
          <w:shd w:val="clear" w:color="auto" w:fill="auto"/>
          <w:lang w:eastAsia="zh-CN"/>
        </w:rPr>
        <w:t xml:space="preserve"> 试块残余含水率应不大于2.5%。</w:t>
      </w:r>
    </w:p>
    <w:p w14:paraId="6BAE4541">
      <w:pPr>
        <w:keepNext w:val="0"/>
        <w:keepLines w:val="0"/>
        <w:pageBreakBefore w:val="0"/>
        <w:widowControl/>
        <w:tabs>
          <w:tab w:val="left" w:pos="630"/>
        </w:tabs>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b w:val="0"/>
          <w:bCs w:val="0"/>
          <w:kern w:val="0"/>
          <w:shd w:val="clear" w:color="auto" w:fill="auto"/>
          <w:lang w:eastAsia="zh-CN"/>
        </w:rPr>
      </w:pPr>
      <w:r>
        <w:rPr>
          <w:rFonts w:hint="eastAsia" w:ascii="宋体" w:hAnsi="宋体" w:eastAsia="宋体" w:cs="宋体"/>
          <w:b w:val="0"/>
          <w:bCs w:val="0"/>
          <w:spacing w:val="0"/>
          <w:kern w:val="0"/>
          <w:shd w:val="clear" w:color="auto" w:fill="auto"/>
          <w:lang w:val="en-US" w:eastAsia="zh-CN"/>
        </w:rPr>
        <w:t xml:space="preserve">b） </w:t>
      </w:r>
      <w:r>
        <w:rPr>
          <w:rFonts w:hint="eastAsia" w:ascii="宋体" w:hAnsi="宋体" w:eastAsia="宋体" w:cs="宋体"/>
          <w:b w:val="0"/>
          <w:bCs w:val="0"/>
          <w:spacing w:val="0"/>
          <w:kern w:val="0"/>
          <w:shd w:val="clear" w:color="auto" w:fill="auto"/>
          <w:lang w:eastAsia="zh-CN"/>
        </w:rPr>
        <w:t xml:space="preserve"> 炉墙应密实平整，无</w:t>
      </w:r>
      <w:r>
        <w:rPr>
          <w:rFonts w:hint="eastAsia" w:ascii="宋体" w:hAnsi="宋体" w:eastAsia="宋体" w:cs="宋体"/>
          <w:b w:val="0"/>
          <w:bCs w:val="0"/>
          <w:spacing w:val="0"/>
          <w:kern w:val="0"/>
          <w:shd w:val="clear" w:color="auto" w:fill="auto"/>
          <w:lang w:val="en-US" w:eastAsia="zh-CN"/>
        </w:rPr>
        <w:t>裂纹</w:t>
      </w:r>
      <w:r>
        <w:rPr>
          <w:rFonts w:hint="eastAsia" w:ascii="宋体" w:hAnsi="宋体" w:eastAsia="宋体" w:cs="宋体"/>
          <w:b w:val="0"/>
          <w:bCs w:val="0"/>
          <w:spacing w:val="0"/>
          <w:kern w:val="0"/>
          <w:shd w:val="clear" w:color="auto" w:fill="auto"/>
          <w:lang w:eastAsia="zh-CN"/>
        </w:rPr>
        <w:t>、空鼓、垮塌、脱落等缺陷，各部位膨胀应伸缩正常。</w:t>
      </w:r>
    </w:p>
    <w:p w14:paraId="4910D03E">
      <w:pPr>
        <w:pStyle w:val="4"/>
        <w:bidi w:val="0"/>
        <w:rPr>
          <w:rFonts w:hint="eastAsia"/>
          <w:lang w:eastAsia="zh-CN"/>
        </w:rPr>
      </w:pPr>
      <w:bookmarkStart w:id="38" w:name="_Toc9009"/>
      <w:r>
        <w:rPr>
          <w:rFonts w:hint="eastAsia"/>
          <w:lang w:val="en-US" w:eastAsia="zh-CN"/>
        </w:rPr>
        <w:t>11  锅炉启动试运</w:t>
      </w:r>
      <w:bookmarkEnd w:id="38"/>
    </w:p>
    <w:p w14:paraId="52896F9C">
      <w:pPr>
        <w:pStyle w:val="5"/>
        <w:bidi w:val="0"/>
        <w:rPr>
          <w:rFonts w:hint="eastAsia"/>
          <w:lang w:eastAsia="zh-CN"/>
        </w:rPr>
      </w:pPr>
      <w:r>
        <w:rPr>
          <w:rFonts w:hint="eastAsia"/>
          <w:lang w:eastAsia="zh-CN"/>
        </w:rPr>
        <w:t>1</w:t>
      </w:r>
      <w:r>
        <w:rPr>
          <w:rFonts w:hint="eastAsia"/>
          <w:lang w:val="en-US" w:eastAsia="zh-CN"/>
        </w:rPr>
        <w:t>1</w:t>
      </w:r>
      <w:r>
        <w:rPr>
          <w:rFonts w:hint="eastAsia"/>
          <w:lang w:eastAsia="zh-CN"/>
        </w:rPr>
        <w:t>.1</w:t>
      </w:r>
      <w:r>
        <w:rPr>
          <w:rFonts w:hint="eastAsia"/>
          <w:lang w:val="en-US" w:eastAsia="zh-CN"/>
        </w:rPr>
        <w:t xml:space="preserve">  </w:t>
      </w:r>
      <w:r>
        <w:rPr>
          <w:rFonts w:hint="eastAsia"/>
          <w:lang w:eastAsia="zh-CN"/>
        </w:rPr>
        <w:t>一般规定</w:t>
      </w:r>
    </w:p>
    <w:p w14:paraId="531110AE">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ascii="宋体" w:hAnsi="宋体" w:eastAsia="宋体" w:cs="宋体"/>
          <w:b w:val="0"/>
          <w:bCs w:val="0"/>
          <w:spacing w:val="0"/>
          <w:sz w:val="21"/>
          <w:szCs w:val="21"/>
          <w:lang w:eastAsia="zh-CN"/>
        </w:rPr>
      </w:pPr>
      <w:r>
        <w:rPr>
          <w:rFonts w:ascii="宋体" w:hAnsi="宋体" w:eastAsia="宋体" w:cs="宋体"/>
          <w:b w:val="0"/>
          <w:bCs w:val="0"/>
          <w:spacing w:val="0"/>
          <w:sz w:val="21"/>
          <w:szCs w:val="21"/>
          <w:lang w:eastAsia="zh-CN"/>
        </w:rPr>
        <w:t>1</w:t>
      </w:r>
      <w:r>
        <w:rPr>
          <w:rFonts w:hint="eastAsia" w:ascii="宋体" w:hAnsi="宋体" w:eastAsia="宋体" w:cs="宋体"/>
          <w:b w:val="0"/>
          <w:bCs w:val="0"/>
          <w:spacing w:val="0"/>
          <w:sz w:val="21"/>
          <w:szCs w:val="21"/>
          <w:lang w:val="en-US" w:eastAsia="zh-CN"/>
        </w:rPr>
        <w:t>1</w:t>
      </w:r>
      <w:r>
        <w:rPr>
          <w:rFonts w:ascii="宋体" w:hAnsi="宋体" w:eastAsia="宋体" w:cs="宋体"/>
          <w:b w:val="0"/>
          <w:bCs w:val="0"/>
          <w:spacing w:val="0"/>
          <w:sz w:val="21"/>
          <w:szCs w:val="21"/>
          <w:lang w:eastAsia="zh-CN"/>
        </w:rPr>
        <w:t>.1.1</w:t>
      </w:r>
      <w:r>
        <w:rPr>
          <w:rFonts w:hint="eastAsia" w:ascii="宋体" w:hAnsi="宋体" w:eastAsia="宋体" w:cs="宋体"/>
          <w:b w:val="0"/>
          <w:bCs w:val="0"/>
          <w:spacing w:val="0"/>
          <w:sz w:val="21"/>
          <w:szCs w:val="21"/>
          <w:lang w:val="en-US" w:eastAsia="zh-CN"/>
        </w:rPr>
        <w:t xml:space="preserve">  </w:t>
      </w:r>
      <w:r>
        <w:rPr>
          <w:rFonts w:ascii="宋体" w:hAnsi="宋体" w:eastAsia="宋体" w:cs="宋体"/>
          <w:b w:val="0"/>
          <w:bCs w:val="0"/>
          <w:spacing w:val="0"/>
          <w:sz w:val="21"/>
          <w:szCs w:val="21"/>
          <w:lang w:eastAsia="zh-CN"/>
        </w:rPr>
        <w:t>锅炉启动试运前应根据国家、行业相关标准、设计文件及设备</w:t>
      </w:r>
      <w:r>
        <w:rPr>
          <w:rFonts w:hint="eastAsia" w:ascii="宋体" w:hAnsi="宋体" w:eastAsia="宋体" w:cs="宋体"/>
          <w:b w:val="0"/>
          <w:bCs w:val="0"/>
          <w:spacing w:val="0"/>
          <w:sz w:val="21"/>
          <w:szCs w:val="21"/>
          <w:lang w:val="en-US" w:eastAsia="zh-CN"/>
        </w:rPr>
        <w:t>设计</w:t>
      </w:r>
      <w:r>
        <w:rPr>
          <w:rFonts w:ascii="宋体" w:hAnsi="宋体" w:eastAsia="宋体" w:cs="宋体"/>
          <w:b w:val="0"/>
          <w:bCs w:val="0"/>
          <w:spacing w:val="0"/>
          <w:sz w:val="21"/>
          <w:szCs w:val="21"/>
          <w:lang w:eastAsia="zh-CN"/>
        </w:rPr>
        <w:t>文件制定启动试运调整方案及措施。</w:t>
      </w:r>
    </w:p>
    <w:p w14:paraId="68F6E823">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11.1.2  锅炉在整套启动前，应完成下列工作：</w:t>
      </w:r>
    </w:p>
    <w:p w14:paraId="5353EB72">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hint="eastAsia" w:ascii="宋体" w:hAnsi="宋体" w:eastAsia="宋体" w:cs="宋体"/>
          <w:b w:val="0"/>
          <w:bCs w:val="0"/>
          <w:spacing w:val="0"/>
          <w:sz w:val="21"/>
          <w:szCs w:val="21"/>
          <w:lang w:eastAsia="zh-CN"/>
        </w:rPr>
      </w:pPr>
      <w:r>
        <w:rPr>
          <w:rFonts w:hint="eastAsia" w:ascii="宋体" w:hAnsi="宋体" w:eastAsia="宋体" w:cs="宋体"/>
          <w:b w:val="0"/>
          <w:bCs w:val="0"/>
          <w:spacing w:val="0"/>
          <w:sz w:val="21"/>
          <w:szCs w:val="21"/>
          <w:lang w:val="en-US" w:eastAsia="zh-CN"/>
        </w:rPr>
        <w:t xml:space="preserve">a）  </w:t>
      </w:r>
      <w:r>
        <w:rPr>
          <w:rFonts w:hint="eastAsia" w:ascii="宋体" w:hAnsi="宋体" w:eastAsia="宋体" w:cs="宋体"/>
          <w:b w:val="0"/>
          <w:bCs w:val="0"/>
          <w:spacing w:val="0"/>
          <w:sz w:val="21"/>
          <w:szCs w:val="21"/>
          <w:lang w:eastAsia="zh-CN"/>
        </w:rPr>
        <w:t>锅炉辅助机械及辅助系统设备分部试运。</w:t>
      </w:r>
    </w:p>
    <w:p w14:paraId="7EA3D893">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hint="eastAsia" w:ascii="宋体" w:hAnsi="宋体" w:eastAsia="宋体" w:cs="宋体"/>
          <w:b w:val="0"/>
          <w:bCs w:val="0"/>
          <w:spacing w:val="0"/>
          <w:sz w:val="21"/>
          <w:szCs w:val="21"/>
          <w:lang w:eastAsia="zh-CN"/>
        </w:rPr>
      </w:pPr>
      <w:r>
        <w:rPr>
          <w:rFonts w:hint="eastAsia" w:ascii="宋体" w:hAnsi="宋体" w:eastAsia="宋体" w:cs="宋体"/>
          <w:b w:val="0"/>
          <w:bCs w:val="0"/>
          <w:spacing w:val="0"/>
          <w:position w:val="6"/>
          <w:sz w:val="21"/>
          <w:szCs w:val="21"/>
          <w:lang w:val="en-US" w:eastAsia="zh-CN"/>
        </w:rPr>
        <w:t xml:space="preserve">b） </w:t>
      </w:r>
      <w:r>
        <w:rPr>
          <w:rFonts w:hint="eastAsia" w:ascii="宋体" w:hAnsi="宋体" w:eastAsia="宋体" w:cs="宋体"/>
          <w:b w:val="0"/>
          <w:bCs w:val="0"/>
          <w:spacing w:val="0"/>
          <w:position w:val="6"/>
          <w:sz w:val="21"/>
          <w:szCs w:val="21"/>
          <w:lang w:eastAsia="zh-CN"/>
        </w:rPr>
        <w:t xml:space="preserve"> </w:t>
      </w:r>
      <w:r>
        <w:rPr>
          <w:rFonts w:hint="eastAsia" w:ascii="宋体" w:hAnsi="宋体" w:eastAsia="宋体" w:cs="宋体"/>
          <w:b w:val="0"/>
          <w:bCs w:val="0"/>
          <w:spacing w:val="0"/>
          <w:sz w:val="21"/>
          <w:szCs w:val="21"/>
          <w:lang w:eastAsia="zh-CN"/>
        </w:rPr>
        <w:t>锅炉煮炉和烘炉。</w:t>
      </w:r>
    </w:p>
    <w:p w14:paraId="7BA0AF04">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hint="eastAsia" w:ascii="宋体" w:hAnsi="宋体" w:eastAsia="宋体" w:cs="宋体"/>
          <w:b w:val="0"/>
          <w:bCs w:val="0"/>
          <w:spacing w:val="0"/>
          <w:sz w:val="21"/>
          <w:szCs w:val="21"/>
          <w:lang w:eastAsia="zh-CN"/>
        </w:rPr>
      </w:pPr>
      <w:r>
        <w:rPr>
          <w:rFonts w:hint="eastAsia" w:ascii="宋体" w:hAnsi="宋体" w:eastAsia="宋体" w:cs="宋体"/>
          <w:b w:val="0"/>
          <w:bCs w:val="0"/>
          <w:spacing w:val="0"/>
          <w:sz w:val="21"/>
          <w:szCs w:val="21"/>
          <w:lang w:val="en-US" w:eastAsia="zh-CN"/>
        </w:rPr>
        <w:t xml:space="preserve">c） </w:t>
      </w:r>
      <w:r>
        <w:rPr>
          <w:rFonts w:hint="eastAsia" w:ascii="宋体" w:hAnsi="宋体" w:eastAsia="宋体" w:cs="宋体"/>
          <w:b w:val="0"/>
          <w:bCs w:val="0"/>
          <w:spacing w:val="0"/>
          <w:sz w:val="21"/>
          <w:szCs w:val="21"/>
          <w:lang w:eastAsia="zh-CN"/>
        </w:rPr>
        <w:t xml:space="preserve"> </w:t>
      </w:r>
      <w:r>
        <w:rPr>
          <w:rFonts w:hint="eastAsia" w:ascii="宋体" w:hAnsi="宋体" w:eastAsia="宋体" w:cs="宋体"/>
          <w:b w:val="0"/>
          <w:bCs w:val="0"/>
          <w:spacing w:val="0"/>
          <w:position w:val="7"/>
          <w:sz w:val="21"/>
          <w:szCs w:val="21"/>
          <w:lang w:eastAsia="zh-CN"/>
        </w:rPr>
        <w:t>烟风系统风压试验及燃烧系统空气动力试验。</w:t>
      </w:r>
    </w:p>
    <w:p w14:paraId="44363371">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hint="eastAsia" w:ascii="宋体" w:hAnsi="宋体" w:eastAsia="宋体" w:cs="宋体"/>
          <w:b w:val="0"/>
          <w:bCs w:val="0"/>
          <w:spacing w:val="0"/>
          <w:sz w:val="21"/>
          <w:szCs w:val="21"/>
          <w:lang w:eastAsia="zh-CN"/>
        </w:rPr>
      </w:pPr>
      <w:r>
        <w:rPr>
          <w:rFonts w:hint="eastAsia" w:ascii="宋体" w:hAnsi="宋体" w:eastAsia="宋体" w:cs="宋体"/>
          <w:b w:val="0"/>
          <w:bCs w:val="0"/>
          <w:spacing w:val="0"/>
          <w:position w:val="7"/>
          <w:sz w:val="21"/>
          <w:szCs w:val="21"/>
          <w:lang w:val="en-US" w:eastAsia="zh-CN"/>
        </w:rPr>
        <w:t xml:space="preserve">d）  </w:t>
      </w:r>
      <w:r>
        <w:rPr>
          <w:rFonts w:hint="eastAsia" w:ascii="宋体" w:hAnsi="宋体" w:eastAsia="宋体" w:cs="宋体"/>
          <w:b w:val="0"/>
          <w:bCs w:val="0"/>
          <w:spacing w:val="0"/>
          <w:position w:val="8"/>
          <w:sz w:val="21"/>
          <w:szCs w:val="21"/>
          <w:lang w:eastAsia="zh-CN"/>
        </w:rPr>
        <w:t>锅炉热工测量、控制和保护系统调整试验。</w:t>
      </w:r>
    </w:p>
    <w:p w14:paraId="61029DB8">
      <w:pPr>
        <w:pStyle w:val="5"/>
        <w:bidi w:val="0"/>
        <w:rPr>
          <w:rFonts w:hint="eastAsia"/>
          <w:lang w:eastAsia="zh-CN"/>
        </w:rPr>
      </w:pPr>
      <w:r>
        <w:rPr>
          <w:rFonts w:hint="eastAsia"/>
          <w:lang w:val="en-US" w:eastAsia="zh-CN"/>
        </w:rPr>
        <w:t>11</w:t>
      </w:r>
      <w:r>
        <w:rPr>
          <w:rFonts w:hint="eastAsia"/>
          <w:lang w:eastAsia="zh-CN"/>
        </w:rPr>
        <w:t>.2 锅炉烘炉</w:t>
      </w:r>
    </w:p>
    <w:p w14:paraId="717E121D">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11.2.1  烘炉前，应制订烘炉方案，烘炉应具备下列条件：</w:t>
      </w:r>
    </w:p>
    <w:p w14:paraId="0520DA92">
      <w:pPr>
        <w:keepNext w:val="0"/>
        <w:keepLines w:val="0"/>
        <w:pageBreakBefore w:val="0"/>
        <w:widowControl/>
        <w:kinsoku/>
        <w:wordWrap/>
        <w:overflowPunct/>
        <w:topLinePunct w:val="0"/>
        <w:autoSpaceDE w:val="0"/>
        <w:autoSpaceDN w:val="0"/>
        <w:bidi w:val="0"/>
        <w:adjustRightInd w:val="0"/>
        <w:snapToGrid w:val="0"/>
        <w:spacing w:line="360" w:lineRule="auto"/>
        <w:ind w:left="420" w:leftChars="200" w:right="0" w:rightChars="0" w:firstLine="0" w:firstLineChars="0"/>
        <w:jc w:val="both"/>
        <w:textAlignment w:val="baseline"/>
        <w:outlineLvl w:val="9"/>
        <w:rPr>
          <w:rFonts w:ascii="宋体" w:hAnsi="宋体" w:eastAsia="宋体" w:cs="宋体"/>
          <w:spacing w:val="0"/>
          <w:sz w:val="21"/>
          <w:szCs w:val="21"/>
          <w:lang w:eastAsia="zh-CN"/>
        </w:rPr>
      </w:pPr>
      <w:r>
        <w:rPr>
          <w:rFonts w:hint="eastAsia" w:ascii="宋体" w:hAnsi="宋体" w:eastAsia="宋体" w:cs="宋体"/>
          <w:spacing w:val="0"/>
          <w:sz w:val="21"/>
          <w:szCs w:val="21"/>
          <w:lang w:val="en-US" w:eastAsia="zh-CN"/>
        </w:rPr>
        <w:t xml:space="preserve">a）  </w:t>
      </w:r>
      <w:r>
        <w:rPr>
          <w:rFonts w:hint="eastAsia" w:ascii="宋体" w:hAnsi="宋体" w:eastAsia="宋体" w:cs="宋体"/>
          <w:spacing w:val="0"/>
          <w:sz w:val="21"/>
          <w:szCs w:val="21"/>
          <w:lang w:eastAsia="zh-CN"/>
        </w:rPr>
        <w:t>锅炉及其水处理、汽水、排污、输煤、除渣、送风、除尘、照明、循环冷却水等系统应经试运转，且符合随机技术文件的规定；</w:t>
      </w:r>
    </w:p>
    <w:p w14:paraId="232D6114">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spacing w:val="0"/>
          <w:sz w:val="21"/>
          <w:szCs w:val="21"/>
          <w:lang w:eastAsia="zh-CN"/>
        </w:rPr>
      </w:pPr>
      <w:r>
        <w:rPr>
          <w:rFonts w:hint="eastAsia" w:ascii="宋体" w:hAnsi="宋体" w:eastAsia="宋体" w:cs="宋体"/>
          <w:spacing w:val="0"/>
          <w:sz w:val="21"/>
          <w:szCs w:val="21"/>
          <w:lang w:val="en-US" w:eastAsia="zh-CN"/>
        </w:rPr>
        <w:t xml:space="preserve">b）  </w:t>
      </w:r>
      <w:r>
        <w:rPr>
          <w:rFonts w:hint="eastAsia" w:ascii="宋体" w:hAnsi="宋体" w:eastAsia="宋体" w:cs="宋体"/>
          <w:spacing w:val="0"/>
          <w:sz w:val="21"/>
          <w:szCs w:val="21"/>
          <w:lang w:eastAsia="zh-CN"/>
        </w:rPr>
        <w:t>炉体砌筑和绝热层施工后，其炉体漏风试验应符合要求；</w:t>
      </w:r>
    </w:p>
    <w:p w14:paraId="484F65FA">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spacing w:val="0"/>
          <w:sz w:val="21"/>
          <w:szCs w:val="21"/>
          <w:lang w:eastAsia="zh-CN"/>
        </w:rPr>
      </w:pPr>
      <w:r>
        <w:rPr>
          <w:rFonts w:hint="eastAsia" w:ascii="宋体" w:hAnsi="宋体" w:eastAsia="宋体" w:cs="宋体"/>
          <w:spacing w:val="0"/>
          <w:sz w:val="21"/>
          <w:szCs w:val="21"/>
          <w:lang w:val="en-US" w:eastAsia="zh-CN"/>
        </w:rPr>
        <w:t xml:space="preserve">c）  </w:t>
      </w:r>
      <w:r>
        <w:rPr>
          <w:rFonts w:hint="eastAsia" w:ascii="宋体" w:hAnsi="宋体" w:eastAsia="宋体" w:cs="宋体"/>
          <w:spacing w:val="0"/>
          <w:sz w:val="21"/>
          <w:szCs w:val="21"/>
          <w:lang w:eastAsia="zh-CN"/>
        </w:rPr>
        <w:t>安设的烘炉所需用的热工和电气仪表均应调试，且应符合要求；</w:t>
      </w:r>
    </w:p>
    <w:p w14:paraId="605E35BF">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hint="eastAsia" w:ascii="宋体" w:hAnsi="宋体" w:eastAsia="宋体" w:cs="宋体"/>
          <w:spacing w:val="0"/>
          <w:sz w:val="21"/>
          <w:szCs w:val="21"/>
          <w:lang w:eastAsia="zh-CN"/>
        </w:rPr>
      </w:pPr>
      <w:r>
        <w:rPr>
          <w:rFonts w:hint="eastAsia" w:ascii="宋体" w:hAnsi="宋体" w:eastAsia="宋体" w:cs="宋体"/>
          <w:spacing w:val="0"/>
          <w:sz w:val="21"/>
          <w:szCs w:val="21"/>
          <w:lang w:val="en-US" w:eastAsia="zh-CN"/>
        </w:rPr>
        <w:t xml:space="preserve">d）  </w:t>
      </w:r>
      <w:r>
        <w:rPr>
          <w:rFonts w:hint="eastAsia" w:ascii="宋体" w:hAnsi="宋体" w:eastAsia="宋体" w:cs="宋体"/>
          <w:spacing w:val="0"/>
          <w:sz w:val="21"/>
          <w:szCs w:val="21"/>
          <w:lang w:eastAsia="zh-CN"/>
        </w:rPr>
        <w:t>锅炉给水应符合现行国家标准的有关规定；</w:t>
      </w:r>
    </w:p>
    <w:p w14:paraId="713B6626">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spacing w:val="0"/>
          <w:sz w:val="21"/>
          <w:szCs w:val="21"/>
          <w:lang w:eastAsia="zh-CN"/>
        </w:rPr>
      </w:pPr>
      <w:r>
        <w:rPr>
          <w:rFonts w:hint="eastAsia" w:ascii="宋体" w:hAnsi="宋体" w:eastAsia="宋体" w:cs="宋体"/>
          <w:spacing w:val="0"/>
          <w:sz w:val="21"/>
          <w:szCs w:val="21"/>
          <w:lang w:val="en-US" w:eastAsia="zh-CN"/>
        </w:rPr>
        <w:t>e</w:t>
      </w:r>
      <w:r>
        <w:rPr>
          <w:rFonts w:hint="eastAsia" w:ascii="宋体" w:hAnsi="宋体" w:eastAsia="宋体" w:cs="宋体"/>
          <w:spacing w:val="0"/>
          <w:sz w:val="21"/>
          <w:szCs w:val="21"/>
          <w:lang w:eastAsia="zh-CN"/>
        </w:rPr>
        <w:t>）</w:t>
      </w:r>
      <w:r>
        <w:rPr>
          <w:rFonts w:hint="eastAsia" w:ascii="宋体" w:hAnsi="宋体" w:eastAsia="宋体" w:cs="宋体"/>
          <w:spacing w:val="0"/>
          <w:sz w:val="21"/>
          <w:szCs w:val="21"/>
          <w:lang w:val="en-US" w:eastAsia="zh-CN"/>
        </w:rPr>
        <w:t xml:space="preserve">  </w:t>
      </w:r>
      <w:r>
        <w:rPr>
          <w:rFonts w:hint="eastAsia" w:ascii="宋体" w:hAnsi="宋体" w:eastAsia="宋体" w:cs="宋体"/>
          <w:spacing w:val="0"/>
          <w:sz w:val="21"/>
          <w:szCs w:val="21"/>
          <w:lang w:eastAsia="zh-CN"/>
        </w:rPr>
        <w:t>锅筒和集箱上的膨胀指示器，在冷状态下应调整到零位；</w:t>
      </w:r>
    </w:p>
    <w:p w14:paraId="0466C1D8">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spacing w:val="0"/>
          <w:sz w:val="21"/>
          <w:szCs w:val="21"/>
          <w:lang w:eastAsia="zh-CN"/>
        </w:rPr>
      </w:pPr>
      <w:r>
        <w:rPr>
          <w:rFonts w:hint="eastAsia" w:ascii="宋体" w:hAnsi="宋体" w:eastAsia="宋体" w:cs="宋体"/>
          <w:spacing w:val="0"/>
          <w:sz w:val="21"/>
          <w:szCs w:val="21"/>
          <w:lang w:val="en-US" w:eastAsia="zh-CN"/>
        </w:rPr>
        <w:t>f</w:t>
      </w:r>
      <w:r>
        <w:rPr>
          <w:rFonts w:hint="eastAsia" w:ascii="宋体" w:hAnsi="宋体" w:eastAsia="宋体" w:cs="宋体"/>
          <w:spacing w:val="0"/>
          <w:sz w:val="21"/>
          <w:szCs w:val="21"/>
          <w:lang w:eastAsia="zh-CN"/>
        </w:rPr>
        <w:t>）</w:t>
      </w:r>
      <w:r>
        <w:rPr>
          <w:rFonts w:hint="eastAsia" w:ascii="宋体" w:hAnsi="宋体" w:eastAsia="宋体" w:cs="宋体"/>
          <w:spacing w:val="0"/>
          <w:sz w:val="21"/>
          <w:szCs w:val="21"/>
          <w:lang w:val="en-US" w:eastAsia="zh-CN"/>
        </w:rPr>
        <w:t xml:space="preserve">  </w:t>
      </w:r>
      <w:r>
        <w:rPr>
          <w:rFonts w:hint="eastAsia" w:ascii="宋体" w:hAnsi="宋体" w:eastAsia="宋体" w:cs="宋体"/>
          <w:spacing w:val="0"/>
          <w:sz w:val="21"/>
          <w:szCs w:val="21"/>
          <w:lang w:eastAsia="zh-CN"/>
        </w:rPr>
        <w:t>炉墙上应设置测温点或灰浆取样点；</w:t>
      </w:r>
    </w:p>
    <w:p w14:paraId="18D9116F">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hint="eastAsia" w:ascii="宋体" w:hAnsi="宋体" w:eastAsia="宋体" w:cs="宋体"/>
          <w:spacing w:val="0"/>
          <w:sz w:val="21"/>
          <w:szCs w:val="21"/>
          <w:lang w:eastAsia="zh-CN"/>
        </w:rPr>
      </w:pPr>
      <w:r>
        <w:rPr>
          <w:rFonts w:hint="eastAsia" w:ascii="宋体" w:hAnsi="宋体" w:eastAsia="宋体" w:cs="宋体"/>
          <w:spacing w:val="0"/>
          <w:sz w:val="21"/>
          <w:szCs w:val="21"/>
          <w:lang w:val="en-US" w:eastAsia="zh-CN"/>
        </w:rPr>
        <w:t>g</w:t>
      </w:r>
      <w:r>
        <w:rPr>
          <w:rFonts w:hint="eastAsia" w:ascii="宋体" w:hAnsi="宋体" w:eastAsia="宋体" w:cs="宋体"/>
          <w:spacing w:val="0"/>
          <w:sz w:val="21"/>
          <w:szCs w:val="21"/>
          <w:lang w:eastAsia="zh-CN"/>
        </w:rPr>
        <w:t>）</w:t>
      </w:r>
      <w:r>
        <w:rPr>
          <w:rFonts w:hint="eastAsia" w:ascii="宋体" w:hAnsi="宋体" w:eastAsia="宋体" w:cs="宋体"/>
          <w:spacing w:val="0"/>
          <w:sz w:val="21"/>
          <w:szCs w:val="21"/>
          <w:lang w:val="en-US" w:eastAsia="zh-CN"/>
        </w:rPr>
        <w:t xml:space="preserve">  </w:t>
      </w:r>
      <w:r>
        <w:rPr>
          <w:rFonts w:hint="eastAsia" w:ascii="宋体" w:hAnsi="宋体" w:eastAsia="宋体" w:cs="宋体"/>
          <w:spacing w:val="0"/>
          <w:sz w:val="21"/>
          <w:szCs w:val="21"/>
          <w:lang w:eastAsia="zh-CN"/>
        </w:rPr>
        <w:t>应具有烘炉升温曲线图；</w:t>
      </w:r>
    </w:p>
    <w:p w14:paraId="7E9AF5F9">
      <w:pPr>
        <w:keepNext w:val="0"/>
        <w:keepLines w:val="0"/>
        <w:pageBreakBefore w:val="0"/>
        <w:widowControl/>
        <w:kinsoku/>
        <w:wordWrap/>
        <w:overflowPunct/>
        <w:topLinePunct w:val="0"/>
        <w:autoSpaceDE/>
        <w:autoSpaceDN/>
        <w:bidi w:val="0"/>
        <w:adjustRightInd w:val="0"/>
        <w:snapToGrid w:val="0"/>
        <w:spacing w:line="360" w:lineRule="auto"/>
        <w:ind w:left="420" w:leftChars="200" w:right="0" w:rightChars="0" w:firstLine="0" w:firstLineChars="0"/>
        <w:jc w:val="both"/>
        <w:textAlignment w:val="baseline"/>
        <w:outlineLvl w:val="9"/>
        <w:rPr>
          <w:rFonts w:hint="eastAsia" w:ascii="宋体" w:hAnsi="宋体" w:eastAsia="宋体" w:cs="宋体"/>
          <w:spacing w:val="0"/>
          <w:sz w:val="21"/>
          <w:szCs w:val="21"/>
          <w:lang w:eastAsia="zh-CN"/>
        </w:rPr>
      </w:pPr>
      <w:r>
        <w:rPr>
          <w:rFonts w:hint="eastAsia" w:ascii="宋体" w:hAnsi="宋体" w:eastAsia="宋体" w:cs="宋体"/>
          <w:spacing w:val="0"/>
          <w:sz w:val="21"/>
          <w:szCs w:val="21"/>
          <w:lang w:val="en-US" w:eastAsia="zh-CN"/>
        </w:rPr>
        <w:t>h</w:t>
      </w:r>
      <w:r>
        <w:rPr>
          <w:rFonts w:hint="eastAsia" w:ascii="宋体" w:hAnsi="宋体" w:eastAsia="宋体" w:cs="宋体"/>
          <w:spacing w:val="0"/>
          <w:sz w:val="21"/>
          <w:szCs w:val="21"/>
          <w:lang w:eastAsia="zh-CN"/>
        </w:rPr>
        <w:t>）</w:t>
      </w:r>
      <w:r>
        <w:rPr>
          <w:rFonts w:hint="eastAsia" w:ascii="宋体" w:hAnsi="宋体" w:eastAsia="宋体" w:cs="宋体"/>
          <w:spacing w:val="0"/>
          <w:sz w:val="21"/>
          <w:szCs w:val="21"/>
          <w:lang w:val="en-US" w:eastAsia="zh-CN"/>
        </w:rPr>
        <w:t xml:space="preserve">  </w:t>
      </w:r>
      <w:r>
        <w:rPr>
          <w:rFonts w:hint="eastAsia" w:ascii="宋体" w:hAnsi="宋体" w:eastAsia="宋体" w:cs="宋体"/>
          <w:spacing w:val="0"/>
          <w:sz w:val="21"/>
          <w:szCs w:val="21"/>
          <w:lang w:eastAsia="zh-CN"/>
        </w:rPr>
        <w:t>管道、风道、烟道、灰道、阀门及挡板应标明介质流动方向、开启方向和开度指示；</w:t>
      </w:r>
    </w:p>
    <w:p w14:paraId="3FECF4BB">
      <w:pPr>
        <w:keepNext w:val="0"/>
        <w:keepLines w:val="0"/>
        <w:pageBreakBefore w:val="0"/>
        <w:widowControl/>
        <w:kinsoku/>
        <w:wordWrap/>
        <w:overflowPunct/>
        <w:topLinePunct w:val="0"/>
        <w:bidi w:val="0"/>
        <w:adjustRightInd w:val="0"/>
        <w:snapToGrid w:val="0"/>
        <w:spacing w:line="360" w:lineRule="auto"/>
        <w:ind w:left="0" w:leftChars="0" w:right="0" w:rightChars="0" w:firstLine="420" w:firstLineChars="200"/>
        <w:jc w:val="both"/>
        <w:textAlignment w:val="baseline"/>
        <w:outlineLvl w:val="9"/>
        <w:rPr>
          <w:rFonts w:hint="eastAsia" w:ascii="宋体" w:hAnsi="宋体" w:eastAsia="宋体" w:cs="宋体"/>
          <w:spacing w:val="0"/>
          <w:sz w:val="21"/>
          <w:szCs w:val="21"/>
          <w:lang w:eastAsia="zh-CN"/>
        </w:rPr>
      </w:pPr>
      <w:r>
        <w:rPr>
          <w:rFonts w:hint="eastAsia" w:ascii="宋体" w:hAnsi="宋体" w:eastAsia="宋体" w:cs="宋体"/>
          <w:spacing w:val="0"/>
          <w:sz w:val="21"/>
          <w:szCs w:val="21"/>
          <w:lang w:val="en-US" w:eastAsia="zh-CN"/>
        </w:rPr>
        <w:t>i</w:t>
      </w:r>
      <w:r>
        <w:rPr>
          <w:rFonts w:hint="eastAsia" w:ascii="宋体" w:hAnsi="宋体" w:eastAsia="宋体" w:cs="宋体"/>
          <w:spacing w:val="0"/>
          <w:sz w:val="21"/>
          <w:szCs w:val="21"/>
          <w:lang w:eastAsia="zh-CN"/>
        </w:rPr>
        <w:t>）</w:t>
      </w:r>
      <w:r>
        <w:rPr>
          <w:rFonts w:hint="eastAsia" w:ascii="宋体" w:hAnsi="宋体" w:eastAsia="宋体" w:cs="宋体"/>
          <w:spacing w:val="0"/>
          <w:sz w:val="21"/>
          <w:szCs w:val="21"/>
          <w:lang w:val="en-US" w:eastAsia="zh-CN"/>
        </w:rPr>
        <w:t xml:space="preserve">  </w:t>
      </w:r>
      <w:r>
        <w:rPr>
          <w:rFonts w:hint="eastAsia" w:ascii="宋体" w:hAnsi="宋体" w:eastAsia="宋体" w:cs="宋体"/>
          <w:spacing w:val="0"/>
          <w:sz w:val="21"/>
          <w:szCs w:val="21"/>
          <w:lang w:eastAsia="zh-CN"/>
        </w:rPr>
        <w:t>炉内、外及各通道应全部清理完毕；</w:t>
      </w:r>
    </w:p>
    <w:p w14:paraId="43D36332">
      <w:pPr>
        <w:keepNext w:val="0"/>
        <w:keepLines w:val="0"/>
        <w:pageBreakBefore w:val="0"/>
        <w:widowControl/>
        <w:kinsoku/>
        <w:wordWrap/>
        <w:overflowPunct/>
        <w:topLinePunct w:val="0"/>
        <w:bidi w:val="0"/>
        <w:adjustRightInd w:val="0"/>
        <w:snapToGrid w:val="0"/>
        <w:spacing w:line="360" w:lineRule="auto"/>
        <w:ind w:left="420" w:leftChars="200" w:right="0" w:rightChars="0" w:firstLine="0" w:firstLineChars="0"/>
        <w:jc w:val="both"/>
        <w:textAlignment w:val="baseline"/>
        <w:outlineLvl w:val="9"/>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j）  耐火浇注料的养护，应符合现行国家标准的有关规定，砌体应自然干燥。</w:t>
      </w:r>
    </w:p>
    <w:p w14:paraId="6BA11334">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11.2.2  宜采用蒸汽烘炉。</w:t>
      </w:r>
    </w:p>
    <w:p w14:paraId="293C663D">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11.2.3  蒸汽烘炉应符合下列规定：</w:t>
      </w:r>
    </w:p>
    <w:p w14:paraId="10D1A0A9">
      <w:pPr>
        <w:keepNext w:val="0"/>
        <w:keepLines w:val="0"/>
        <w:pageBreakBefore w:val="0"/>
        <w:widowControl/>
        <w:kinsoku/>
        <w:wordWrap/>
        <w:overflowPunct/>
        <w:topLinePunct w:val="0"/>
        <w:autoSpaceDE w:val="0"/>
        <w:autoSpaceDN w:val="0"/>
        <w:bidi w:val="0"/>
        <w:adjustRightInd w:val="0"/>
        <w:snapToGrid w:val="0"/>
        <w:spacing w:line="360" w:lineRule="auto"/>
        <w:ind w:left="420" w:leftChars="200" w:right="0" w:rightChars="0" w:firstLine="0" w:firstLineChars="0"/>
        <w:jc w:val="both"/>
        <w:textAlignment w:val="baseline"/>
        <w:outlineLvl w:val="9"/>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a）  应采用0.3～0.4MPa的饱和蒸汽从水冷壁集箱的排污阀处连续、均匀地送入锅炉内，逐渐加热锅水。锅水水位应保持在正常位置，温度宜为90℃，烘炉后期宜补用火焰烘炉。</w:t>
      </w:r>
    </w:p>
    <w:p w14:paraId="62A199D5">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420" w:firstLineChars="200"/>
        <w:jc w:val="both"/>
        <w:textAlignment w:val="baseline"/>
        <w:outlineLvl w:val="9"/>
        <w:rPr>
          <w:rFonts w:hint="eastAsia" w:ascii="宋体" w:hAnsi="宋体" w:eastAsia="宋体" w:cs="宋体"/>
          <w:spacing w:val="0"/>
          <w:sz w:val="21"/>
          <w:szCs w:val="21"/>
          <w:lang w:eastAsia="zh-CN"/>
        </w:rPr>
      </w:pPr>
      <w:r>
        <w:rPr>
          <w:rFonts w:hint="eastAsia" w:ascii="宋体" w:hAnsi="宋体" w:eastAsia="宋体" w:cs="宋体"/>
          <w:spacing w:val="0"/>
          <w:sz w:val="21"/>
          <w:szCs w:val="21"/>
          <w:lang w:val="en-US" w:eastAsia="zh-CN"/>
        </w:rPr>
        <w:t xml:space="preserve">b）  </w:t>
      </w:r>
      <w:r>
        <w:rPr>
          <w:rFonts w:hint="eastAsia" w:ascii="宋体" w:hAnsi="宋体" w:eastAsia="宋体" w:cs="宋体"/>
          <w:spacing w:val="0"/>
          <w:sz w:val="21"/>
          <w:szCs w:val="21"/>
          <w:lang w:eastAsia="zh-CN"/>
        </w:rPr>
        <w:t>应开启烟、风道的挡板和炉门排除湿汽，并应使炉墙各部位均能烘干。</w:t>
      </w:r>
    </w:p>
    <w:p w14:paraId="3B36ABCF">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11.2.4  烘炉时间应根据锅炉类型、砌体湿度和自然通风干燥程度确定，散装重型炉墙锅炉宜为14～16d，整体安装的锅炉宜为4～6d。</w:t>
      </w:r>
    </w:p>
    <w:p w14:paraId="12BA0776">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11.2.5  烘炉时，应经常检查各部位的膨胀情况，当炉墙出现裂纹或变形迹象时，应减慢升温速度，查明原因后，应采取相应措施。当影响烘炉正常升温的主要设施发生故障时，应停止烘炉，并应待故障处理完后再继续烘炉。</w:t>
      </w:r>
    </w:p>
    <w:p w14:paraId="25DE2D27">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11.2.6  锅炉经烘炉后，应符合下列规定：</w:t>
      </w:r>
    </w:p>
    <w:p w14:paraId="15EB6524">
      <w:pPr>
        <w:keepNext w:val="0"/>
        <w:keepLines w:val="0"/>
        <w:pageBreakBefore w:val="0"/>
        <w:widowControl/>
        <w:kinsoku/>
        <w:wordWrap/>
        <w:overflowPunct/>
        <w:topLinePunct w:val="0"/>
        <w:autoSpaceDE w:val="0"/>
        <w:autoSpaceDN w:val="0"/>
        <w:bidi w:val="0"/>
        <w:adjustRightInd w:val="0"/>
        <w:snapToGrid w:val="0"/>
        <w:spacing w:line="360" w:lineRule="auto"/>
        <w:ind w:left="420" w:leftChars="200" w:right="0" w:rightChars="0" w:firstLine="0" w:firstLineChars="0"/>
        <w:jc w:val="both"/>
        <w:textAlignment w:val="baseline"/>
        <w:outlineLvl w:val="9"/>
        <w:rPr>
          <w:rFonts w:hint="eastAsia" w:ascii="宋体" w:hAnsi="宋体" w:eastAsia="宋体" w:cs="宋体"/>
          <w:spacing w:val="0"/>
          <w:sz w:val="21"/>
          <w:szCs w:val="21"/>
          <w:lang w:eastAsia="zh-CN"/>
        </w:rPr>
      </w:pPr>
      <w:r>
        <w:rPr>
          <w:rFonts w:hint="eastAsia" w:ascii="宋体" w:hAnsi="宋体" w:eastAsia="宋体" w:cs="宋体"/>
          <w:spacing w:val="0"/>
          <w:sz w:val="21"/>
          <w:szCs w:val="21"/>
          <w:lang w:val="en-US" w:eastAsia="zh-CN"/>
        </w:rPr>
        <w:t xml:space="preserve">a）  </w:t>
      </w:r>
      <w:r>
        <w:rPr>
          <w:rFonts w:hint="eastAsia" w:ascii="宋体" w:hAnsi="宋体" w:eastAsia="宋体" w:cs="宋体"/>
          <w:spacing w:val="0"/>
          <w:sz w:val="21"/>
          <w:szCs w:val="21"/>
          <w:lang w:eastAsia="zh-CN"/>
        </w:rPr>
        <w:t>当采用炉墙灰浆试样法时，应在燃烧室两侧墙的中部炉排上方1.5～2m处，或燃烧器上方1～1.5m处和过热器两侧墙的中部，取粘土砖、外墙砖的丁字交叉缝处的灰浆样品各50g测定，其含水率应小于2.5%；</w:t>
      </w:r>
    </w:p>
    <w:p w14:paraId="0700ABDA">
      <w:pPr>
        <w:keepNext w:val="0"/>
        <w:keepLines w:val="0"/>
        <w:pageBreakBefore w:val="0"/>
        <w:widowControl/>
        <w:kinsoku/>
        <w:wordWrap/>
        <w:overflowPunct/>
        <w:topLinePunct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spacing w:val="0"/>
          <w:sz w:val="21"/>
          <w:szCs w:val="21"/>
          <w:lang w:eastAsia="zh-CN"/>
        </w:rPr>
      </w:pPr>
      <w:r>
        <w:rPr>
          <w:rFonts w:hint="eastAsia" w:ascii="宋体" w:hAnsi="宋体" w:eastAsia="宋体" w:cs="宋体"/>
          <w:spacing w:val="0"/>
          <w:sz w:val="21"/>
          <w:szCs w:val="21"/>
          <w:lang w:val="en-US" w:eastAsia="zh-CN"/>
        </w:rPr>
        <w:t xml:space="preserve">b）  </w:t>
      </w:r>
      <w:r>
        <w:rPr>
          <w:rFonts w:hint="eastAsia" w:ascii="宋体" w:hAnsi="宋体" w:eastAsia="宋体" w:cs="宋体"/>
          <w:spacing w:val="0"/>
          <w:sz w:val="21"/>
          <w:szCs w:val="21"/>
          <w:lang w:eastAsia="zh-CN"/>
        </w:rPr>
        <w:t>当采用测温法时，应在燃烧室两侧墙的中部炉排上方1.5～2m处，或燃烧器上方1～1.5m处，测定外墙砖外表面向内100mm处的温度，其温度应达到50℃，并应维持48h；或测定过热器两侧墙粘土砖与绝热层接合处的温度，其温度应达到100℃，并应维持48h。</w:t>
      </w:r>
    </w:p>
    <w:p w14:paraId="15454B63">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11.2.7  烘炉过程中应测定和绘制实际升温曲线图。</w:t>
      </w:r>
    </w:p>
    <w:p w14:paraId="3D477A40">
      <w:pPr>
        <w:pStyle w:val="5"/>
        <w:bidi w:val="0"/>
        <w:rPr>
          <w:rFonts w:hint="eastAsia"/>
          <w:lang w:val="en-US" w:eastAsia="zh-CN"/>
        </w:rPr>
      </w:pPr>
      <w:r>
        <w:rPr>
          <w:rFonts w:hint="eastAsia"/>
          <w:lang w:val="en-US" w:eastAsia="zh-CN"/>
        </w:rPr>
        <w:t>11.3  锅炉煮炉</w:t>
      </w:r>
    </w:p>
    <w:p w14:paraId="45CF03F5">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highlight w:val="none"/>
          <w:lang w:val="en-US" w:eastAsia="zh-CN"/>
        </w:rPr>
        <w:t>11.3.1  在烘炉末期，当外墙砖灰浆含水率降到10%时，或达到本规范第11.2.6条第a款规定温度时，可进行煮炉</w:t>
      </w:r>
      <w:r>
        <w:rPr>
          <w:rFonts w:hint="eastAsia" w:ascii="宋体" w:hAnsi="宋体" w:eastAsia="宋体" w:cs="宋体"/>
          <w:b w:val="0"/>
          <w:bCs w:val="0"/>
          <w:spacing w:val="0"/>
          <w:sz w:val="21"/>
          <w:szCs w:val="21"/>
          <w:lang w:val="en-US" w:eastAsia="zh-CN"/>
        </w:rPr>
        <w:t>。</w:t>
      </w:r>
    </w:p>
    <w:p w14:paraId="1058FC11">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11.3.2  煮炉开始时的加药量应符合设计文件的规定。</w:t>
      </w:r>
    </w:p>
    <w:p w14:paraId="37183489">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11.3.3  药品应溶解成溶液后再加入炉内，配制和向锅内加入药液时，应采取安全防护措施。</w:t>
      </w:r>
    </w:p>
    <w:p w14:paraId="25914B2E">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11.3.4  加药时，炉水应在低水位。煮炉时，药液不得进入过热器内。</w:t>
      </w:r>
    </w:p>
    <w:p w14:paraId="2B1227B7">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11.3.5  煮炉时间宜为48～72h，煮炉的最后24h宜使压力保持在额定工作压力的75%，当在较低压力下煮炉时，应适当地延长煮炉时间。煮炉至取样炉水的水质变清澈时应停止煮炉。</w:t>
      </w:r>
    </w:p>
    <w:p w14:paraId="380B24B2">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11.3.6  煮炉期间，应定期从锅筒和水冷壁下集箱取水样进行水质分析，当炉水碱度低于45mo1/L时，应补充加药。</w:t>
      </w:r>
    </w:p>
    <w:p w14:paraId="15E6376A">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11.3.7  煮炉结束后，应交替进行上水和排污，并应在水质达到运行标准后停炉排水、冲洗锅筒内部和曾与药液接触过的阀门、清除锅筒及集箱内的沉积物，排污阀应无堵塞现象。</w:t>
      </w:r>
    </w:p>
    <w:p w14:paraId="658C05B9">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11.3.8  锅炉经煮炉后，应符合下列要求：</w:t>
      </w:r>
    </w:p>
    <w:p w14:paraId="57AD1344">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hint="eastAsia" w:ascii="宋体" w:hAnsi="宋体" w:eastAsia="宋体" w:cs="宋体"/>
          <w:spacing w:val="0"/>
          <w:sz w:val="21"/>
          <w:szCs w:val="21"/>
          <w:lang w:eastAsia="zh-CN"/>
        </w:rPr>
      </w:pPr>
      <w:r>
        <w:rPr>
          <w:rFonts w:hint="eastAsia" w:ascii="宋体" w:hAnsi="宋体" w:eastAsia="宋体" w:cs="宋体"/>
          <w:spacing w:val="0"/>
          <w:sz w:val="21"/>
          <w:szCs w:val="21"/>
          <w:lang w:val="en-US" w:eastAsia="zh-CN"/>
        </w:rPr>
        <w:t xml:space="preserve">a） </w:t>
      </w:r>
      <w:r>
        <w:rPr>
          <w:rFonts w:ascii="宋体" w:hAnsi="宋体" w:eastAsia="宋体" w:cs="宋体"/>
          <w:spacing w:val="0"/>
          <w:sz w:val="21"/>
          <w:szCs w:val="21"/>
          <w:lang w:eastAsia="zh-CN"/>
        </w:rPr>
        <w:t xml:space="preserve"> </w:t>
      </w:r>
      <w:r>
        <w:rPr>
          <w:rFonts w:hint="eastAsia" w:ascii="宋体" w:hAnsi="宋体" w:eastAsia="宋体" w:cs="宋体"/>
          <w:spacing w:val="0"/>
          <w:sz w:val="21"/>
          <w:szCs w:val="21"/>
          <w:lang w:eastAsia="zh-CN"/>
        </w:rPr>
        <w:t>锅筒和集箱内壁应无油垢；</w:t>
      </w:r>
    </w:p>
    <w:p w14:paraId="64319E31">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right="0" w:rightChars="0" w:firstLine="420" w:firstLineChars="200"/>
        <w:jc w:val="left"/>
        <w:textAlignment w:val="baseline"/>
        <w:outlineLvl w:val="9"/>
        <w:rPr>
          <w:rFonts w:hint="eastAsia" w:ascii="宋体" w:hAnsi="宋体" w:eastAsia="宋体" w:cs="宋体"/>
          <w:spacing w:val="0"/>
          <w:sz w:val="21"/>
          <w:szCs w:val="21"/>
          <w:lang w:eastAsia="zh-CN"/>
        </w:rPr>
      </w:pPr>
      <w:r>
        <w:rPr>
          <w:rFonts w:hint="eastAsia" w:ascii="宋体" w:hAnsi="宋体" w:eastAsia="宋体" w:cs="宋体"/>
          <w:spacing w:val="0"/>
          <w:sz w:val="21"/>
          <w:szCs w:val="21"/>
          <w:lang w:val="en-US" w:eastAsia="zh-CN"/>
        </w:rPr>
        <w:t>b）</w:t>
      </w:r>
      <w:r>
        <w:rPr>
          <w:rFonts w:ascii="宋体" w:hAnsi="宋体" w:eastAsia="宋体" w:cs="宋体"/>
          <w:spacing w:val="0"/>
          <w:sz w:val="21"/>
          <w:szCs w:val="21"/>
          <w:lang w:eastAsia="zh-CN"/>
        </w:rPr>
        <w:t xml:space="preserve"> </w:t>
      </w:r>
      <w:r>
        <w:rPr>
          <w:rFonts w:hint="eastAsia" w:ascii="宋体" w:hAnsi="宋体" w:eastAsia="宋体" w:cs="宋体"/>
          <w:spacing w:val="0"/>
          <w:sz w:val="21"/>
          <w:szCs w:val="21"/>
          <w:lang w:val="en-US" w:eastAsia="zh-CN"/>
        </w:rPr>
        <w:t xml:space="preserve"> </w:t>
      </w:r>
      <w:r>
        <w:rPr>
          <w:rFonts w:hint="eastAsia" w:ascii="宋体" w:hAnsi="宋体" w:eastAsia="宋体" w:cs="宋体"/>
          <w:spacing w:val="0"/>
          <w:sz w:val="21"/>
          <w:szCs w:val="21"/>
          <w:lang w:eastAsia="zh-CN"/>
        </w:rPr>
        <w:t>擦去锅筒和集箱内壁的附着物后金属表面应无锈斑。</w:t>
      </w:r>
    </w:p>
    <w:p w14:paraId="2DDE9F7F">
      <w:pPr>
        <w:pStyle w:val="5"/>
        <w:bidi w:val="0"/>
        <w:rPr>
          <w:rFonts w:hint="eastAsia" w:ascii="黑体" w:hAnsi="黑体" w:eastAsia="黑体" w:cs="黑体"/>
          <w:spacing w:val="0"/>
          <w:lang w:val="en-US" w:eastAsia="zh-CN"/>
        </w:rPr>
      </w:pPr>
      <w:r>
        <w:rPr>
          <w:rFonts w:hint="eastAsia"/>
          <w:lang w:val="en-US" w:eastAsia="zh-CN"/>
        </w:rPr>
        <w:t>11.4  锅炉机组蒸汽吹管前及吹管后检查</w:t>
      </w:r>
    </w:p>
    <w:p w14:paraId="48F5E284">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11.4.1  锅炉机组蒸汽吹管工艺、参数的选择及吹管质量检查内容应按《火力发电建设工程机组蒸汽吹管导则》DL/T 1269执行。</w:t>
      </w:r>
    </w:p>
    <w:p w14:paraId="356ADB4A">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11.4.2  锅炉机组吹管前应对吹管系统进行检查，并应符合下列要求：</w:t>
      </w:r>
    </w:p>
    <w:p w14:paraId="31F4DACE">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a）  锅炉吹管临时系统必须由有设计资质的单位进行设计。</w:t>
      </w:r>
    </w:p>
    <w:p w14:paraId="601A9768">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b）  锅炉主给水管道及过热器、再热器进出口等管道安装完成，支吊架系统调整完毕。</w:t>
      </w:r>
    </w:p>
    <w:p w14:paraId="33B716CC">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c）  锅炉吊挂系统检查调整完毕，吊架锁定装置拆除，具备启动条件。</w:t>
      </w:r>
    </w:p>
    <w:p w14:paraId="169B3BC2">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left="420" w:leftChars="200" w:right="0" w:rightChars="0" w:firstLine="0" w:firstLineChars="0"/>
        <w:jc w:val="both"/>
        <w:textAlignment w:val="baseline"/>
        <w:outlineLvl w:val="9"/>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d）  锅炉房吹管临时管道已按设计要求施工，布置合理，内部清洁，支吊架牢固，管道膨胀自如。</w:t>
      </w:r>
    </w:p>
    <w:p w14:paraId="5B966B1B">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left="420" w:leftChars="200" w:right="0" w:rightChars="0" w:firstLine="0" w:firstLineChars="0"/>
        <w:jc w:val="both"/>
        <w:textAlignment w:val="baseline"/>
        <w:outlineLvl w:val="9"/>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e）  集粒器宜布置在靠近再热器进口段；安装前应经检查，质量证明文件齐全，其设计压力、温度满足吹管参数要求，安装方 向正确。</w:t>
      </w:r>
    </w:p>
    <w:p w14:paraId="57521F29">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f）  锅炉本体范围内不参加吹管的设备及系统已可靠隔离。</w:t>
      </w:r>
    </w:p>
    <w:p w14:paraId="6FD8E4E0">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g）  锅炉蒸汽系统调节阀、流量测量装置已缓装，预留管口已封堵。</w:t>
      </w:r>
    </w:p>
    <w:p w14:paraId="37B2E0F5">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h）  阀门已挂牌，系统标识清晰。</w:t>
      </w:r>
    </w:p>
    <w:p w14:paraId="08AC29D8">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i）  临时系统已采取防止人员烫伤的临时保温措施。</w:t>
      </w:r>
    </w:p>
    <w:p w14:paraId="7139A96F">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11.4.3  二次再热锅炉机组应分段进行吹管。</w:t>
      </w:r>
    </w:p>
    <w:p w14:paraId="5B731200">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11.4.5  锅炉蒸汽吹管结束后，应打开受热面集箱手孔进行内部检查，应至少打开锅炉集箱总数的1/3；检查范围应包括下列部位，无法直视的应采用内窥镜设备检查：</w:t>
      </w:r>
    </w:p>
    <w:p w14:paraId="496FDD9C">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sz w:val="21"/>
          <w:szCs w:val="21"/>
          <w:lang w:eastAsia="zh-CN"/>
        </w:rPr>
      </w:pPr>
      <w:r>
        <w:rPr>
          <w:rFonts w:hint="eastAsia" w:ascii="宋体" w:hAnsi="宋体" w:eastAsia="宋体" w:cs="宋体"/>
          <w:b w:val="0"/>
          <w:bCs w:val="0"/>
          <w:spacing w:val="0"/>
          <w:position w:val="6"/>
          <w:sz w:val="21"/>
          <w:szCs w:val="21"/>
          <w:lang w:val="en-US" w:eastAsia="zh-CN"/>
        </w:rPr>
        <w:t>a</w:t>
      </w:r>
      <w:r>
        <w:rPr>
          <w:rFonts w:hint="eastAsia" w:ascii="宋体" w:hAnsi="宋体" w:eastAsia="宋体" w:cs="宋体"/>
          <w:b w:val="0"/>
          <w:bCs w:val="0"/>
          <w:spacing w:val="0"/>
          <w:position w:val="6"/>
          <w:sz w:val="21"/>
          <w:szCs w:val="21"/>
          <w:lang w:eastAsia="zh-CN"/>
        </w:rPr>
        <w:t>）</w:t>
      </w:r>
      <w:r>
        <w:rPr>
          <w:rFonts w:ascii="宋体" w:hAnsi="宋体" w:eastAsia="宋体" w:cs="宋体"/>
          <w:b w:val="0"/>
          <w:bCs w:val="0"/>
          <w:spacing w:val="0"/>
          <w:position w:val="6"/>
          <w:sz w:val="21"/>
          <w:szCs w:val="21"/>
          <w:lang w:eastAsia="zh-CN"/>
        </w:rPr>
        <w:t xml:space="preserve"> </w:t>
      </w:r>
      <w:r>
        <w:rPr>
          <w:rFonts w:hint="eastAsia" w:ascii="宋体" w:hAnsi="宋体" w:eastAsia="宋体" w:cs="宋体"/>
          <w:b w:val="0"/>
          <w:bCs w:val="0"/>
          <w:spacing w:val="0"/>
          <w:position w:val="6"/>
          <w:sz w:val="21"/>
          <w:szCs w:val="21"/>
          <w:lang w:val="en-US" w:eastAsia="zh-CN"/>
        </w:rPr>
        <w:t xml:space="preserve"> </w:t>
      </w:r>
      <w:r>
        <w:rPr>
          <w:rFonts w:ascii="宋体" w:hAnsi="宋体" w:eastAsia="宋体" w:cs="宋体"/>
          <w:b w:val="0"/>
          <w:bCs w:val="0"/>
          <w:spacing w:val="0"/>
          <w:position w:val="6"/>
          <w:sz w:val="21"/>
          <w:szCs w:val="21"/>
          <w:lang w:eastAsia="zh-CN"/>
        </w:rPr>
        <w:t>高温再热器进口</w:t>
      </w:r>
      <w:r>
        <w:rPr>
          <w:rFonts w:hint="eastAsia" w:ascii="宋体" w:hAnsi="宋体" w:eastAsia="宋体" w:cs="宋体"/>
          <w:b w:val="0"/>
          <w:bCs w:val="0"/>
          <w:spacing w:val="0"/>
          <w:position w:val="6"/>
          <w:sz w:val="21"/>
          <w:szCs w:val="21"/>
          <w:lang w:eastAsia="zh-CN"/>
        </w:rPr>
        <w:t>集箱</w:t>
      </w:r>
      <w:r>
        <w:rPr>
          <w:rFonts w:ascii="宋体" w:hAnsi="宋体" w:eastAsia="宋体" w:cs="宋体"/>
          <w:b w:val="0"/>
          <w:bCs w:val="0"/>
          <w:spacing w:val="0"/>
          <w:position w:val="6"/>
          <w:sz w:val="21"/>
          <w:szCs w:val="21"/>
          <w:lang w:eastAsia="zh-CN"/>
        </w:rPr>
        <w:t>。</w:t>
      </w:r>
    </w:p>
    <w:p w14:paraId="72F1D8D2">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sz w:val="21"/>
          <w:szCs w:val="21"/>
          <w:lang w:eastAsia="zh-CN"/>
        </w:rPr>
      </w:pPr>
      <w:r>
        <w:rPr>
          <w:rFonts w:hint="eastAsia" w:ascii="宋体" w:hAnsi="宋体" w:eastAsia="宋体" w:cs="宋体"/>
          <w:b w:val="0"/>
          <w:bCs w:val="0"/>
          <w:spacing w:val="0"/>
          <w:sz w:val="21"/>
          <w:szCs w:val="21"/>
          <w:lang w:val="en-US" w:eastAsia="zh-CN"/>
        </w:rPr>
        <w:t>b</w:t>
      </w:r>
      <w:r>
        <w:rPr>
          <w:rFonts w:hint="eastAsia" w:ascii="宋体" w:hAnsi="宋体" w:eastAsia="宋体" w:cs="宋体"/>
          <w:b w:val="0"/>
          <w:bCs w:val="0"/>
          <w:spacing w:val="0"/>
          <w:sz w:val="21"/>
          <w:szCs w:val="21"/>
          <w:lang w:eastAsia="zh-CN"/>
        </w:rPr>
        <w:t>）</w:t>
      </w:r>
      <w:r>
        <w:rPr>
          <w:rFonts w:hint="eastAsia" w:ascii="宋体" w:hAnsi="宋体" w:eastAsia="宋体" w:cs="宋体"/>
          <w:b w:val="0"/>
          <w:bCs w:val="0"/>
          <w:spacing w:val="0"/>
          <w:sz w:val="21"/>
          <w:szCs w:val="21"/>
          <w:lang w:val="en-US" w:eastAsia="zh-CN"/>
        </w:rPr>
        <w:t xml:space="preserve">  </w:t>
      </w:r>
      <w:r>
        <w:rPr>
          <w:rFonts w:ascii="宋体" w:hAnsi="宋体" w:eastAsia="宋体" w:cs="宋体"/>
          <w:b w:val="0"/>
          <w:bCs w:val="0"/>
          <w:spacing w:val="0"/>
          <w:sz w:val="21"/>
          <w:szCs w:val="21"/>
          <w:lang w:eastAsia="zh-CN"/>
        </w:rPr>
        <w:t>包墙出口混合</w:t>
      </w:r>
      <w:r>
        <w:rPr>
          <w:rFonts w:hint="eastAsia" w:ascii="宋体" w:hAnsi="宋体" w:eastAsia="宋体" w:cs="宋体"/>
          <w:b w:val="0"/>
          <w:bCs w:val="0"/>
          <w:spacing w:val="0"/>
          <w:sz w:val="21"/>
          <w:szCs w:val="21"/>
          <w:lang w:eastAsia="zh-CN"/>
        </w:rPr>
        <w:t>集箱</w:t>
      </w:r>
      <w:r>
        <w:rPr>
          <w:rFonts w:ascii="宋体" w:hAnsi="宋体" w:eastAsia="宋体" w:cs="宋体"/>
          <w:b w:val="0"/>
          <w:bCs w:val="0"/>
          <w:spacing w:val="0"/>
          <w:sz w:val="21"/>
          <w:szCs w:val="21"/>
          <w:lang w:eastAsia="zh-CN"/>
        </w:rPr>
        <w:t>。</w:t>
      </w:r>
    </w:p>
    <w:p w14:paraId="3053B084">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sz w:val="21"/>
          <w:szCs w:val="21"/>
          <w:lang w:eastAsia="zh-CN"/>
        </w:rPr>
      </w:pPr>
      <w:r>
        <w:rPr>
          <w:rFonts w:hint="eastAsia" w:ascii="宋体" w:hAnsi="宋体" w:eastAsia="宋体" w:cs="宋体"/>
          <w:b w:val="0"/>
          <w:bCs w:val="0"/>
          <w:spacing w:val="0"/>
          <w:position w:val="6"/>
          <w:sz w:val="21"/>
          <w:szCs w:val="21"/>
          <w:lang w:val="en-US" w:eastAsia="zh-CN"/>
        </w:rPr>
        <w:t>c</w:t>
      </w:r>
      <w:r>
        <w:rPr>
          <w:rFonts w:hint="eastAsia" w:ascii="宋体" w:hAnsi="宋体" w:eastAsia="宋体" w:cs="宋体"/>
          <w:b w:val="0"/>
          <w:bCs w:val="0"/>
          <w:spacing w:val="0"/>
          <w:position w:val="6"/>
          <w:sz w:val="21"/>
          <w:szCs w:val="21"/>
          <w:lang w:eastAsia="zh-CN"/>
        </w:rPr>
        <w:t>）</w:t>
      </w:r>
      <w:r>
        <w:rPr>
          <w:rFonts w:ascii="宋体" w:hAnsi="宋体" w:eastAsia="宋体" w:cs="宋体"/>
          <w:b w:val="0"/>
          <w:bCs w:val="0"/>
          <w:spacing w:val="0"/>
          <w:position w:val="6"/>
          <w:sz w:val="21"/>
          <w:szCs w:val="21"/>
          <w:lang w:eastAsia="zh-CN"/>
        </w:rPr>
        <w:t xml:space="preserve"> </w:t>
      </w:r>
      <w:r>
        <w:rPr>
          <w:rFonts w:hint="eastAsia" w:ascii="宋体" w:hAnsi="宋体" w:eastAsia="宋体" w:cs="宋体"/>
          <w:b w:val="0"/>
          <w:bCs w:val="0"/>
          <w:spacing w:val="0"/>
          <w:position w:val="6"/>
          <w:sz w:val="21"/>
          <w:szCs w:val="21"/>
          <w:lang w:val="en-US" w:eastAsia="zh-CN"/>
        </w:rPr>
        <w:t xml:space="preserve"> </w:t>
      </w:r>
      <w:r>
        <w:rPr>
          <w:rFonts w:ascii="宋体" w:hAnsi="宋体" w:eastAsia="宋体" w:cs="宋体"/>
          <w:b w:val="0"/>
          <w:bCs w:val="0"/>
          <w:spacing w:val="0"/>
          <w:position w:val="6"/>
          <w:sz w:val="21"/>
          <w:szCs w:val="21"/>
          <w:lang w:eastAsia="zh-CN"/>
        </w:rPr>
        <w:t>屏式过热器进口</w:t>
      </w:r>
      <w:r>
        <w:rPr>
          <w:rFonts w:hint="eastAsia" w:ascii="宋体" w:hAnsi="宋体" w:eastAsia="宋体" w:cs="宋体"/>
          <w:b w:val="0"/>
          <w:bCs w:val="0"/>
          <w:spacing w:val="0"/>
          <w:position w:val="6"/>
          <w:sz w:val="21"/>
          <w:szCs w:val="21"/>
          <w:lang w:eastAsia="zh-CN"/>
        </w:rPr>
        <w:t>集箱</w:t>
      </w:r>
      <w:r>
        <w:rPr>
          <w:rFonts w:ascii="宋体" w:hAnsi="宋体" w:eastAsia="宋体" w:cs="宋体"/>
          <w:b w:val="0"/>
          <w:bCs w:val="0"/>
          <w:spacing w:val="0"/>
          <w:position w:val="6"/>
          <w:sz w:val="21"/>
          <w:szCs w:val="21"/>
          <w:lang w:eastAsia="zh-CN"/>
        </w:rPr>
        <w:t>。</w:t>
      </w:r>
    </w:p>
    <w:p w14:paraId="56BE52A9">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sz w:val="21"/>
          <w:szCs w:val="21"/>
          <w:lang w:eastAsia="zh-CN"/>
        </w:rPr>
      </w:pPr>
      <w:r>
        <w:rPr>
          <w:rFonts w:hint="eastAsia" w:ascii="宋体" w:hAnsi="宋体" w:eastAsia="宋体" w:cs="宋体"/>
          <w:b w:val="0"/>
          <w:bCs w:val="0"/>
          <w:spacing w:val="0"/>
          <w:sz w:val="21"/>
          <w:szCs w:val="21"/>
          <w:lang w:val="en-US" w:eastAsia="zh-CN"/>
        </w:rPr>
        <w:t>d</w:t>
      </w:r>
      <w:r>
        <w:rPr>
          <w:rFonts w:hint="eastAsia" w:ascii="宋体" w:hAnsi="宋体" w:eastAsia="宋体" w:cs="宋体"/>
          <w:b w:val="0"/>
          <w:bCs w:val="0"/>
          <w:spacing w:val="0"/>
          <w:sz w:val="21"/>
          <w:szCs w:val="21"/>
          <w:lang w:eastAsia="zh-CN"/>
        </w:rPr>
        <w:t>）</w:t>
      </w:r>
      <w:r>
        <w:rPr>
          <w:rFonts w:hint="eastAsia" w:ascii="宋体" w:hAnsi="宋体" w:eastAsia="宋体" w:cs="宋体"/>
          <w:b w:val="0"/>
          <w:bCs w:val="0"/>
          <w:spacing w:val="0"/>
          <w:sz w:val="21"/>
          <w:szCs w:val="21"/>
          <w:lang w:val="en-US" w:eastAsia="zh-CN"/>
        </w:rPr>
        <w:t xml:space="preserve">  </w:t>
      </w:r>
      <w:r>
        <w:rPr>
          <w:rFonts w:ascii="宋体" w:hAnsi="宋体" w:eastAsia="宋体" w:cs="宋体"/>
          <w:b w:val="0"/>
          <w:bCs w:val="0"/>
          <w:spacing w:val="0"/>
          <w:sz w:val="21"/>
          <w:szCs w:val="21"/>
          <w:lang w:eastAsia="zh-CN"/>
        </w:rPr>
        <w:t>高温过热器进口</w:t>
      </w:r>
      <w:r>
        <w:rPr>
          <w:rFonts w:hint="eastAsia" w:ascii="宋体" w:hAnsi="宋体" w:eastAsia="宋体" w:cs="宋体"/>
          <w:b w:val="0"/>
          <w:bCs w:val="0"/>
          <w:spacing w:val="0"/>
          <w:sz w:val="21"/>
          <w:szCs w:val="21"/>
          <w:lang w:eastAsia="zh-CN"/>
        </w:rPr>
        <w:t>集箱</w:t>
      </w:r>
      <w:r>
        <w:rPr>
          <w:rFonts w:ascii="宋体" w:hAnsi="宋体" w:eastAsia="宋体" w:cs="宋体"/>
          <w:b w:val="0"/>
          <w:bCs w:val="0"/>
          <w:spacing w:val="0"/>
          <w:sz w:val="21"/>
          <w:szCs w:val="21"/>
          <w:lang w:eastAsia="zh-CN"/>
        </w:rPr>
        <w:t>。</w:t>
      </w:r>
    </w:p>
    <w:p w14:paraId="3B8C922B">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sz w:val="21"/>
          <w:szCs w:val="21"/>
          <w:lang w:eastAsia="zh-CN"/>
        </w:rPr>
      </w:pPr>
      <w:r>
        <w:rPr>
          <w:rFonts w:hint="eastAsia" w:ascii="宋体" w:hAnsi="宋体" w:eastAsia="宋体" w:cs="宋体"/>
          <w:b w:val="0"/>
          <w:bCs w:val="0"/>
          <w:spacing w:val="0"/>
          <w:sz w:val="21"/>
          <w:szCs w:val="21"/>
          <w:lang w:val="en-US" w:eastAsia="zh-CN"/>
        </w:rPr>
        <w:t>e</w:t>
      </w:r>
      <w:r>
        <w:rPr>
          <w:rFonts w:hint="eastAsia" w:ascii="宋体" w:hAnsi="宋体" w:eastAsia="宋体" w:cs="宋体"/>
          <w:b w:val="0"/>
          <w:bCs w:val="0"/>
          <w:spacing w:val="0"/>
          <w:sz w:val="21"/>
          <w:szCs w:val="21"/>
          <w:lang w:eastAsia="zh-CN"/>
        </w:rPr>
        <w:t>）</w:t>
      </w:r>
      <w:r>
        <w:rPr>
          <w:rFonts w:hint="eastAsia" w:ascii="宋体" w:hAnsi="宋体" w:eastAsia="宋体" w:cs="宋体"/>
          <w:b w:val="0"/>
          <w:bCs w:val="0"/>
          <w:spacing w:val="0"/>
          <w:sz w:val="21"/>
          <w:szCs w:val="21"/>
          <w:lang w:val="en-US" w:eastAsia="zh-CN"/>
        </w:rPr>
        <w:t xml:space="preserve">  </w:t>
      </w:r>
      <w:r>
        <w:rPr>
          <w:rFonts w:ascii="宋体" w:hAnsi="宋体" w:eastAsia="宋体" w:cs="宋体"/>
          <w:b w:val="0"/>
          <w:bCs w:val="0"/>
          <w:spacing w:val="0"/>
          <w:sz w:val="21"/>
          <w:szCs w:val="21"/>
          <w:lang w:eastAsia="zh-CN"/>
        </w:rPr>
        <w:t>水冷壁下</w:t>
      </w:r>
      <w:r>
        <w:rPr>
          <w:rFonts w:hint="eastAsia" w:ascii="宋体" w:hAnsi="宋体" w:eastAsia="宋体" w:cs="宋体"/>
          <w:b w:val="0"/>
          <w:bCs w:val="0"/>
          <w:spacing w:val="0"/>
          <w:sz w:val="21"/>
          <w:szCs w:val="21"/>
          <w:lang w:eastAsia="zh-CN"/>
        </w:rPr>
        <w:t>集箱</w:t>
      </w:r>
      <w:r>
        <w:rPr>
          <w:rFonts w:ascii="宋体" w:hAnsi="宋体" w:eastAsia="宋体" w:cs="宋体"/>
          <w:b w:val="0"/>
          <w:bCs w:val="0"/>
          <w:spacing w:val="0"/>
          <w:sz w:val="21"/>
          <w:szCs w:val="21"/>
          <w:lang w:eastAsia="zh-CN"/>
        </w:rPr>
        <w:t>。</w:t>
      </w:r>
    </w:p>
    <w:p w14:paraId="5EA6137F">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sz w:val="21"/>
          <w:szCs w:val="21"/>
          <w:lang w:eastAsia="zh-CN"/>
        </w:rPr>
      </w:pPr>
      <w:r>
        <w:rPr>
          <w:rFonts w:hint="eastAsia" w:ascii="宋体" w:hAnsi="宋体" w:eastAsia="宋体" w:cs="宋体"/>
          <w:b w:val="0"/>
          <w:bCs w:val="0"/>
          <w:spacing w:val="0"/>
          <w:position w:val="6"/>
          <w:sz w:val="21"/>
          <w:szCs w:val="21"/>
          <w:lang w:val="en-US" w:eastAsia="zh-CN"/>
        </w:rPr>
        <w:t>f</w:t>
      </w:r>
      <w:r>
        <w:rPr>
          <w:rFonts w:hint="eastAsia" w:ascii="宋体" w:hAnsi="宋体" w:eastAsia="宋体" w:cs="宋体"/>
          <w:b w:val="0"/>
          <w:bCs w:val="0"/>
          <w:spacing w:val="0"/>
          <w:position w:val="6"/>
          <w:sz w:val="21"/>
          <w:szCs w:val="21"/>
          <w:lang w:eastAsia="zh-CN"/>
        </w:rPr>
        <w:t>）</w:t>
      </w:r>
      <w:r>
        <w:rPr>
          <w:rFonts w:hint="eastAsia" w:ascii="宋体" w:hAnsi="宋体" w:eastAsia="宋体" w:cs="宋体"/>
          <w:b w:val="0"/>
          <w:bCs w:val="0"/>
          <w:spacing w:val="0"/>
          <w:position w:val="6"/>
          <w:sz w:val="21"/>
          <w:szCs w:val="21"/>
          <w:lang w:val="en-US" w:eastAsia="zh-CN"/>
        </w:rPr>
        <w:t xml:space="preserve">  </w:t>
      </w:r>
      <w:r>
        <w:rPr>
          <w:rFonts w:ascii="宋体" w:hAnsi="宋体" w:eastAsia="宋体" w:cs="宋体"/>
          <w:b w:val="0"/>
          <w:bCs w:val="0"/>
          <w:spacing w:val="0"/>
          <w:position w:val="6"/>
          <w:sz w:val="21"/>
          <w:szCs w:val="21"/>
          <w:lang w:eastAsia="zh-CN"/>
        </w:rPr>
        <w:t>水冷壁过渡段混合</w:t>
      </w:r>
      <w:r>
        <w:rPr>
          <w:rFonts w:hint="eastAsia" w:ascii="宋体" w:hAnsi="宋体" w:eastAsia="宋体" w:cs="宋体"/>
          <w:b w:val="0"/>
          <w:bCs w:val="0"/>
          <w:spacing w:val="0"/>
          <w:position w:val="6"/>
          <w:sz w:val="21"/>
          <w:szCs w:val="21"/>
          <w:lang w:eastAsia="zh-CN"/>
        </w:rPr>
        <w:t>集箱</w:t>
      </w:r>
      <w:r>
        <w:rPr>
          <w:rFonts w:ascii="宋体" w:hAnsi="宋体" w:eastAsia="宋体" w:cs="宋体"/>
          <w:b w:val="0"/>
          <w:bCs w:val="0"/>
          <w:spacing w:val="0"/>
          <w:position w:val="6"/>
          <w:sz w:val="21"/>
          <w:szCs w:val="21"/>
          <w:lang w:eastAsia="zh-CN"/>
        </w:rPr>
        <w:t>。</w:t>
      </w:r>
    </w:p>
    <w:p w14:paraId="6328FA3F">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b w:val="0"/>
          <w:bCs w:val="0"/>
          <w:spacing w:val="0"/>
          <w:sz w:val="21"/>
          <w:szCs w:val="21"/>
          <w:lang w:eastAsia="zh-CN"/>
        </w:rPr>
      </w:pPr>
      <w:r>
        <w:rPr>
          <w:rFonts w:hint="eastAsia" w:ascii="宋体" w:hAnsi="宋体" w:eastAsia="宋体" w:cs="宋体"/>
          <w:b w:val="0"/>
          <w:bCs w:val="0"/>
          <w:spacing w:val="0"/>
          <w:sz w:val="21"/>
          <w:szCs w:val="21"/>
          <w:lang w:val="en-US" w:eastAsia="zh-CN"/>
        </w:rPr>
        <w:t>g</w:t>
      </w:r>
      <w:r>
        <w:rPr>
          <w:rFonts w:hint="eastAsia" w:ascii="宋体" w:hAnsi="宋体" w:eastAsia="宋体" w:cs="宋体"/>
          <w:b w:val="0"/>
          <w:bCs w:val="0"/>
          <w:spacing w:val="0"/>
          <w:sz w:val="21"/>
          <w:szCs w:val="21"/>
          <w:lang w:eastAsia="zh-CN"/>
        </w:rPr>
        <w:t>）</w:t>
      </w:r>
      <w:r>
        <w:rPr>
          <w:rFonts w:hint="eastAsia" w:ascii="宋体" w:hAnsi="宋体" w:eastAsia="宋体" w:cs="宋体"/>
          <w:b w:val="0"/>
          <w:bCs w:val="0"/>
          <w:spacing w:val="0"/>
          <w:sz w:val="21"/>
          <w:szCs w:val="21"/>
          <w:lang w:val="en-US" w:eastAsia="zh-CN"/>
        </w:rPr>
        <w:t xml:space="preserve">  </w:t>
      </w:r>
      <w:r>
        <w:rPr>
          <w:rFonts w:ascii="宋体" w:hAnsi="宋体" w:eastAsia="宋体" w:cs="宋体"/>
          <w:b w:val="0"/>
          <w:bCs w:val="0"/>
          <w:spacing w:val="0"/>
          <w:sz w:val="21"/>
          <w:szCs w:val="21"/>
          <w:lang w:eastAsia="zh-CN"/>
        </w:rPr>
        <w:t>下降管分配头疏水管段。</w:t>
      </w:r>
    </w:p>
    <w:p w14:paraId="09681A51">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outlineLvl w:val="9"/>
        <w:rPr>
          <w:rFonts w:ascii="宋体" w:hAnsi="宋体" w:eastAsia="宋体" w:cs="宋体"/>
          <w:spacing w:val="0"/>
          <w:sz w:val="21"/>
          <w:szCs w:val="21"/>
          <w:lang w:eastAsia="zh-CN"/>
        </w:rPr>
      </w:pPr>
      <w:r>
        <w:rPr>
          <w:rFonts w:hint="eastAsia" w:ascii="宋体" w:hAnsi="宋体" w:eastAsia="宋体" w:cs="宋体"/>
          <w:b w:val="0"/>
          <w:bCs w:val="0"/>
          <w:spacing w:val="0"/>
          <w:sz w:val="21"/>
          <w:szCs w:val="21"/>
          <w:lang w:val="en-US" w:eastAsia="zh-CN"/>
        </w:rPr>
        <w:t>h</w:t>
      </w:r>
      <w:r>
        <w:rPr>
          <w:rFonts w:hint="eastAsia" w:ascii="宋体" w:hAnsi="宋体" w:eastAsia="宋体" w:cs="宋体"/>
          <w:b w:val="0"/>
          <w:bCs w:val="0"/>
          <w:spacing w:val="0"/>
          <w:sz w:val="21"/>
          <w:szCs w:val="21"/>
          <w:lang w:eastAsia="zh-CN"/>
        </w:rPr>
        <w:t>）</w:t>
      </w:r>
      <w:r>
        <w:rPr>
          <w:rFonts w:hint="eastAsia" w:ascii="宋体" w:hAnsi="宋体" w:eastAsia="宋体" w:cs="宋体"/>
          <w:b w:val="0"/>
          <w:bCs w:val="0"/>
          <w:spacing w:val="0"/>
          <w:sz w:val="21"/>
          <w:szCs w:val="21"/>
          <w:lang w:val="en-US" w:eastAsia="zh-CN"/>
        </w:rPr>
        <w:t xml:space="preserve">  </w:t>
      </w:r>
      <w:r>
        <w:rPr>
          <w:rFonts w:ascii="宋体" w:hAnsi="宋体" w:eastAsia="宋体" w:cs="宋体"/>
          <w:b w:val="0"/>
          <w:bCs w:val="0"/>
          <w:spacing w:val="0"/>
          <w:sz w:val="21"/>
          <w:szCs w:val="21"/>
          <w:lang w:eastAsia="zh-CN"/>
        </w:rPr>
        <w:t>省煤器下</w:t>
      </w:r>
      <w:r>
        <w:rPr>
          <w:rFonts w:hint="eastAsia" w:ascii="宋体" w:hAnsi="宋体" w:eastAsia="宋体" w:cs="宋体"/>
          <w:b w:val="0"/>
          <w:bCs w:val="0"/>
          <w:spacing w:val="0"/>
          <w:sz w:val="21"/>
          <w:szCs w:val="21"/>
          <w:lang w:eastAsia="zh-CN"/>
        </w:rPr>
        <w:t>集箱</w:t>
      </w:r>
      <w:r>
        <w:rPr>
          <w:rFonts w:ascii="宋体" w:hAnsi="宋体" w:eastAsia="宋体" w:cs="宋体"/>
          <w:spacing w:val="0"/>
          <w:sz w:val="21"/>
          <w:szCs w:val="21"/>
          <w:lang w:eastAsia="zh-CN"/>
        </w:rPr>
        <w:t>。</w:t>
      </w:r>
    </w:p>
    <w:p w14:paraId="2B5274F2">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11.4.6  装有节流装置的锅炉受热面管束，应采用内窥镜或射线进行检查，发现异物应做好记录并及时清理。</w:t>
      </w:r>
    </w:p>
    <w:p w14:paraId="4B9225C2">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11.4.7  锅炉吹管后受热面设备的内部清理宜由建设单位委托的专业打捞公司进行，并经确认形成记录后封闭。</w:t>
      </w:r>
    </w:p>
    <w:p w14:paraId="23F65594">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11.4.8  吹洗质量标准：</w:t>
      </w:r>
    </w:p>
    <w:p w14:paraId="0E36DCB2">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left="420" w:leftChars="200" w:right="0" w:rightChars="0" w:firstLine="0" w:firstLine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a）  过热器、再热器及其管道各段的吹管系数大于1，降压吹管时，吹管压降比需大于1.4。</w:t>
      </w:r>
    </w:p>
    <w:p w14:paraId="2BC8DF0B">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left="420" w:leftChars="200" w:right="0" w:rightChars="0" w:firstLine="0" w:firstLine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b）  在被吹洗管末端的临时排汽管内装设靶板，靶板可用铝板制成，宽度约为靶板安装处管道内径的8%，长度纵贯管子内径；在保证吹管系数的前提下，连续两次更换靶板检查，靶板上冲击 斑痕粒度不大于0.8mm，且0.2mm～0.8mm的斑痕不多于8点即认为吹洗合格。</w:t>
      </w:r>
    </w:p>
    <w:p w14:paraId="6CBE534E">
      <w:pPr>
        <w:pStyle w:val="5"/>
        <w:bidi w:val="0"/>
        <w:rPr>
          <w:rFonts w:hint="eastAsia"/>
          <w:lang w:val="en-US" w:eastAsia="zh-CN"/>
        </w:rPr>
      </w:pPr>
      <w:r>
        <w:rPr>
          <w:rFonts w:hint="eastAsia"/>
          <w:lang w:val="en-US" w:eastAsia="zh-CN"/>
        </w:rPr>
        <w:t>11.5  蒸汽严密性试验及安全阀调整</w:t>
      </w:r>
    </w:p>
    <w:p w14:paraId="466E7572">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11.5.1  锅炉升压至工作压力进行蒸汽严密性试验时，应注意检查：</w:t>
      </w:r>
    </w:p>
    <w:p w14:paraId="5B3036AF">
      <w:pPr>
        <w:keepNext w:val="0"/>
        <w:keepLines w:val="0"/>
        <w:pageBreakBefore w:val="0"/>
        <w:widowControl/>
        <w:numPr>
          <w:ilvl w:val="0"/>
          <w:numId w:val="19"/>
        </w:numPr>
        <w:tabs>
          <w:tab w:val="left" w:pos="8190"/>
        </w:tabs>
        <w:kinsoku/>
        <w:wordWrap/>
        <w:overflowPunct/>
        <w:topLinePunct w:val="0"/>
        <w:bidi w:val="0"/>
        <w:adjustRightInd w:val="0"/>
        <w:snapToGrid w:val="0"/>
        <w:spacing w:line="360" w:lineRule="auto"/>
        <w:ind w:left="0" w:leftChars="0" w:right="0" w:rightChars="0" w:firstLine="420" w:firstLineChars="200"/>
        <w:jc w:val="left"/>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 xml:space="preserve"> 锅炉的焊口、人孔、手孔和法兰等的严密性。</w:t>
      </w:r>
    </w:p>
    <w:p w14:paraId="27A65BAF">
      <w:pPr>
        <w:keepNext w:val="0"/>
        <w:keepLines w:val="0"/>
        <w:pageBreakBefore w:val="0"/>
        <w:widowControl/>
        <w:tabs>
          <w:tab w:val="left" w:pos="8190"/>
        </w:tabs>
        <w:kinsoku/>
        <w:wordWrap/>
        <w:overflowPunct/>
        <w:topLinePunct w:val="0"/>
        <w:bidi w:val="0"/>
        <w:adjustRightInd w:val="0"/>
        <w:snapToGrid w:val="0"/>
        <w:spacing w:line="360" w:lineRule="auto"/>
        <w:ind w:left="0" w:leftChars="0" w:right="0" w:rightChars="0" w:firstLine="420" w:firstLineChars="200"/>
        <w:jc w:val="left"/>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b）  锅炉附件和全部汽水阀门的严密性。</w:t>
      </w:r>
    </w:p>
    <w:p w14:paraId="195EECFA">
      <w:pPr>
        <w:keepNext w:val="0"/>
        <w:keepLines w:val="0"/>
        <w:pageBreakBefore w:val="0"/>
        <w:widowControl/>
        <w:tabs>
          <w:tab w:val="left" w:pos="8190"/>
        </w:tabs>
        <w:kinsoku/>
        <w:wordWrap/>
        <w:overflowPunct/>
        <w:topLinePunct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c）  汽包、集箱、各受热面部件和锅炉范围内的汽水管路的膨 胀情况及其支座、吊杆。吊架和弹簧的受力、位移和伸缩情况是否正常，是否有妨碍膨胀之处。</w:t>
      </w:r>
    </w:p>
    <w:p w14:paraId="76C8E58C">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11.5.2  蒸汽严密性试验的检查结果应记录并办理签证。</w:t>
      </w:r>
    </w:p>
    <w:p w14:paraId="7E3CF4FC">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11.5.3  蒸汽严密性试验后可进行安全阀调整。</w:t>
      </w:r>
    </w:p>
    <w:p w14:paraId="571CD09B">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11.5.4  安全阀整定用的压力表应在0.4级以上，压力表应经校验合格，并有偏差记录，在整定值附近的偏差如大于0.5%，应作偏 差修正。</w:t>
      </w:r>
    </w:p>
    <w:p w14:paraId="5258E8FA">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11.5.5  安全阀的整定应由有资质单位进行，其动作压力数值应符合设计要求。</w:t>
      </w:r>
    </w:p>
    <w:p w14:paraId="1A9D48DD">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11.5.6  全量程弹簧式安全阀可在75%～80%额定压力下进行校验调整：经整定后的安全阀视机组情况可选择同一系统最低起跳值的安全阀进行实跳复核。</w:t>
      </w:r>
    </w:p>
    <w:p w14:paraId="681B6AB3">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11.5.7  整定完毕的安全阀应作出标识，在各阶段试运过程中，严禁将安全阀隔绝或摸死。</w:t>
      </w:r>
    </w:p>
    <w:p w14:paraId="01A24369">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11.5.8  安全阀整定完毕后应铅封，整理记录，办理签证。</w:t>
      </w:r>
    </w:p>
    <w:p w14:paraId="6C3C1E99">
      <w:pPr>
        <w:pStyle w:val="5"/>
        <w:bidi w:val="0"/>
        <w:rPr>
          <w:rFonts w:hint="eastAsia"/>
          <w:lang w:val="en-US" w:eastAsia="zh-CN"/>
        </w:rPr>
      </w:pPr>
      <w:r>
        <w:rPr>
          <w:rFonts w:hint="eastAsia"/>
          <w:lang w:val="en-US" w:eastAsia="zh-CN"/>
        </w:rPr>
        <w:t>11.6 锅炉整套启动试运中的检查</w:t>
      </w:r>
    </w:p>
    <w:p w14:paraId="518AF396">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11.6.1  锅炉整套启动试运前应具备下列条件：</w:t>
      </w:r>
    </w:p>
    <w:p w14:paraId="462C0F65">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right="0" w:rightChars="0" w:firstLine="420" w:firstLineChars="20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a）  锅炉吹管结束、临时系统已恢复。</w:t>
      </w:r>
    </w:p>
    <w:p w14:paraId="48C2F979">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right="0" w:rightChars="0" w:firstLine="420" w:firstLineChars="20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b）  脱硝、脱硫等环保系统具备投运条件。</w:t>
      </w:r>
    </w:p>
    <w:p w14:paraId="231DF3B8">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right="0" w:rightChars="0" w:firstLine="420" w:firstLineChars="20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c）  消防系统、火灾检测系统及水冲洗系统需调试完毕，可投入使用。</w:t>
      </w:r>
    </w:p>
    <w:p w14:paraId="60E2904E">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right="0" w:rightChars="0" w:firstLine="420" w:firstLineChars="20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d）  支吊架检查调整，并办理签证。</w:t>
      </w:r>
    </w:p>
    <w:p w14:paraId="515BB1E0">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right="0" w:rightChars="0" w:firstLine="420" w:firstLineChars="20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e）  锅炉房电梯应投入使用。</w:t>
      </w:r>
    </w:p>
    <w:p w14:paraId="3A6B7798">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right="0" w:rightChars="0" w:firstLine="420" w:firstLineChars="20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f）  分部试运阶段发现的缺陷项目已处理完毕。</w:t>
      </w:r>
    </w:p>
    <w:p w14:paraId="17EAFB54">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11.6.2  锅炉整套启动试运前，锅炉应进行工作压力下的水压试验。</w:t>
      </w:r>
    </w:p>
    <w:p w14:paraId="3F5C8F8C">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11.6.3  锅炉点火升压前，除应按照运行规程和调试措施的要求检查外，还应重点检查下列内容：</w:t>
      </w:r>
    </w:p>
    <w:p w14:paraId="6ED322A5">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left="420" w:leftChars="200" w:right="0" w:rightChars="0" w:firstLine="0" w:firstLine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a）  锅炉机组整套启动试运需用的热工、电气仪表与控制装置已按设计安装并调整完毕，指示正确，动作良好。</w:t>
      </w:r>
    </w:p>
    <w:p w14:paraId="636DFD04">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right="0" w:rightChars="0" w:firstLine="420" w:firstLineChars="20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b）  各阀门已送电、送气，且动作可靠，指示正确。</w:t>
      </w:r>
    </w:p>
    <w:p w14:paraId="3457D332">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right="0" w:rightChars="0" w:firstLine="420" w:firstLineChars="20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c）  汽包或贮水箱水位计清晰、疏水箱等箱罐水位显示准确。</w:t>
      </w:r>
    </w:p>
    <w:p w14:paraId="37E4BCD0">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left="420" w:leftChars="200" w:right="0" w:rightChars="0" w:firstLine="0" w:firstLine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d）  锅炉烟风及汽水管道支吊架调整完毕，各处膨胀间隙符合设计要求，膨胀产生位移时不受阻碍；膨胀指示器安装正确牢固， 在上水前应调整到零位。</w:t>
      </w:r>
    </w:p>
    <w:p w14:paraId="6BEA2D66">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right="0" w:rightChars="0" w:firstLine="420" w:firstLineChars="20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e）  制粉系统防爆门安装应符合技术要求，能可靠动作。</w:t>
      </w:r>
    </w:p>
    <w:p w14:paraId="0979E392">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left="420" w:leftChars="200" w:right="0" w:rightChars="0" w:firstLine="0" w:firstLine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f）  燃烧器调节机构做摆动试验，动作应灵活，实际位置和DCS开度指示一致；四角摆动应同步；旋流式燃烧器的调风器动 作灵活。点火系统安装、调试完毕。</w:t>
      </w:r>
    </w:p>
    <w:p w14:paraId="15CBF575">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left="420" w:leftChars="200" w:right="0" w:rightChars="0" w:firstLine="0" w:firstLine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g）  燃油系统管道强度试验和严密性试验合格；蒸汽吹扫及通油试验完成；系统严密无泄漏；至试运新锅炉燃油管道已增设临 时过滤装置。</w:t>
      </w:r>
    </w:p>
    <w:p w14:paraId="3FD7E480">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left="420" w:leftChars="200" w:right="0" w:rightChars="0" w:firstLine="0" w:firstLine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h）  辅助机械润滑油、液压油油压、流量满足辅助机械要求，系统无泄漏，油箱油位正常。</w:t>
      </w:r>
    </w:p>
    <w:p w14:paraId="044FF67E">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right="0" w:rightChars="0" w:firstLine="420" w:firstLineChars="20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i）  水、油等系统滤网清理干净，前后压差符合设计要求。</w:t>
      </w:r>
    </w:p>
    <w:p w14:paraId="52F3B2ED">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right="0" w:rightChars="0" w:firstLine="420" w:firstLineChars="20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j）  煤仓、灰斗等内部区域清理无杂物。</w:t>
      </w:r>
    </w:p>
    <w:p w14:paraId="0E1334DC">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right="0" w:rightChars="0" w:firstLine="420" w:firstLineChars="200"/>
        <w:jc w:val="both"/>
        <w:textAlignment w:val="baseline"/>
        <w:outlineLvl w:val="9"/>
        <w:rPr>
          <w:rFonts w:ascii="宋体" w:hAnsi="宋体" w:eastAsia="宋体" w:cs="宋体"/>
          <w:spacing w:val="0"/>
          <w:sz w:val="21"/>
          <w:szCs w:val="21"/>
          <w:lang w:eastAsia="zh-CN"/>
        </w:rPr>
      </w:pPr>
      <w:r>
        <w:rPr>
          <w:rFonts w:hint="eastAsia" w:ascii="宋体" w:hAnsi="宋体" w:eastAsia="宋体" w:cs="宋体"/>
          <w:b w:val="0"/>
          <w:bCs w:val="0"/>
          <w:spacing w:val="0"/>
          <w:sz w:val="21"/>
          <w:szCs w:val="21"/>
          <w:lang w:val="en-US" w:eastAsia="zh-CN"/>
        </w:rPr>
        <w:t>k）  事故照明、超限报警及锅炉各种联锁保护、控制系统动</w:t>
      </w:r>
      <w:r>
        <w:rPr>
          <w:rFonts w:ascii="宋体" w:hAnsi="宋体" w:eastAsia="宋体" w:cs="宋体"/>
          <w:spacing w:val="0"/>
          <w:sz w:val="21"/>
          <w:szCs w:val="21"/>
          <w:lang w:eastAsia="zh-CN"/>
        </w:rPr>
        <w:t>作检查试验结束。</w:t>
      </w:r>
    </w:p>
    <w:p w14:paraId="1CD3220D">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11.6.4 锅炉首次升温升压应缓慢平稳，循环流化床锅炉应满足高温烘炉要求，升温升压速度应符合设备技术文件的规定，应检查受热面各部分的膨胀情况，如有膨胀异常情况，必须查明原因并 消除异常后可继续升压，并在下列工况记录膨胀值：</w:t>
      </w:r>
    </w:p>
    <w:p w14:paraId="1908FB79">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right="0" w:rightChars="0" w:firstLine="420" w:firstLineChars="20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a）  上水前。</w:t>
      </w:r>
    </w:p>
    <w:p w14:paraId="74D79150">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right="0" w:rightChars="0" w:firstLine="420" w:firstLineChars="20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b）  上水后。</w:t>
      </w:r>
    </w:p>
    <w:p w14:paraId="33A8AB0F">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right="0" w:rightChars="0" w:firstLine="420" w:firstLineChars="20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c）  0.5MPa～1.5MPa。</w:t>
      </w:r>
    </w:p>
    <w:p w14:paraId="4B435C8B">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right="0" w:rightChars="0" w:firstLine="420" w:firstLineChars="20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d）  锅炉工作压力的50%。</w:t>
      </w:r>
    </w:p>
    <w:p w14:paraId="637547A5">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right="0" w:rightChars="0" w:firstLine="420" w:firstLineChars="20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e）  工作压力。</w:t>
      </w:r>
    </w:p>
    <w:p w14:paraId="20536749">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11.6.5  锅炉升压达0.3MPa～0.5MPa时，应对各承压部件新安装的连接螺栓热紧。</w:t>
      </w:r>
    </w:p>
    <w:p w14:paraId="5A7054C9">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11.6.6  锅炉试运过程中应检查锅炉本体和烟风道、燃（物）料管道等的严密性，检查锅炉吊挂装置、管道支吊架的受力情况和膨胀补偿器的工作情况，检查锅炉启动系统、疏放水系统、排汽排污系统的阀门严密性。</w:t>
      </w:r>
    </w:p>
    <w:p w14:paraId="7A46FB15">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11.6.7  在锅炉试运阶段应防止发生缺水、满水事故；防止发生堵煤、堵粉、堵渣、堵灰故障，防止发生尾部烟道二次燃烧。</w:t>
      </w:r>
    </w:p>
    <w:p w14:paraId="4940A061">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11.6.8  锅炉辅助机械应工作正常，其轴承温度及振动等均应符合本部分规定或厂家技术文件要求。</w:t>
      </w:r>
    </w:p>
    <w:p w14:paraId="517C647F">
      <w:pPr>
        <w:keepNext w:val="0"/>
        <w:keepLines w:val="0"/>
        <w:pageBreakBefore w:val="0"/>
        <w:widowControl/>
        <w:tabs>
          <w:tab w:val="left" w:pos="8190"/>
        </w:tabs>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宋体" w:hAnsi="宋体" w:eastAsia="宋体" w:cs="宋体"/>
          <w:b w:val="0"/>
          <w:bCs w:val="0"/>
          <w:spacing w:val="0"/>
          <w:sz w:val="21"/>
          <w:szCs w:val="21"/>
          <w:lang w:val="en-US" w:eastAsia="zh-CN"/>
        </w:rPr>
      </w:pPr>
      <w:r>
        <w:rPr>
          <w:rFonts w:hint="eastAsia" w:ascii="宋体" w:hAnsi="宋体" w:eastAsia="宋体" w:cs="宋体"/>
          <w:b w:val="0"/>
          <w:bCs w:val="0"/>
          <w:spacing w:val="0"/>
          <w:sz w:val="21"/>
          <w:szCs w:val="21"/>
          <w:lang w:val="en-US" w:eastAsia="zh-CN"/>
        </w:rPr>
        <w:t>11.6.9  宜分72h和24h两个阶段进行。</w:t>
      </w:r>
    </w:p>
    <w:p w14:paraId="0F793A0F">
      <w:pPr>
        <w:rPr>
          <w:rFonts w:hint="eastAsia" w:ascii="宋体" w:hAnsi="宋体" w:eastAsia="宋体" w:cs="宋体"/>
          <w:b w:val="0"/>
          <w:bCs/>
          <w:sz w:val="21"/>
          <w:szCs w:val="21"/>
          <w:lang w:val="en-US" w:eastAsia="zh-CN"/>
        </w:rPr>
      </w:pPr>
    </w:p>
    <w:p w14:paraId="56A5330E">
      <w:pPr>
        <w:rPr>
          <w:rFonts w:hint="eastAsia"/>
          <w:lang w:val="en-US" w:eastAsia="zh-CN"/>
        </w:rPr>
      </w:pPr>
    </w:p>
    <w:p w14:paraId="19255CAC">
      <w:pPr>
        <w:pageBreakBefore w:val="0"/>
        <w:tabs>
          <w:tab w:val="left" w:pos="8190"/>
        </w:tabs>
        <w:wordWrap/>
        <w:overflowPunct/>
        <w:topLinePunct w:val="0"/>
        <w:bidi w:val="0"/>
        <w:spacing w:line="360" w:lineRule="auto"/>
        <w:ind w:right="0" w:rightChars="0"/>
        <w:jc w:val="center"/>
        <w:outlineLvl w:val="9"/>
        <w:rPr>
          <w:rFonts w:hint="eastAsia" w:ascii="黑体" w:hAnsi="黑体" w:eastAsia="黑体" w:cs="黑体"/>
          <w:color w:val="000000" w:themeColor="text1"/>
          <w:kern w:val="0"/>
          <w:lang w:val="en-US" w:eastAsia="zh-CN"/>
          <w14:textFill>
            <w14:solidFill>
              <w14:schemeClr w14:val="tx1"/>
            </w14:solidFill>
          </w14:textFill>
        </w:rPr>
        <w:sectPr>
          <w:headerReference r:id="rId20" w:type="first"/>
          <w:footerReference r:id="rId23" w:type="first"/>
          <w:headerReference r:id="rId18" w:type="default"/>
          <w:footerReference r:id="rId21" w:type="default"/>
          <w:headerReference r:id="rId19" w:type="even"/>
          <w:footerReference r:id="rId22" w:type="even"/>
          <w:pgSz w:w="11906" w:h="16838"/>
          <w:pgMar w:top="1417" w:right="1134" w:bottom="1134" w:left="1417" w:header="851" w:footer="1134" w:gutter="0"/>
          <w:pgBorders>
            <w:top w:val="none" w:sz="0" w:space="0"/>
            <w:left w:val="none" w:sz="0" w:space="0"/>
            <w:bottom w:val="none" w:sz="0" w:space="0"/>
            <w:right w:val="none" w:sz="0" w:space="0"/>
          </w:pgBorders>
          <w:pgNumType w:fmt="decimal"/>
          <w:cols w:space="0" w:num="1"/>
          <w:docGrid w:type="lines" w:linePitch="312" w:charSpace="0"/>
        </w:sectPr>
      </w:pPr>
    </w:p>
    <w:p w14:paraId="35BF3463">
      <w:pPr>
        <w:pageBreakBefore w:val="0"/>
        <w:tabs>
          <w:tab w:val="left" w:pos="8190"/>
        </w:tabs>
        <w:wordWrap/>
        <w:overflowPunct/>
        <w:topLinePunct w:val="0"/>
        <w:bidi w:val="0"/>
        <w:spacing w:line="360" w:lineRule="auto"/>
        <w:ind w:right="0" w:rightChars="0"/>
        <w:jc w:val="center"/>
        <w:outlineLvl w:val="9"/>
        <w:rPr>
          <w:ins w:id="0" w:author="宋博" w:date="2025-04-27T18:28:32Z"/>
          <w:rFonts w:hint="eastAsia" w:ascii="黑体" w:hAnsi="黑体" w:eastAsia="黑体" w:cs="黑体"/>
          <w:color w:val="000000" w:themeColor="text1"/>
          <w:kern w:val="0"/>
          <w:lang w:val="en-US" w:eastAsia="zh-CN"/>
          <w14:textFill>
            <w14:solidFill>
              <w14:schemeClr w14:val="tx1"/>
            </w14:solidFill>
          </w14:textFill>
        </w:rPr>
      </w:pPr>
      <w:r>
        <w:rPr>
          <w:rFonts w:hint="eastAsia" w:ascii="黑体" w:hAnsi="黑体" w:eastAsia="黑体" w:cs="黑体"/>
          <w:color w:val="000000" w:themeColor="text1"/>
          <w:kern w:val="0"/>
          <w:lang w:val="en-US" w:eastAsia="zh-CN"/>
          <w14:textFill>
            <w14:solidFill>
              <w14:schemeClr w14:val="tx1"/>
            </w14:solidFill>
          </w14:textFill>
        </w:rPr>
        <w:t>附 录 A</w:t>
      </w:r>
    </w:p>
    <w:p w14:paraId="67F7B472">
      <w:pPr>
        <w:pStyle w:val="2"/>
        <w:ind w:left="0" w:leftChars="0" w:firstLine="0" w:firstLineChars="0"/>
        <w:jc w:val="center"/>
        <w:rPr>
          <w:ins w:id="1" w:author="宋博" w:date="2025-04-27T18:19:51Z"/>
          <w:rFonts w:hint="eastAsia" w:ascii="黑体" w:hAnsi="黑体" w:eastAsia="黑体" w:cs="黑体"/>
          <w:kern w:val="0"/>
          <w:lang w:val="en-US" w:eastAsia="zh-CN"/>
        </w:rPr>
      </w:pPr>
      <w:r>
        <w:rPr>
          <w:rFonts w:hint="eastAsia" w:ascii="黑体" w:hAnsi="黑体" w:eastAsia="黑体" w:cs="黑体"/>
          <w:kern w:val="0"/>
          <w:lang w:val="en-US" w:eastAsia="zh-CN"/>
        </w:rPr>
        <w:t>（规范性）</w:t>
      </w:r>
    </w:p>
    <w:p w14:paraId="0487A5E8">
      <w:pPr>
        <w:pageBreakBefore w:val="0"/>
        <w:tabs>
          <w:tab w:val="left" w:pos="8190"/>
        </w:tabs>
        <w:wordWrap/>
        <w:overflowPunct/>
        <w:topLinePunct w:val="0"/>
        <w:bidi w:val="0"/>
        <w:spacing w:line="360" w:lineRule="auto"/>
        <w:ind w:right="0" w:rightChars="0"/>
        <w:jc w:val="center"/>
        <w:outlineLvl w:val="9"/>
        <w:rPr>
          <w:rFonts w:hint="eastAsia" w:ascii="黑体" w:hAnsi="黑体" w:eastAsia="黑体" w:cs="黑体"/>
          <w:color w:val="000000" w:themeColor="text1"/>
          <w:spacing w:val="-6"/>
          <w:kern w:val="0"/>
          <w:sz w:val="21"/>
          <w:szCs w:val="21"/>
          <w:lang w:eastAsia="zh-CN"/>
          <w14:textFill>
            <w14:solidFill>
              <w14:schemeClr w14:val="tx1"/>
            </w14:solidFill>
          </w14:textFill>
        </w:rPr>
      </w:pPr>
      <w:r>
        <w:rPr>
          <w:rFonts w:hint="eastAsia" w:ascii="黑体" w:hAnsi="黑体" w:eastAsia="黑体" w:cs="黑体"/>
          <w:color w:val="000000" w:themeColor="text1"/>
          <w:spacing w:val="-6"/>
          <w:kern w:val="0"/>
          <w:sz w:val="21"/>
          <w:szCs w:val="21"/>
          <w14:textFill>
            <w14:solidFill>
              <w14:schemeClr w14:val="tx1"/>
            </w14:solidFill>
          </w14:textFill>
        </w:rPr>
        <w:t>循环流化床锅炉受热面设备</w:t>
      </w:r>
    </w:p>
    <w:p w14:paraId="15707362">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0" w:firstLineChars="0"/>
        <w:jc w:val="left"/>
        <w:textAlignment w:val="baseline"/>
        <w:outlineLvl w:val="9"/>
        <w:rPr>
          <w:rFonts w:hint="eastAsia" w:ascii="黑体" w:hAnsi="黑体" w:eastAsia="黑体" w:cs="黑体"/>
          <w:color w:val="000000" w:themeColor="text1"/>
          <w:kern w:val="0"/>
          <w:sz w:val="21"/>
          <w:szCs w:val="21"/>
          <w14:textFill>
            <w14:solidFill>
              <w14:schemeClr w14:val="tx1"/>
            </w14:solidFill>
          </w14:textFill>
        </w:rPr>
      </w:pPr>
      <w:r>
        <w:rPr>
          <w:rFonts w:hint="eastAsia" w:ascii="黑体" w:hAnsi="黑体" w:eastAsia="黑体" w:cs="黑体"/>
          <w:b/>
          <w:bCs/>
          <w:color w:val="000000" w:themeColor="text1"/>
          <w:spacing w:val="-9"/>
          <w:kern w:val="0"/>
          <w:sz w:val="21"/>
          <w:szCs w:val="21"/>
          <w:lang w:val="en-US" w:eastAsia="zh-CN"/>
          <w14:textFill>
            <w14:solidFill>
              <w14:schemeClr w14:val="tx1"/>
            </w14:solidFill>
          </w14:textFill>
        </w:rPr>
        <w:t xml:space="preserve">A.1  </w:t>
      </w:r>
      <w:r>
        <w:rPr>
          <w:rFonts w:hint="eastAsia" w:ascii="黑体" w:hAnsi="黑体" w:eastAsia="黑体" w:cs="黑体"/>
          <w:color w:val="000000" w:themeColor="text1"/>
          <w:spacing w:val="-6"/>
          <w:kern w:val="0"/>
          <w:sz w:val="21"/>
          <w:szCs w:val="21"/>
          <w14:textFill>
            <w14:solidFill>
              <w14:schemeClr w14:val="tx1"/>
            </w14:solidFill>
          </w14:textFill>
        </w:rPr>
        <w:t>气流分布设备安装应符合下列规定：</w:t>
      </w:r>
    </w:p>
    <w:p w14:paraId="44282A11">
      <w:pPr>
        <w:pageBreakBefore w:val="0"/>
        <w:tabs>
          <w:tab w:val="left" w:pos="840"/>
          <w:tab w:val="left" w:pos="6930"/>
        </w:tabs>
        <w:wordWrap/>
        <w:overflowPunct/>
        <w:topLinePunct w:val="0"/>
        <w:bidi w:val="0"/>
        <w:spacing w:line="360" w:lineRule="auto"/>
        <w:ind w:left="0" w:leftChars="0" w:right="0" w:rightChars="0" w:firstLine="0" w:firstLineChars="0"/>
        <w:jc w:val="left"/>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spacing w:val="-2"/>
          <w:kern w:val="0"/>
          <w:sz w:val="21"/>
          <w:szCs w:val="21"/>
          <w:lang w:val="en-US" w:eastAsia="zh-CN"/>
          <w14:textFill>
            <w14:solidFill>
              <w14:schemeClr w14:val="tx1"/>
            </w14:solidFill>
          </w14:textFill>
        </w:rPr>
        <w:t xml:space="preserve">A.1.1  </w:t>
      </w:r>
      <w:r>
        <w:rPr>
          <w:rFonts w:hint="eastAsia" w:ascii="宋体" w:hAnsi="宋体" w:eastAsia="宋体" w:cs="宋体"/>
          <w:color w:val="000000" w:themeColor="text1"/>
          <w:spacing w:val="-2"/>
          <w:kern w:val="0"/>
          <w:sz w:val="21"/>
          <w:szCs w:val="21"/>
          <w14:textFill>
            <w14:solidFill>
              <w14:schemeClr w14:val="tx1"/>
            </w14:solidFill>
          </w14:textFill>
        </w:rPr>
        <w:t>安装前应复核图纸，按图纸要求做好设备清点、编号。</w:t>
      </w:r>
    </w:p>
    <w:p w14:paraId="5CB56DC3">
      <w:pPr>
        <w:pageBreakBefore w:val="0"/>
        <w:tabs>
          <w:tab w:val="left" w:pos="840"/>
          <w:tab w:val="left" w:pos="6930"/>
        </w:tabs>
        <w:wordWrap/>
        <w:overflowPunct/>
        <w:topLinePunct w:val="0"/>
        <w:bidi w:val="0"/>
        <w:spacing w:line="360" w:lineRule="auto"/>
        <w:ind w:left="0" w:leftChars="0" w:right="0" w:rightChars="0" w:firstLine="0" w:firstLineChars="0"/>
        <w:jc w:val="left"/>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spacing w:val="-2"/>
          <w:kern w:val="0"/>
          <w:sz w:val="21"/>
          <w:szCs w:val="21"/>
          <w:lang w:val="en-US" w:eastAsia="zh-CN"/>
          <w14:textFill>
            <w14:solidFill>
              <w14:schemeClr w14:val="tx1"/>
            </w14:solidFill>
          </w14:textFill>
        </w:rPr>
        <w:t>A.1.2  水冷式风室及布风板安装应符合本标准表5-4的规定，同时应满足风室上部布风板上平面水平度偏差小于3mm,安装完成后与炉膛水冷壁进行整体找正验收。</w:t>
      </w:r>
    </w:p>
    <w:p w14:paraId="07FA1B2D">
      <w:pPr>
        <w:pageBreakBefore w:val="0"/>
        <w:tabs>
          <w:tab w:val="left" w:pos="840"/>
          <w:tab w:val="left" w:pos="6930"/>
        </w:tabs>
        <w:wordWrap/>
        <w:overflowPunct/>
        <w:topLinePunct w:val="0"/>
        <w:bidi w:val="0"/>
        <w:spacing w:line="360" w:lineRule="auto"/>
        <w:ind w:left="0" w:leftChars="0" w:right="0" w:rightChars="0" w:firstLine="0" w:firstLineChars="0"/>
        <w:jc w:val="left"/>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spacing w:val="-2"/>
          <w:kern w:val="0"/>
          <w:sz w:val="21"/>
          <w:szCs w:val="21"/>
          <w:lang w:val="en-US" w:eastAsia="zh-CN"/>
          <w14:textFill>
            <w14:solidFill>
              <w14:schemeClr w14:val="tx1"/>
            </w14:solidFill>
          </w14:textFill>
        </w:rPr>
        <w:t xml:space="preserve">A.1.3  </w:t>
      </w:r>
      <w:r>
        <w:rPr>
          <w:rFonts w:hint="eastAsia" w:ascii="宋体" w:hAnsi="宋体" w:eastAsia="宋体" w:cs="宋体"/>
          <w:color w:val="000000" w:themeColor="text1"/>
          <w:spacing w:val="4"/>
          <w:kern w:val="0"/>
          <w:sz w:val="21"/>
          <w:szCs w:val="21"/>
          <w14:textFill>
            <w14:solidFill>
              <w14:schemeClr w14:val="tx1"/>
            </w14:solidFill>
          </w14:textFill>
        </w:rPr>
        <w:t>钢板式风室设备安装应待水冷壁下</w:t>
      </w:r>
      <w:r>
        <w:rPr>
          <w:rFonts w:hint="eastAsia" w:ascii="宋体" w:hAnsi="宋体" w:eastAsia="宋体" w:cs="宋体"/>
          <w:color w:val="000000" w:themeColor="text1"/>
          <w:spacing w:val="4"/>
          <w:kern w:val="0"/>
          <w:sz w:val="21"/>
          <w:szCs w:val="21"/>
          <w:lang w:eastAsia="zh-CN"/>
          <w14:textFill>
            <w14:solidFill>
              <w14:schemeClr w14:val="tx1"/>
            </w14:solidFill>
          </w14:textFill>
        </w:rPr>
        <w:t>集箱</w:t>
      </w:r>
      <w:r>
        <w:rPr>
          <w:rFonts w:hint="eastAsia" w:ascii="宋体" w:hAnsi="宋体" w:eastAsia="宋体" w:cs="宋体"/>
          <w:color w:val="000000" w:themeColor="text1"/>
          <w:spacing w:val="4"/>
          <w:kern w:val="0"/>
          <w:sz w:val="21"/>
          <w:szCs w:val="21"/>
          <w14:textFill>
            <w14:solidFill>
              <w14:schemeClr w14:val="tx1"/>
            </w14:solidFill>
          </w14:textFill>
        </w:rPr>
        <w:t>找正验收后进行</w:t>
      </w:r>
      <w:r>
        <w:rPr>
          <w:rFonts w:hint="eastAsia" w:ascii="宋体" w:hAnsi="宋体" w:eastAsia="宋体" w:cs="宋体"/>
          <w:color w:val="000000" w:themeColor="text1"/>
          <w:kern w:val="0"/>
          <w:sz w:val="21"/>
          <w:szCs w:val="21"/>
          <w14:textFill>
            <w14:solidFill>
              <w14:schemeClr w14:val="tx1"/>
            </w14:solidFill>
          </w14:textFill>
        </w:rPr>
        <w:t>安装应符合厂家图纸要求，与</w:t>
      </w:r>
      <w:r>
        <w:rPr>
          <w:rFonts w:hint="eastAsia" w:ascii="宋体" w:hAnsi="宋体" w:eastAsia="宋体" w:cs="宋体"/>
          <w:color w:val="000000" w:themeColor="text1"/>
          <w:kern w:val="0"/>
          <w:sz w:val="21"/>
          <w:szCs w:val="21"/>
          <w:lang w:eastAsia="zh-CN"/>
          <w14:textFill>
            <w14:solidFill>
              <w14:schemeClr w14:val="tx1"/>
            </w14:solidFill>
          </w14:textFill>
        </w:rPr>
        <w:t>集箱</w:t>
      </w:r>
      <w:r>
        <w:rPr>
          <w:rFonts w:hint="eastAsia" w:ascii="宋体" w:hAnsi="宋体" w:eastAsia="宋体" w:cs="宋体"/>
          <w:color w:val="000000" w:themeColor="text1"/>
          <w:kern w:val="0"/>
          <w:sz w:val="21"/>
          <w:szCs w:val="21"/>
          <w14:textFill>
            <w14:solidFill>
              <w14:schemeClr w14:val="tx1"/>
            </w14:solidFill>
          </w14:textFill>
        </w:rPr>
        <w:t>连接件应在受热面水压试验前</w:t>
      </w:r>
      <w:r>
        <w:rPr>
          <w:rFonts w:hint="eastAsia" w:ascii="宋体" w:hAnsi="宋体" w:eastAsia="宋体" w:cs="宋体"/>
          <w:color w:val="000000" w:themeColor="text1"/>
          <w:spacing w:val="-7"/>
          <w:kern w:val="0"/>
          <w:sz w:val="21"/>
          <w:szCs w:val="21"/>
          <w14:textFill>
            <w14:solidFill>
              <w14:schemeClr w14:val="tx1"/>
            </w14:solidFill>
          </w14:textFill>
        </w:rPr>
        <w:t>安装完成。</w:t>
      </w:r>
    </w:p>
    <w:p w14:paraId="48C37462">
      <w:pPr>
        <w:pageBreakBefore w:val="0"/>
        <w:tabs>
          <w:tab w:val="left" w:pos="840"/>
          <w:tab w:val="left" w:pos="6930"/>
        </w:tabs>
        <w:wordWrap/>
        <w:overflowPunct/>
        <w:topLinePunct w:val="0"/>
        <w:bidi w:val="0"/>
        <w:spacing w:line="360" w:lineRule="auto"/>
        <w:ind w:left="0" w:leftChars="0" w:right="0" w:rightChars="0" w:firstLine="0" w:firstLineChars="0"/>
        <w:jc w:val="left"/>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spacing w:val="-2"/>
          <w:kern w:val="0"/>
          <w:sz w:val="21"/>
          <w:szCs w:val="21"/>
          <w:lang w:val="en-US" w:eastAsia="zh-CN"/>
          <w14:textFill>
            <w14:solidFill>
              <w14:schemeClr w14:val="tx1"/>
            </w14:solidFill>
          </w14:textFill>
        </w:rPr>
        <w:t xml:space="preserve">A.1.4  </w:t>
      </w:r>
      <w:r>
        <w:rPr>
          <w:rFonts w:hint="eastAsia" w:ascii="宋体" w:hAnsi="宋体" w:eastAsia="宋体" w:cs="宋体"/>
          <w:color w:val="000000" w:themeColor="text1"/>
          <w:spacing w:val="-2"/>
          <w:kern w:val="0"/>
          <w:sz w:val="21"/>
          <w:szCs w:val="21"/>
          <w14:textFill>
            <w14:solidFill>
              <w14:schemeClr w14:val="tx1"/>
            </w14:solidFill>
          </w14:textFill>
        </w:rPr>
        <w:t>风帽安装前应进行设备清点检查，外观应无锈蚀、损伤、</w:t>
      </w:r>
      <w:r>
        <w:rPr>
          <w:rFonts w:hint="eastAsia" w:ascii="宋体" w:hAnsi="宋体" w:eastAsia="宋体" w:cs="宋体"/>
          <w:color w:val="000000" w:themeColor="text1"/>
          <w:spacing w:val="5"/>
          <w:kern w:val="0"/>
          <w:sz w:val="21"/>
          <w:szCs w:val="21"/>
          <w14:textFill>
            <w14:solidFill>
              <w14:schemeClr w14:val="tx1"/>
            </w14:solidFill>
          </w14:textFill>
        </w:rPr>
        <w:t>变形，长度允许偏差应不大于3</w:t>
      </w:r>
      <w:r>
        <w:rPr>
          <w:rFonts w:hint="eastAsia" w:ascii="宋体" w:hAnsi="宋体" w:eastAsia="宋体" w:cs="宋体"/>
          <w:color w:val="000000" w:themeColor="text1"/>
          <w:kern w:val="0"/>
          <w:sz w:val="21"/>
          <w:szCs w:val="21"/>
          <w14:textFill>
            <w14:solidFill>
              <w14:schemeClr w14:val="tx1"/>
            </w14:solidFill>
          </w14:textFill>
        </w:rPr>
        <w:t>mm</w:t>
      </w:r>
      <w:r>
        <w:rPr>
          <w:rFonts w:hint="eastAsia" w:ascii="宋体" w:hAnsi="宋体" w:eastAsia="宋体" w:cs="宋体"/>
          <w:color w:val="000000" w:themeColor="text1"/>
          <w:spacing w:val="5"/>
          <w:kern w:val="0"/>
          <w:sz w:val="21"/>
          <w:szCs w:val="21"/>
          <w14:textFill>
            <w14:solidFill>
              <w14:schemeClr w14:val="tx1"/>
            </w14:solidFill>
          </w14:textFill>
        </w:rPr>
        <w:t>,弯曲度应</w:t>
      </w:r>
      <w:r>
        <w:rPr>
          <w:rFonts w:hint="eastAsia" w:ascii="宋体" w:hAnsi="宋体" w:eastAsia="宋体" w:cs="宋体"/>
          <w:color w:val="000000" w:themeColor="text1"/>
          <w:spacing w:val="4"/>
          <w:kern w:val="0"/>
          <w:sz w:val="21"/>
          <w:szCs w:val="21"/>
          <w14:textFill>
            <w14:solidFill>
              <w14:schemeClr w14:val="tx1"/>
            </w14:solidFill>
          </w14:textFill>
        </w:rPr>
        <w:t>不大于1</w:t>
      </w:r>
      <w:r>
        <w:rPr>
          <w:rFonts w:hint="eastAsia" w:ascii="宋体" w:hAnsi="宋体" w:eastAsia="宋体" w:cs="宋体"/>
          <w:color w:val="000000" w:themeColor="text1"/>
          <w:kern w:val="0"/>
          <w:sz w:val="21"/>
          <w:szCs w:val="21"/>
          <w14:textFill>
            <w14:solidFill>
              <w14:schemeClr w14:val="tx1"/>
            </w14:solidFill>
          </w14:textFill>
        </w:rPr>
        <w:t>mm</w:t>
      </w:r>
      <w:r>
        <w:rPr>
          <w:rFonts w:hint="eastAsia" w:ascii="宋体" w:hAnsi="宋体" w:eastAsia="宋体" w:cs="宋体"/>
          <w:color w:val="000000" w:themeColor="text1"/>
          <w:spacing w:val="4"/>
          <w:kern w:val="0"/>
          <w:sz w:val="21"/>
          <w:szCs w:val="21"/>
          <w14:textFill>
            <w14:solidFill>
              <w14:schemeClr w14:val="tx1"/>
            </w14:solidFill>
          </w14:textFill>
        </w:rPr>
        <w:t>。</w:t>
      </w:r>
    </w:p>
    <w:p w14:paraId="0979C129">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9"/>
        <w:rPr>
          <w:rFonts w:hint="eastAsia" w:ascii="宋体" w:hAnsi="宋体" w:eastAsia="宋体" w:cs="宋体"/>
          <w:color w:val="000000" w:themeColor="text1"/>
          <w:spacing w:val="-6"/>
          <w:kern w:val="0"/>
          <w:sz w:val="21"/>
          <w:szCs w:val="21"/>
          <w14:textFill>
            <w14:solidFill>
              <w14:schemeClr w14:val="tx1"/>
            </w14:solidFill>
          </w14:textFill>
        </w:rPr>
      </w:pPr>
      <w:r>
        <w:rPr>
          <w:rFonts w:hint="eastAsia" w:ascii="宋体" w:hAnsi="宋体" w:eastAsia="宋体" w:cs="宋体"/>
          <w:color w:val="000000" w:themeColor="text1"/>
          <w:spacing w:val="-2"/>
          <w:kern w:val="0"/>
          <w:sz w:val="21"/>
          <w:szCs w:val="21"/>
          <w:lang w:val="en-US" w:eastAsia="zh-CN"/>
          <w14:textFill>
            <w14:solidFill>
              <w14:schemeClr w14:val="tx1"/>
            </w14:solidFill>
          </w14:textFill>
        </w:rPr>
        <w:t xml:space="preserve">A.1.5  </w:t>
      </w:r>
      <w:r>
        <w:rPr>
          <w:rFonts w:hint="eastAsia" w:ascii="宋体" w:hAnsi="宋体" w:eastAsia="宋体" w:cs="宋体"/>
          <w:color w:val="000000" w:themeColor="text1"/>
          <w:spacing w:val="-9"/>
          <w:kern w:val="0"/>
          <w:sz w:val="21"/>
          <w:szCs w:val="21"/>
          <w14:textFill>
            <w14:solidFill>
              <w14:schemeClr w14:val="tx1"/>
            </w14:solidFill>
          </w14:textFill>
        </w:rPr>
        <w:t>风帽布置与图纸相符</w:t>
      </w:r>
      <w:r>
        <w:rPr>
          <w:rFonts w:hint="eastAsia" w:ascii="宋体" w:hAnsi="宋体" w:eastAsia="宋体" w:cs="宋体"/>
          <w:color w:val="000000" w:themeColor="text1"/>
          <w:spacing w:val="-9"/>
          <w:kern w:val="0"/>
          <w:sz w:val="21"/>
          <w:szCs w:val="21"/>
          <w:lang w:eastAsia="zh-CN"/>
          <w14:textFill>
            <w14:solidFill>
              <w14:schemeClr w14:val="tx1"/>
            </w14:solidFill>
          </w14:textFill>
        </w:rPr>
        <w:t>，</w:t>
      </w:r>
      <w:r>
        <w:rPr>
          <w:rFonts w:hint="eastAsia" w:ascii="宋体" w:hAnsi="宋体" w:eastAsia="宋体" w:cs="宋体"/>
          <w:color w:val="000000" w:themeColor="text1"/>
          <w:spacing w:val="-9"/>
          <w:kern w:val="0"/>
          <w:sz w:val="21"/>
          <w:szCs w:val="21"/>
          <w14:textFill>
            <w14:solidFill>
              <w14:schemeClr w14:val="tx1"/>
            </w14:solidFill>
          </w14:textFill>
        </w:rPr>
        <w:t>安装方向正确，与布风</w:t>
      </w:r>
      <w:r>
        <w:rPr>
          <w:rFonts w:hint="eastAsia" w:ascii="宋体" w:hAnsi="宋体" w:eastAsia="宋体" w:cs="宋体"/>
          <w:color w:val="000000" w:themeColor="text1"/>
          <w:spacing w:val="-10"/>
          <w:kern w:val="0"/>
          <w:sz w:val="21"/>
          <w:szCs w:val="21"/>
          <w14:textFill>
            <w14:solidFill>
              <w14:schemeClr w14:val="tx1"/>
            </w14:solidFill>
          </w14:textFill>
        </w:rPr>
        <w:t>板连接牢固；</w:t>
      </w:r>
      <w:r>
        <w:rPr>
          <w:rFonts w:hint="eastAsia" w:ascii="宋体" w:hAnsi="宋体" w:eastAsia="宋体" w:cs="宋体"/>
          <w:color w:val="000000" w:themeColor="text1"/>
          <w:spacing w:val="-6"/>
          <w:kern w:val="0"/>
          <w:sz w:val="21"/>
          <w:szCs w:val="21"/>
          <w14:textFill>
            <w14:solidFill>
              <w14:schemeClr w14:val="tx1"/>
            </w14:solidFill>
          </w14:textFill>
        </w:rPr>
        <w:t>风帽安装允许偏差应符合</w:t>
      </w:r>
      <w:r>
        <w:rPr>
          <w:rFonts w:hint="eastAsia" w:ascii="宋体" w:hAnsi="宋体" w:eastAsia="宋体" w:cs="宋体"/>
          <w:color w:val="auto"/>
          <w:spacing w:val="-6"/>
          <w:kern w:val="0"/>
          <w:sz w:val="21"/>
          <w:szCs w:val="21"/>
          <w:highlight w:val="none"/>
        </w:rPr>
        <w:t>表</w:t>
      </w:r>
      <w:r>
        <w:rPr>
          <w:rFonts w:hint="eastAsia" w:ascii="宋体" w:hAnsi="宋体" w:eastAsia="宋体" w:cs="宋体"/>
          <w:color w:val="auto"/>
          <w:spacing w:val="-6"/>
          <w:kern w:val="0"/>
          <w:sz w:val="21"/>
          <w:szCs w:val="21"/>
          <w:highlight w:val="none"/>
          <w:lang w:val="en-US" w:eastAsia="zh-CN"/>
        </w:rPr>
        <w:t>A-</w:t>
      </w:r>
      <w:r>
        <w:rPr>
          <w:rFonts w:hint="eastAsia" w:ascii="宋体" w:hAnsi="宋体" w:eastAsia="宋体" w:cs="宋体"/>
          <w:color w:val="auto"/>
          <w:spacing w:val="-6"/>
          <w:kern w:val="0"/>
          <w:sz w:val="21"/>
          <w:szCs w:val="21"/>
          <w:highlight w:val="none"/>
        </w:rPr>
        <w:t>1</w:t>
      </w:r>
      <w:r>
        <w:rPr>
          <w:rFonts w:hint="eastAsia" w:ascii="宋体" w:hAnsi="宋体" w:eastAsia="宋体" w:cs="宋体"/>
          <w:color w:val="000000" w:themeColor="text1"/>
          <w:spacing w:val="-27"/>
          <w:kern w:val="0"/>
          <w:sz w:val="21"/>
          <w:szCs w:val="21"/>
          <w14:textFill>
            <w14:solidFill>
              <w14:schemeClr w14:val="tx1"/>
            </w14:solidFill>
          </w14:textFill>
        </w:rPr>
        <w:t xml:space="preserve"> </w:t>
      </w:r>
      <w:r>
        <w:rPr>
          <w:rFonts w:hint="eastAsia" w:ascii="宋体" w:hAnsi="宋体" w:eastAsia="宋体" w:cs="宋体"/>
          <w:color w:val="000000" w:themeColor="text1"/>
          <w:spacing w:val="-6"/>
          <w:kern w:val="0"/>
          <w:sz w:val="21"/>
          <w:szCs w:val="21"/>
          <w14:textFill>
            <w14:solidFill>
              <w14:schemeClr w14:val="tx1"/>
            </w14:solidFill>
          </w14:textFill>
        </w:rPr>
        <w:t>的规定。</w:t>
      </w:r>
    </w:p>
    <w:p w14:paraId="2FD1F9F1">
      <w:pPr>
        <w:pageBreakBefore w:val="0"/>
        <w:tabs>
          <w:tab w:val="left" w:pos="840"/>
          <w:tab w:val="left" w:pos="6930"/>
        </w:tabs>
        <w:wordWrap/>
        <w:overflowPunct/>
        <w:topLinePunct w:val="0"/>
        <w:bidi w:val="0"/>
        <w:spacing w:line="360" w:lineRule="auto"/>
        <w:ind w:left="0" w:leftChars="0" w:right="0" w:rightChars="0" w:firstLine="0" w:firstLineChars="0"/>
        <w:jc w:val="center"/>
        <w:outlineLvl w:val="9"/>
        <w:rPr>
          <w:color w:val="000000" w:themeColor="text1"/>
          <w:kern w:val="0"/>
          <w:sz w:val="21"/>
          <w:szCs w:val="21"/>
          <w14:textFill>
            <w14:solidFill>
              <w14:schemeClr w14:val="tx1"/>
            </w14:solidFill>
          </w14:textFill>
        </w:rPr>
      </w:pPr>
      <w:r>
        <w:rPr>
          <w:rFonts w:hint="eastAsia" w:ascii="黑体" w:hAnsi="黑体" w:eastAsia="黑体" w:cs="黑体"/>
          <w:color w:val="000000" w:themeColor="text1"/>
          <w:spacing w:val="4"/>
          <w:kern w:val="0"/>
          <w:sz w:val="21"/>
          <w:szCs w:val="21"/>
          <w14:textFill>
            <w14:solidFill>
              <w14:schemeClr w14:val="tx1"/>
            </w14:solidFill>
          </w14:textFill>
        </w:rPr>
        <w:t>表</w:t>
      </w:r>
      <w:r>
        <w:rPr>
          <w:rFonts w:hint="eastAsia" w:ascii="黑体" w:hAnsi="黑体" w:eastAsia="黑体" w:cs="黑体"/>
          <w:color w:val="000000" w:themeColor="text1"/>
          <w:spacing w:val="4"/>
          <w:kern w:val="0"/>
          <w:sz w:val="21"/>
          <w:szCs w:val="21"/>
          <w:lang w:val="en-US" w:eastAsia="zh-CN"/>
          <w14:textFill>
            <w14:solidFill>
              <w14:schemeClr w14:val="tx1"/>
            </w14:solidFill>
          </w14:textFill>
        </w:rPr>
        <w:t>A.</w:t>
      </w:r>
      <w:r>
        <w:rPr>
          <w:rFonts w:hint="eastAsia" w:ascii="黑体" w:hAnsi="黑体" w:eastAsia="黑体" w:cs="黑体"/>
          <w:color w:val="000000" w:themeColor="text1"/>
          <w:spacing w:val="4"/>
          <w:kern w:val="0"/>
          <w:sz w:val="21"/>
          <w:szCs w:val="21"/>
          <w14:textFill>
            <w14:solidFill>
              <w14:schemeClr w14:val="tx1"/>
            </w14:solidFill>
          </w14:textFill>
        </w:rPr>
        <w:t>1 风帽安装允许偏差(mm)</w:t>
      </w:r>
    </w:p>
    <w:tbl>
      <w:tblPr>
        <w:tblStyle w:val="44"/>
        <w:tblW w:w="5910" w:type="dxa"/>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0" w:type="dxa"/>
          <w:bottom w:w="0" w:type="dxa"/>
          <w:right w:w="0" w:type="dxa"/>
        </w:tblCellMar>
      </w:tblPr>
      <w:tblGrid>
        <w:gridCol w:w="2960"/>
        <w:gridCol w:w="2950"/>
      </w:tblGrid>
      <w:tr w14:paraId="52F7E53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2960" w:type="dxa"/>
            <w:tcBorders>
              <w:top w:val="single" w:color="auto" w:sz="12" w:space="0"/>
              <w:left w:val="single" w:color="auto" w:sz="12" w:space="0"/>
              <w:bottom w:val="single" w:color="auto" w:sz="8" w:space="0"/>
              <w:right w:val="single" w:color="auto" w:sz="8" w:space="0"/>
            </w:tcBorders>
            <w:vAlign w:val="center"/>
          </w:tcPr>
          <w:p w14:paraId="0838185F">
            <w:pPr>
              <w:jc w:val="center"/>
              <w:rPr>
                <w:rFonts w:hint="eastAsia" w:ascii="宋体" w:hAnsi="宋体" w:eastAsia="宋体" w:cs="宋体"/>
                <w:sz w:val="18"/>
                <w:szCs w:val="18"/>
              </w:rPr>
            </w:pPr>
            <w:r>
              <w:rPr>
                <w:rFonts w:hint="eastAsia" w:ascii="宋体" w:hAnsi="宋体" w:eastAsia="宋体" w:cs="宋体"/>
                <w:sz w:val="18"/>
                <w:szCs w:val="18"/>
              </w:rPr>
              <w:t>检查项目</w:t>
            </w:r>
          </w:p>
        </w:tc>
        <w:tc>
          <w:tcPr>
            <w:tcW w:w="2950" w:type="dxa"/>
            <w:tcBorders>
              <w:top w:val="single" w:color="auto" w:sz="12" w:space="0"/>
              <w:left w:val="single" w:color="auto" w:sz="8" w:space="0"/>
              <w:bottom w:val="single" w:color="auto" w:sz="8" w:space="0"/>
              <w:right w:val="single" w:color="auto" w:sz="12" w:space="0"/>
            </w:tcBorders>
            <w:vAlign w:val="center"/>
          </w:tcPr>
          <w:p w14:paraId="1274AC41">
            <w:pPr>
              <w:jc w:val="center"/>
              <w:rPr>
                <w:rFonts w:hint="eastAsia" w:ascii="宋体" w:hAnsi="宋体" w:eastAsia="宋体" w:cs="宋体"/>
                <w:sz w:val="18"/>
                <w:szCs w:val="18"/>
              </w:rPr>
            </w:pPr>
            <w:r>
              <w:rPr>
                <w:rFonts w:hint="eastAsia" w:ascii="宋体" w:hAnsi="宋体" w:eastAsia="宋体" w:cs="宋体"/>
                <w:sz w:val="18"/>
                <w:szCs w:val="18"/>
              </w:rPr>
              <w:t>允许偏差</w:t>
            </w:r>
          </w:p>
        </w:tc>
      </w:tr>
      <w:tr w14:paraId="24E08A0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2960" w:type="dxa"/>
            <w:tcBorders>
              <w:top w:val="single" w:color="auto" w:sz="8" w:space="0"/>
              <w:left w:val="single" w:color="auto" w:sz="12" w:space="0"/>
              <w:bottom w:val="single" w:color="auto" w:sz="8" w:space="0"/>
              <w:right w:val="single" w:color="auto" w:sz="8" w:space="0"/>
            </w:tcBorders>
            <w:vAlign w:val="center"/>
          </w:tcPr>
          <w:p w14:paraId="5A593E52">
            <w:pPr>
              <w:jc w:val="center"/>
              <w:rPr>
                <w:rFonts w:hint="eastAsia" w:ascii="宋体" w:hAnsi="宋体" w:eastAsia="宋体" w:cs="宋体"/>
                <w:sz w:val="18"/>
                <w:szCs w:val="18"/>
              </w:rPr>
            </w:pPr>
            <w:r>
              <w:rPr>
                <w:rFonts w:hint="eastAsia" w:ascii="宋体" w:hAnsi="宋体" w:eastAsia="宋体" w:cs="宋体"/>
                <w:sz w:val="18"/>
                <w:szCs w:val="18"/>
              </w:rPr>
              <w:t>风帽顶部至固定面高度</w:t>
            </w:r>
          </w:p>
        </w:tc>
        <w:tc>
          <w:tcPr>
            <w:tcW w:w="2950" w:type="dxa"/>
            <w:tcBorders>
              <w:top w:val="single" w:color="auto" w:sz="8" w:space="0"/>
              <w:left w:val="single" w:color="auto" w:sz="8" w:space="0"/>
              <w:bottom w:val="single" w:color="auto" w:sz="8" w:space="0"/>
              <w:right w:val="single" w:color="auto" w:sz="12" w:space="0"/>
            </w:tcBorders>
            <w:vAlign w:val="center"/>
          </w:tcPr>
          <w:p w14:paraId="0409EF18">
            <w:pPr>
              <w:jc w:val="center"/>
              <w:rPr>
                <w:rFonts w:hint="eastAsia" w:ascii="宋体" w:hAnsi="宋体" w:eastAsia="宋体" w:cs="宋体"/>
                <w:sz w:val="18"/>
                <w:szCs w:val="18"/>
              </w:rPr>
            </w:pPr>
            <w:r>
              <w:rPr>
                <w:rFonts w:hint="eastAsia" w:ascii="宋体" w:hAnsi="宋体" w:eastAsia="宋体" w:cs="宋体"/>
                <w:sz w:val="18"/>
                <w:szCs w:val="18"/>
              </w:rPr>
              <w:t>±1</w:t>
            </w:r>
          </w:p>
        </w:tc>
      </w:tr>
      <w:tr w14:paraId="3D34FD4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2960" w:type="dxa"/>
            <w:tcBorders>
              <w:top w:val="single" w:color="auto" w:sz="8" w:space="0"/>
              <w:left w:val="single" w:color="auto" w:sz="12" w:space="0"/>
              <w:bottom w:val="single" w:color="auto" w:sz="8" w:space="0"/>
              <w:right w:val="single" w:color="auto" w:sz="8" w:space="0"/>
            </w:tcBorders>
            <w:vAlign w:val="center"/>
          </w:tcPr>
          <w:p w14:paraId="1D4E0C11">
            <w:pPr>
              <w:jc w:val="center"/>
              <w:rPr>
                <w:rFonts w:hint="eastAsia" w:ascii="宋体" w:hAnsi="宋体" w:eastAsia="宋体" w:cs="宋体"/>
                <w:sz w:val="18"/>
                <w:szCs w:val="18"/>
              </w:rPr>
            </w:pPr>
            <w:r>
              <w:rPr>
                <w:rFonts w:hint="eastAsia" w:ascii="宋体" w:hAnsi="宋体" w:eastAsia="宋体" w:cs="宋体"/>
                <w:sz w:val="18"/>
                <w:szCs w:val="18"/>
              </w:rPr>
              <w:t>标高</w:t>
            </w:r>
          </w:p>
        </w:tc>
        <w:tc>
          <w:tcPr>
            <w:tcW w:w="2950" w:type="dxa"/>
            <w:tcBorders>
              <w:top w:val="single" w:color="auto" w:sz="8" w:space="0"/>
              <w:left w:val="single" w:color="auto" w:sz="8" w:space="0"/>
              <w:bottom w:val="single" w:color="auto" w:sz="8" w:space="0"/>
              <w:right w:val="single" w:color="auto" w:sz="12" w:space="0"/>
            </w:tcBorders>
            <w:vAlign w:val="center"/>
          </w:tcPr>
          <w:p w14:paraId="7D0DDCB9">
            <w:pPr>
              <w:jc w:val="center"/>
              <w:rPr>
                <w:rFonts w:hint="eastAsia" w:ascii="宋体" w:hAnsi="宋体" w:eastAsia="宋体" w:cs="宋体"/>
                <w:sz w:val="18"/>
                <w:szCs w:val="18"/>
              </w:rPr>
            </w:pPr>
            <w:r>
              <w:rPr>
                <w:rFonts w:hint="eastAsia" w:ascii="宋体" w:hAnsi="宋体" w:eastAsia="宋体" w:cs="宋体"/>
                <w:sz w:val="18"/>
                <w:szCs w:val="18"/>
              </w:rPr>
              <w:t>±1</w:t>
            </w:r>
          </w:p>
        </w:tc>
      </w:tr>
      <w:tr w14:paraId="2DCB71F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2960" w:type="dxa"/>
            <w:tcBorders>
              <w:top w:val="single" w:color="auto" w:sz="8" w:space="0"/>
              <w:left w:val="single" w:color="auto" w:sz="12" w:space="0"/>
              <w:bottom w:val="single" w:color="auto" w:sz="8" w:space="0"/>
              <w:right w:val="single" w:color="auto" w:sz="8" w:space="0"/>
            </w:tcBorders>
            <w:vAlign w:val="center"/>
          </w:tcPr>
          <w:p w14:paraId="0734E00C">
            <w:pPr>
              <w:jc w:val="center"/>
              <w:rPr>
                <w:rFonts w:hint="eastAsia" w:ascii="宋体" w:hAnsi="宋体" w:eastAsia="宋体" w:cs="宋体"/>
                <w:sz w:val="18"/>
                <w:szCs w:val="18"/>
              </w:rPr>
            </w:pPr>
            <w:r>
              <w:rPr>
                <w:rFonts w:hint="eastAsia" w:ascii="宋体" w:hAnsi="宋体" w:eastAsia="宋体" w:cs="宋体"/>
                <w:sz w:val="18"/>
                <w:szCs w:val="18"/>
              </w:rPr>
              <w:t>重直度</w:t>
            </w:r>
          </w:p>
        </w:tc>
        <w:tc>
          <w:tcPr>
            <w:tcW w:w="2950" w:type="dxa"/>
            <w:tcBorders>
              <w:top w:val="single" w:color="auto" w:sz="8" w:space="0"/>
              <w:left w:val="single" w:color="auto" w:sz="8" w:space="0"/>
              <w:bottom w:val="single" w:color="auto" w:sz="8" w:space="0"/>
              <w:right w:val="single" w:color="auto" w:sz="12" w:space="0"/>
            </w:tcBorders>
            <w:vAlign w:val="center"/>
          </w:tcPr>
          <w:p w14:paraId="5DD5A1DB">
            <w:pPr>
              <w:jc w:val="center"/>
              <w:rPr>
                <w:rFonts w:hint="eastAsia" w:ascii="宋体" w:hAnsi="宋体" w:eastAsia="宋体" w:cs="宋体"/>
                <w:sz w:val="18"/>
                <w:szCs w:val="18"/>
              </w:rPr>
            </w:pPr>
            <w:r>
              <w:rPr>
                <w:rFonts w:hint="eastAsia" w:ascii="宋体" w:hAnsi="宋体" w:eastAsia="宋体" w:cs="宋体"/>
                <w:sz w:val="18"/>
                <w:szCs w:val="18"/>
              </w:rPr>
              <w:t>≤1</w:t>
            </w:r>
          </w:p>
        </w:tc>
      </w:tr>
      <w:tr w14:paraId="32C6CFB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2960" w:type="dxa"/>
            <w:tcBorders>
              <w:top w:val="single" w:color="auto" w:sz="8" w:space="0"/>
              <w:left w:val="single" w:color="auto" w:sz="12" w:space="0"/>
              <w:bottom w:val="single" w:color="auto" w:sz="12" w:space="0"/>
              <w:right w:val="single" w:color="auto" w:sz="8" w:space="0"/>
            </w:tcBorders>
            <w:vAlign w:val="center"/>
          </w:tcPr>
          <w:p w14:paraId="110F74B3">
            <w:pPr>
              <w:jc w:val="center"/>
              <w:rPr>
                <w:rFonts w:hint="eastAsia" w:ascii="宋体" w:hAnsi="宋体" w:eastAsia="宋体" w:cs="宋体"/>
                <w:sz w:val="18"/>
                <w:szCs w:val="18"/>
              </w:rPr>
            </w:pPr>
            <w:r>
              <w:rPr>
                <w:rFonts w:hint="eastAsia" w:ascii="宋体" w:hAnsi="宋体" w:eastAsia="宋体" w:cs="宋体"/>
                <w:sz w:val="18"/>
                <w:szCs w:val="18"/>
              </w:rPr>
              <w:t>间距</w:t>
            </w:r>
          </w:p>
        </w:tc>
        <w:tc>
          <w:tcPr>
            <w:tcW w:w="2950" w:type="dxa"/>
            <w:tcBorders>
              <w:top w:val="single" w:color="auto" w:sz="8" w:space="0"/>
              <w:left w:val="single" w:color="auto" w:sz="8" w:space="0"/>
              <w:bottom w:val="single" w:color="auto" w:sz="12" w:space="0"/>
              <w:right w:val="single" w:color="auto" w:sz="12" w:space="0"/>
            </w:tcBorders>
            <w:vAlign w:val="center"/>
          </w:tcPr>
          <w:p w14:paraId="462A62AC">
            <w:pPr>
              <w:jc w:val="center"/>
              <w:rPr>
                <w:rFonts w:hint="eastAsia" w:ascii="宋体" w:hAnsi="宋体" w:eastAsia="宋体" w:cs="宋体"/>
                <w:sz w:val="18"/>
                <w:szCs w:val="18"/>
              </w:rPr>
            </w:pPr>
            <w:r>
              <w:rPr>
                <w:rFonts w:hint="eastAsia" w:ascii="宋体" w:hAnsi="宋体" w:eastAsia="宋体" w:cs="宋体"/>
                <w:sz w:val="18"/>
                <w:szCs w:val="18"/>
              </w:rPr>
              <w:t>±3</w:t>
            </w:r>
          </w:p>
        </w:tc>
      </w:tr>
    </w:tbl>
    <w:p w14:paraId="4F7B9409">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0" w:firstLineChars="0"/>
        <w:jc w:val="left"/>
        <w:textAlignment w:val="baseline"/>
        <w:outlineLvl w:val="9"/>
        <w:rPr>
          <w:rFonts w:hint="eastAsia" w:ascii="黑体" w:hAnsi="黑体" w:eastAsia="黑体" w:cs="黑体"/>
          <w:b w:val="0"/>
          <w:bCs w:val="0"/>
          <w:color w:val="000000" w:themeColor="text1"/>
          <w:spacing w:val="-9"/>
          <w:kern w:val="0"/>
          <w:sz w:val="21"/>
          <w:szCs w:val="21"/>
          <w:lang w:val="en-US" w:eastAsia="zh-CN"/>
          <w14:textFill>
            <w14:solidFill>
              <w14:schemeClr w14:val="tx1"/>
            </w14:solidFill>
          </w14:textFill>
        </w:rPr>
      </w:pPr>
      <w:r>
        <w:rPr>
          <w:rFonts w:hint="eastAsia" w:ascii="黑体" w:hAnsi="黑体" w:eastAsia="黑体" w:cs="黑体"/>
          <w:b w:val="0"/>
          <w:bCs w:val="0"/>
          <w:color w:val="000000" w:themeColor="text1"/>
          <w:spacing w:val="-9"/>
          <w:kern w:val="0"/>
          <w:sz w:val="21"/>
          <w:szCs w:val="21"/>
          <w:lang w:val="en-US" w:eastAsia="zh-CN"/>
          <w14:textFill>
            <w14:solidFill>
              <w14:schemeClr w14:val="tx1"/>
            </w14:solidFill>
          </w14:textFill>
        </w:rPr>
        <w:t>A.2 外置床设备安装应符合下列规定：</w:t>
      </w:r>
    </w:p>
    <w:p w14:paraId="31EEDFE5">
      <w:pPr>
        <w:pageBreakBefore w:val="0"/>
        <w:tabs>
          <w:tab w:val="left" w:pos="840"/>
          <w:tab w:val="left" w:pos="6930"/>
        </w:tabs>
        <w:wordWrap/>
        <w:overflowPunct/>
        <w:topLinePunct w:val="0"/>
        <w:bidi w:val="0"/>
        <w:spacing w:line="360" w:lineRule="auto"/>
        <w:ind w:left="0" w:leftChars="0" w:right="0" w:rightChars="0" w:firstLine="0" w:firstLineChars="0"/>
        <w:jc w:val="left"/>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spacing w:val="-2"/>
          <w:kern w:val="0"/>
          <w:sz w:val="21"/>
          <w:szCs w:val="21"/>
          <w:lang w:val="en-US" w:eastAsia="zh-CN"/>
          <w14:textFill>
            <w14:solidFill>
              <w14:schemeClr w14:val="tx1"/>
            </w14:solidFill>
          </w14:textFill>
        </w:rPr>
        <w:t xml:space="preserve">A.2.1  </w:t>
      </w:r>
      <w:r>
        <w:rPr>
          <w:rFonts w:hint="eastAsia" w:ascii="宋体" w:hAnsi="宋体" w:eastAsia="宋体" w:cs="宋体"/>
          <w:color w:val="000000" w:themeColor="text1"/>
          <w:spacing w:val="-4"/>
          <w:kern w:val="0"/>
          <w:sz w:val="21"/>
          <w:szCs w:val="21"/>
          <w14:textFill>
            <w14:solidFill>
              <w14:schemeClr w14:val="tx1"/>
            </w14:solidFill>
          </w14:textFill>
        </w:rPr>
        <w:t>外置床设备安装前进行清点、检查，设备的焊缝不应有漏</w:t>
      </w:r>
      <w:r>
        <w:rPr>
          <w:rFonts w:hint="eastAsia" w:ascii="宋体" w:hAnsi="宋体" w:eastAsia="宋体" w:cs="宋体"/>
          <w:color w:val="000000" w:themeColor="text1"/>
          <w:spacing w:val="-3"/>
          <w:kern w:val="0"/>
          <w:sz w:val="21"/>
          <w:szCs w:val="21"/>
          <w14:textFill>
            <w14:solidFill>
              <w14:schemeClr w14:val="tx1"/>
            </w14:solidFill>
          </w14:textFill>
        </w:rPr>
        <w:t>焊、气孔、裂纹和砂眼等缺陷，外置床设备检查应符合</w:t>
      </w:r>
      <w:r>
        <w:rPr>
          <w:rFonts w:hint="eastAsia" w:ascii="宋体" w:hAnsi="宋体" w:eastAsia="宋体" w:cs="宋体"/>
          <w:color w:val="000000" w:themeColor="text1"/>
          <w:spacing w:val="-4"/>
          <w:kern w:val="0"/>
          <w:sz w:val="21"/>
          <w:szCs w:val="21"/>
          <w14:textFill>
            <w14:solidFill>
              <w14:schemeClr w14:val="tx1"/>
            </w14:solidFill>
          </w14:textFill>
        </w:rPr>
        <w:t>表</w:t>
      </w:r>
      <w:r>
        <w:rPr>
          <w:rFonts w:hint="eastAsia" w:ascii="宋体" w:hAnsi="宋体" w:eastAsia="宋体" w:cs="宋体"/>
          <w:color w:val="000000" w:themeColor="text1"/>
          <w:spacing w:val="-4"/>
          <w:kern w:val="0"/>
          <w:sz w:val="21"/>
          <w:szCs w:val="21"/>
          <w:lang w:val="en-US" w:eastAsia="zh-CN"/>
          <w14:textFill>
            <w14:solidFill>
              <w14:schemeClr w14:val="tx1"/>
            </w14:solidFill>
          </w14:textFill>
        </w:rPr>
        <w:t>A-</w:t>
      </w:r>
      <w:r>
        <w:rPr>
          <w:rFonts w:hint="eastAsia" w:ascii="宋体" w:hAnsi="宋体" w:eastAsia="宋体" w:cs="宋体"/>
          <w:color w:val="000000" w:themeColor="text1"/>
          <w:spacing w:val="-4"/>
          <w:kern w:val="0"/>
          <w:sz w:val="21"/>
          <w:szCs w:val="21"/>
          <w14:textFill>
            <w14:solidFill>
              <w14:schemeClr w14:val="tx1"/>
            </w14:solidFill>
          </w14:textFill>
        </w:rPr>
        <w:t>2的</w:t>
      </w:r>
      <w:r>
        <w:rPr>
          <w:rFonts w:hint="eastAsia" w:ascii="宋体" w:hAnsi="宋体" w:eastAsia="宋体" w:cs="宋体"/>
          <w:color w:val="000000" w:themeColor="text1"/>
          <w:spacing w:val="-3"/>
          <w:kern w:val="0"/>
          <w:sz w:val="21"/>
          <w:szCs w:val="21"/>
          <w14:textFill>
            <w14:solidFill>
              <w14:schemeClr w14:val="tx1"/>
            </w14:solidFill>
          </w14:textFill>
        </w:rPr>
        <w:t>规定。</w:t>
      </w:r>
    </w:p>
    <w:p w14:paraId="78D4709E">
      <w:pPr>
        <w:pageBreakBefore w:val="0"/>
        <w:tabs>
          <w:tab w:val="left" w:pos="840"/>
          <w:tab w:val="left" w:pos="6930"/>
        </w:tabs>
        <w:wordWrap/>
        <w:overflowPunct/>
        <w:topLinePunct w:val="0"/>
        <w:bidi w:val="0"/>
        <w:spacing w:line="360" w:lineRule="auto"/>
        <w:ind w:left="0" w:leftChars="0" w:right="0" w:rightChars="0" w:firstLine="0" w:firstLineChars="0"/>
        <w:jc w:val="left"/>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spacing w:val="-2"/>
          <w:kern w:val="0"/>
          <w:sz w:val="21"/>
          <w:szCs w:val="21"/>
          <w:lang w:val="en-US" w:eastAsia="zh-CN"/>
          <w14:textFill>
            <w14:solidFill>
              <w14:schemeClr w14:val="tx1"/>
            </w14:solidFill>
          </w14:textFill>
        </w:rPr>
        <w:t>A.2.2</w:t>
      </w:r>
      <w:r>
        <w:rPr>
          <w:rFonts w:hint="eastAsia" w:ascii="宋体" w:hAnsi="宋体" w:eastAsia="宋体" w:cs="宋体"/>
          <w:color w:val="000000" w:themeColor="text1"/>
          <w:spacing w:val="-3"/>
          <w:kern w:val="0"/>
          <w:sz w:val="21"/>
          <w:szCs w:val="21"/>
          <w14:textFill>
            <w14:solidFill>
              <w14:schemeClr w14:val="tx1"/>
            </w14:solidFill>
          </w14:textFill>
        </w:rPr>
        <w:t xml:space="preserve">  外置床设备安装焊接符合厂家技术文件要求。</w:t>
      </w:r>
    </w:p>
    <w:p w14:paraId="4EC1D05D">
      <w:pPr>
        <w:pageBreakBefore w:val="0"/>
        <w:tabs>
          <w:tab w:val="left" w:pos="840"/>
          <w:tab w:val="left" w:pos="6930"/>
        </w:tabs>
        <w:wordWrap/>
        <w:overflowPunct/>
        <w:topLinePunct w:val="0"/>
        <w:bidi w:val="0"/>
        <w:spacing w:line="360" w:lineRule="auto"/>
        <w:ind w:left="0" w:leftChars="0" w:right="0" w:rightChars="0" w:firstLine="0" w:firstLineChars="0"/>
        <w:jc w:val="left"/>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spacing w:val="-2"/>
          <w:kern w:val="0"/>
          <w:sz w:val="21"/>
          <w:szCs w:val="21"/>
          <w:lang w:val="en-US" w:eastAsia="zh-CN"/>
          <w14:textFill>
            <w14:solidFill>
              <w14:schemeClr w14:val="tx1"/>
            </w14:solidFill>
          </w14:textFill>
        </w:rPr>
        <w:t>A.2.3</w:t>
      </w:r>
      <w:r>
        <w:rPr>
          <w:rFonts w:hint="eastAsia" w:ascii="宋体" w:hAnsi="宋体" w:eastAsia="宋体" w:cs="宋体"/>
          <w:color w:val="000000" w:themeColor="text1"/>
          <w:spacing w:val="-3"/>
          <w:kern w:val="0"/>
          <w:sz w:val="21"/>
          <w:szCs w:val="21"/>
          <w14:textFill>
            <w14:solidFill>
              <w14:schemeClr w14:val="tx1"/>
            </w14:solidFill>
          </w14:textFill>
        </w:rPr>
        <w:t xml:space="preserve">  外置床设备安装结束后，应将内外杂物清除</w:t>
      </w:r>
      <w:r>
        <w:rPr>
          <w:rFonts w:hint="eastAsia" w:ascii="宋体" w:hAnsi="宋体" w:eastAsia="宋体" w:cs="宋体"/>
          <w:color w:val="000000" w:themeColor="text1"/>
          <w:spacing w:val="-4"/>
          <w:kern w:val="0"/>
          <w:sz w:val="21"/>
          <w:szCs w:val="21"/>
          <w14:textFill>
            <w14:solidFill>
              <w14:schemeClr w14:val="tx1"/>
            </w14:solidFill>
          </w14:textFill>
        </w:rPr>
        <w:t>干净，临时固</w:t>
      </w:r>
      <w:r>
        <w:rPr>
          <w:rFonts w:hint="eastAsia" w:ascii="宋体" w:hAnsi="宋体" w:eastAsia="宋体" w:cs="宋体"/>
          <w:color w:val="000000" w:themeColor="text1"/>
          <w:spacing w:val="-2"/>
          <w:kern w:val="0"/>
          <w:sz w:val="21"/>
          <w:szCs w:val="21"/>
          <w14:textFill>
            <w14:solidFill>
              <w14:schemeClr w14:val="tx1"/>
            </w14:solidFill>
          </w14:textFill>
        </w:rPr>
        <w:t>定的物件全部拆除，参加锅炉整体风压试验，检查其严密性。</w:t>
      </w:r>
    </w:p>
    <w:p w14:paraId="25AD3651">
      <w:pPr>
        <w:pageBreakBefore w:val="0"/>
        <w:tabs>
          <w:tab w:val="left" w:pos="840"/>
          <w:tab w:val="left" w:pos="6930"/>
        </w:tabs>
        <w:wordWrap/>
        <w:overflowPunct/>
        <w:topLinePunct w:val="0"/>
        <w:bidi w:val="0"/>
        <w:spacing w:line="360" w:lineRule="auto"/>
        <w:ind w:right="0" w:rightChars="0"/>
        <w:jc w:val="center"/>
        <w:outlineLvl w:val="9"/>
        <w:rPr>
          <w:rFonts w:hint="eastAsia" w:ascii="黑体" w:hAnsi="黑体" w:eastAsia="黑体" w:cs="黑体"/>
          <w:color w:val="000000" w:themeColor="text1"/>
          <w:spacing w:val="4"/>
          <w:kern w:val="0"/>
          <w:sz w:val="21"/>
          <w:szCs w:val="21"/>
          <w14:textFill>
            <w14:solidFill>
              <w14:schemeClr w14:val="tx1"/>
            </w14:solidFill>
          </w14:textFill>
        </w:rPr>
      </w:pPr>
      <w:bookmarkStart w:id="39" w:name="bookmark126"/>
      <w:bookmarkEnd w:id="39"/>
      <w:bookmarkStart w:id="40" w:name="bookmark40"/>
      <w:bookmarkEnd w:id="40"/>
      <w:bookmarkStart w:id="41" w:name="bookmark125"/>
      <w:bookmarkEnd w:id="41"/>
      <w:bookmarkStart w:id="42" w:name="bookmark39"/>
      <w:bookmarkEnd w:id="42"/>
      <w:bookmarkStart w:id="43" w:name="bookmark38"/>
      <w:bookmarkEnd w:id="43"/>
    </w:p>
    <w:p w14:paraId="6922CD5F">
      <w:pPr>
        <w:pageBreakBefore w:val="0"/>
        <w:tabs>
          <w:tab w:val="left" w:pos="840"/>
          <w:tab w:val="left" w:pos="6930"/>
        </w:tabs>
        <w:wordWrap/>
        <w:overflowPunct/>
        <w:topLinePunct w:val="0"/>
        <w:bidi w:val="0"/>
        <w:spacing w:line="360" w:lineRule="auto"/>
        <w:ind w:right="0" w:rightChars="0"/>
        <w:jc w:val="center"/>
        <w:outlineLvl w:val="9"/>
        <w:rPr>
          <w:color w:val="000000" w:themeColor="text1"/>
          <w:kern w:val="0"/>
          <w:sz w:val="21"/>
          <w:szCs w:val="21"/>
          <w14:textFill>
            <w14:solidFill>
              <w14:schemeClr w14:val="tx1"/>
            </w14:solidFill>
          </w14:textFill>
        </w:rPr>
      </w:pPr>
      <w:r>
        <w:rPr>
          <w:rFonts w:hint="eastAsia" w:ascii="黑体" w:hAnsi="黑体" w:eastAsia="黑体" w:cs="黑体"/>
          <w:color w:val="000000" w:themeColor="text1"/>
          <w:spacing w:val="4"/>
          <w:kern w:val="0"/>
          <w:sz w:val="21"/>
          <w:szCs w:val="21"/>
          <w14:textFill>
            <w14:solidFill>
              <w14:schemeClr w14:val="tx1"/>
            </w14:solidFill>
          </w14:textFill>
        </w:rPr>
        <w:t>表</w:t>
      </w:r>
      <w:r>
        <w:rPr>
          <w:rFonts w:hint="eastAsia" w:ascii="黑体" w:hAnsi="黑体" w:eastAsia="黑体" w:cs="黑体"/>
          <w:color w:val="000000" w:themeColor="text1"/>
          <w:spacing w:val="4"/>
          <w:kern w:val="0"/>
          <w:sz w:val="21"/>
          <w:szCs w:val="21"/>
          <w:lang w:val="en-US" w:eastAsia="zh-CN"/>
          <w14:textFill>
            <w14:solidFill>
              <w14:schemeClr w14:val="tx1"/>
            </w14:solidFill>
          </w14:textFill>
        </w:rPr>
        <w:t>A-2</w:t>
      </w:r>
      <w:r>
        <w:rPr>
          <w:rFonts w:hint="eastAsia" w:ascii="黑体" w:hAnsi="黑体" w:eastAsia="黑体" w:cs="黑体"/>
          <w:color w:val="000000" w:themeColor="text1"/>
          <w:spacing w:val="4"/>
          <w:kern w:val="0"/>
          <w:sz w:val="21"/>
          <w:szCs w:val="21"/>
          <w14:textFill>
            <w14:solidFill>
              <w14:schemeClr w14:val="tx1"/>
            </w14:solidFill>
          </w14:textFill>
        </w:rPr>
        <w:t xml:space="preserve"> 风帽安装允许偏差(mm)</w:t>
      </w:r>
    </w:p>
    <w:tbl>
      <w:tblPr>
        <w:tblStyle w:val="44"/>
        <w:tblW w:w="5920" w:type="dxa"/>
        <w:jc w:val="center"/>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Layout w:type="fixed"/>
        <w:tblCellMar>
          <w:top w:w="0" w:type="dxa"/>
          <w:left w:w="0" w:type="dxa"/>
          <w:bottom w:w="0" w:type="dxa"/>
          <w:right w:w="0" w:type="dxa"/>
        </w:tblCellMar>
      </w:tblPr>
      <w:tblGrid>
        <w:gridCol w:w="2960"/>
        <w:gridCol w:w="2960"/>
      </w:tblGrid>
      <w:tr w14:paraId="4A85AED0">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960" w:type="dxa"/>
            <w:tcBorders>
              <w:top w:val="single" w:color="000000" w:sz="12" w:space="0"/>
              <w:left w:val="single" w:color="000000" w:sz="12" w:space="0"/>
              <w:bottom w:val="single" w:color="000000" w:sz="8" w:space="0"/>
              <w:right w:val="single" w:color="000000" w:sz="8" w:space="0"/>
            </w:tcBorders>
            <w:vAlign w:val="center"/>
          </w:tcPr>
          <w:p w14:paraId="697587BC">
            <w:pPr>
              <w:jc w:val="center"/>
              <w:rPr>
                <w:rFonts w:hint="eastAsia" w:ascii="宋体" w:hAnsi="宋体" w:eastAsia="宋体" w:cs="宋体"/>
                <w:sz w:val="18"/>
                <w:szCs w:val="18"/>
              </w:rPr>
            </w:pPr>
            <w:r>
              <w:rPr>
                <w:rFonts w:hint="eastAsia" w:ascii="宋体" w:hAnsi="宋体" w:eastAsia="宋体" w:cs="宋体"/>
                <w:sz w:val="18"/>
                <w:szCs w:val="18"/>
              </w:rPr>
              <w:t>检查项目</w:t>
            </w:r>
          </w:p>
        </w:tc>
        <w:tc>
          <w:tcPr>
            <w:tcW w:w="2960" w:type="dxa"/>
            <w:tcBorders>
              <w:top w:val="single" w:color="000000" w:sz="12" w:space="0"/>
              <w:left w:val="single" w:color="000000" w:sz="8" w:space="0"/>
              <w:bottom w:val="single" w:color="000000" w:sz="8" w:space="0"/>
              <w:right w:val="single" w:color="000000" w:sz="12" w:space="0"/>
            </w:tcBorders>
            <w:vAlign w:val="center"/>
          </w:tcPr>
          <w:p w14:paraId="0BBE0E7C">
            <w:pPr>
              <w:jc w:val="center"/>
              <w:rPr>
                <w:rFonts w:hint="eastAsia" w:ascii="宋体" w:hAnsi="宋体" w:eastAsia="宋体" w:cs="宋体"/>
                <w:sz w:val="18"/>
                <w:szCs w:val="18"/>
              </w:rPr>
            </w:pPr>
            <w:r>
              <w:rPr>
                <w:rFonts w:hint="eastAsia" w:ascii="宋体" w:hAnsi="宋体" w:eastAsia="宋体" w:cs="宋体"/>
                <w:sz w:val="18"/>
                <w:szCs w:val="18"/>
              </w:rPr>
              <w:t>允许偏差</w:t>
            </w:r>
          </w:p>
        </w:tc>
      </w:tr>
      <w:tr w14:paraId="145BCB0B">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960" w:type="dxa"/>
            <w:tcBorders>
              <w:top w:val="single" w:color="000000" w:sz="8" w:space="0"/>
              <w:left w:val="single" w:color="000000" w:sz="12" w:space="0"/>
              <w:bottom w:val="single" w:color="000000" w:sz="12" w:space="0"/>
              <w:right w:val="single" w:color="000000" w:sz="8" w:space="0"/>
            </w:tcBorders>
            <w:vAlign w:val="center"/>
          </w:tcPr>
          <w:p w14:paraId="00D791E2">
            <w:pPr>
              <w:jc w:val="center"/>
              <w:rPr>
                <w:rFonts w:hint="eastAsia" w:ascii="宋体" w:hAnsi="宋体" w:eastAsia="宋体" w:cs="宋体"/>
                <w:sz w:val="18"/>
                <w:szCs w:val="18"/>
                <w:lang w:val="en-US" w:eastAsia="en-US"/>
              </w:rPr>
            </w:pPr>
            <w:r>
              <w:rPr>
                <w:rFonts w:hint="eastAsia" w:ascii="宋体" w:hAnsi="宋体" w:eastAsia="宋体" w:cs="宋体"/>
                <w:sz w:val="18"/>
                <w:szCs w:val="18"/>
                <w:lang w:val="en-US" w:eastAsia="en-US"/>
              </w:rPr>
              <w:t>表面平整度</w:t>
            </w:r>
          </w:p>
        </w:tc>
        <w:tc>
          <w:tcPr>
            <w:tcW w:w="2960" w:type="dxa"/>
            <w:tcBorders>
              <w:top w:val="single" w:color="000000" w:sz="8" w:space="0"/>
              <w:left w:val="single" w:color="000000" w:sz="8" w:space="0"/>
              <w:bottom w:val="single" w:color="000000" w:sz="12" w:space="0"/>
              <w:right w:val="single" w:color="000000" w:sz="12" w:space="0"/>
            </w:tcBorders>
            <w:vAlign w:val="center"/>
          </w:tcPr>
          <w:p w14:paraId="3B2D9BDC">
            <w:pPr>
              <w:jc w:val="center"/>
              <w:rPr>
                <w:rFonts w:hint="eastAsia" w:ascii="宋体" w:hAnsi="宋体" w:eastAsia="宋体" w:cs="宋体"/>
                <w:sz w:val="18"/>
                <w:szCs w:val="18"/>
              </w:rPr>
            </w:pPr>
            <w:r>
              <w:rPr>
                <w:rFonts w:hint="eastAsia" w:ascii="宋体" w:hAnsi="宋体" w:eastAsia="宋体" w:cs="宋体"/>
                <w:sz w:val="18"/>
                <w:szCs w:val="18"/>
              </w:rPr>
              <w:t>≤3</w:t>
            </w:r>
          </w:p>
        </w:tc>
      </w:tr>
    </w:tbl>
    <w:p w14:paraId="0DC9DA74">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黑体" w:hAnsi="黑体" w:eastAsia="黑体" w:cs="黑体"/>
          <w:color w:val="000000" w:themeColor="text1"/>
          <w:spacing w:val="4"/>
          <w:kern w:val="0"/>
          <w:sz w:val="21"/>
          <w:szCs w:val="21"/>
          <w:lang w:val="en-US" w:eastAsia="zh-CN"/>
          <w14:textFill>
            <w14:solidFill>
              <w14:schemeClr w14:val="tx1"/>
            </w14:solidFill>
          </w14:textFill>
        </w:rPr>
      </w:pPr>
    </w:p>
    <w:p w14:paraId="002A247B">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黑体" w:hAnsi="黑体" w:eastAsia="黑体" w:cs="黑体"/>
          <w:color w:val="000000" w:themeColor="text1"/>
          <w:spacing w:val="4"/>
          <w:kern w:val="0"/>
          <w:sz w:val="21"/>
          <w:szCs w:val="21"/>
          <w:lang w:val="en-US" w:eastAsia="zh-CN"/>
          <w14:textFill>
            <w14:solidFill>
              <w14:schemeClr w14:val="tx1"/>
            </w14:solidFill>
          </w14:textFill>
        </w:rPr>
      </w:pPr>
    </w:p>
    <w:p w14:paraId="0BE07D1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eastAsia="宋体"/>
          <w:lang w:val="en-US" w:eastAsia="zh-CN"/>
        </w:rPr>
      </w:pPr>
      <w:r>
        <w:rPr>
          <w:rFonts w:hint="eastAsia" w:ascii="黑体" w:hAnsi="黑体" w:eastAsia="黑体" w:cs="黑体"/>
          <w:color w:val="000000" w:themeColor="text1"/>
          <w:spacing w:val="4"/>
          <w:kern w:val="0"/>
          <w:sz w:val="21"/>
          <w:szCs w:val="21"/>
          <w:lang w:val="en-US" w:eastAsia="zh-CN"/>
          <w14:textFill>
            <w14:solidFill>
              <w14:schemeClr w14:val="tx1"/>
            </w14:solidFill>
          </w14:textFill>
        </w:rPr>
        <w:t>续</w:t>
      </w:r>
      <w:r>
        <w:rPr>
          <w:rFonts w:hint="eastAsia" w:ascii="黑体" w:hAnsi="黑体" w:eastAsia="黑体" w:cs="黑体"/>
          <w:color w:val="000000" w:themeColor="text1"/>
          <w:spacing w:val="4"/>
          <w:kern w:val="0"/>
          <w:sz w:val="21"/>
          <w:szCs w:val="21"/>
          <w14:textFill>
            <w14:solidFill>
              <w14:schemeClr w14:val="tx1"/>
            </w14:solidFill>
          </w14:textFill>
        </w:rPr>
        <w:t>表</w:t>
      </w:r>
      <w:r>
        <w:rPr>
          <w:rFonts w:hint="eastAsia" w:ascii="黑体" w:hAnsi="黑体" w:eastAsia="黑体" w:cs="黑体"/>
          <w:color w:val="000000" w:themeColor="text1"/>
          <w:spacing w:val="4"/>
          <w:kern w:val="0"/>
          <w:sz w:val="21"/>
          <w:szCs w:val="21"/>
          <w:lang w:val="en-US" w:eastAsia="zh-CN"/>
          <w14:textFill>
            <w14:solidFill>
              <w14:schemeClr w14:val="tx1"/>
            </w14:solidFill>
          </w14:textFill>
        </w:rPr>
        <w:t>A-2</w:t>
      </w:r>
      <w:r>
        <w:rPr>
          <w:rFonts w:hint="eastAsia" w:ascii="黑体" w:hAnsi="黑体" w:eastAsia="黑体" w:cs="黑体"/>
          <w:color w:val="000000" w:themeColor="text1"/>
          <w:spacing w:val="4"/>
          <w:kern w:val="0"/>
          <w:sz w:val="21"/>
          <w:szCs w:val="21"/>
          <w14:textFill>
            <w14:solidFill>
              <w14:schemeClr w14:val="tx1"/>
            </w14:solidFill>
          </w14:textFill>
        </w:rPr>
        <w:t xml:space="preserve"> 风帽安装允许偏差(mm)</w:t>
      </w:r>
    </w:p>
    <w:tbl>
      <w:tblPr>
        <w:tblStyle w:val="44"/>
        <w:tblW w:w="5920" w:type="dxa"/>
        <w:jc w:val="center"/>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Layout w:type="fixed"/>
        <w:tblCellMar>
          <w:top w:w="0" w:type="dxa"/>
          <w:left w:w="0" w:type="dxa"/>
          <w:bottom w:w="0" w:type="dxa"/>
          <w:right w:w="0" w:type="dxa"/>
        </w:tblCellMar>
      </w:tblPr>
      <w:tblGrid>
        <w:gridCol w:w="2960"/>
        <w:gridCol w:w="2960"/>
      </w:tblGrid>
      <w:tr w14:paraId="0C4C6E63">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960" w:type="dxa"/>
            <w:tcBorders>
              <w:top w:val="single" w:color="000000" w:sz="12" w:space="0"/>
              <w:left w:val="single" w:color="000000" w:sz="12" w:space="0"/>
              <w:bottom w:val="single" w:color="000000" w:sz="8" w:space="0"/>
              <w:right w:val="single" w:color="000000" w:sz="8" w:space="0"/>
            </w:tcBorders>
            <w:shd w:val="clear" w:color="auto" w:fill="auto"/>
            <w:vAlign w:val="center"/>
          </w:tcPr>
          <w:p w14:paraId="6A594EF4">
            <w:pPr>
              <w:jc w:val="center"/>
              <w:rPr>
                <w:rFonts w:hint="eastAsia" w:ascii="宋体" w:hAnsi="宋体" w:eastAsia="宋体" w:cs="宋体"/>
                <w:snapToGrid w:val="0"/>
                <w:color w:val="000000"/>
                <w:kern w:val="0"/>
                <w:sz w:val="18"/>
                <w:szCs w:val="18"/>
                <w:lang w:val="en-US" w:eastAsia="en-US" w:bidi="ar-SA"/>
              </w:rPr>
            </w:pPr>
            <w:r>
              <w:rPr>
                <w:rFonts w:hint="eastAsia" w:ascii="宋体" w:hAnsi="宋体" w:eastAsia="宋体" w:cs="宋体"/>
                <w:sz w:val="18"/>
                <w:szCs w:val="18"/>
              </w:rPr>
              <w:t>检查项目</w:t>
            </w:r>
          </w:p>
        </w:tc>
        <w:tc>
          <w:tcPr>
            <w:tcW w:w="2960" w:type="dxa"/>
            <w:tcBorders>
              <w:top w:val="single" w:color="000000" w:sz="12" w:space="0"/>
              <w:left w:val="single" w:color="000000" w:sz="8" w:space="0"/>
              <w:bottom w:val="single" w:color="000000" w:sz="8" w:space="0"/>
              <w:right w:val="single" w:color="000000" w:sz="12" w:space="0"/>
            </w:tcBorders>
            <w:shd w:val="clear" w:color="auto" w:fill="auto"/>
            <w:vAlign w:val="center"/>
          </w:tcPr>
          <w:p w14:paraId="29B8AB42">
            <w:pPr>
              <w:jc w:val="center"/>
              <w:rPr>
                <w:rFonts w:hint="eastAsia" w:ascii="宋体" w:hAnsi="宋体" w:eastAsia="宋体" w:cs="宋体"/>
                <w:snapToGrid w:val="0"/>
                <w:color w:val="000000"/>
                <w:kern w:val="0"/>
                <w:sz w:val="18"/>
                <w:szCs w:val="18"/>
                <w:lang w:val="en-US" w:eastAsia="en-US" w:bidi="ar-SA"/>
              </w:rPr>
            </w:pPr>
            <w:r>
              <w:rPr>
                <w:rFonts w:hint="eastAsia" w:ascii="宋体" w:hAnsi="宋体" w:eastAsia="宋体" w:cs="宋体"/>
                <w:sz w:val="18"/>
                <w:szCs w:val="18"/>
              </w:rPr>
              <w:t>允许偏差</w:t>
            </w:r>
          </w:p>
        </w:tc>
      </w:tr>
      <w:tr w14:paraId="32402281">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960" w:type="dxa"/>
            <w:tcBorders>
              <w:top w:val="single" w:color="000000" w:sz="8" w:space="0"/>
              <w:left w:val="single" w:color="000000" w:sz="12" w:space="0"/>
              <w:bottom w:val="single" w:color="000000" w:sz="8" w:space="0"/>
              <w:right w:val="single" w:color="000000" w:sz="8" w:space="0"/>
            </w:tcBorders>
            <w:vAlign w:val="center"/>
          </w:tcPr>
          <w:p w14:paraId="29474869">
            <w:pPr>
              <w:jc w:val="center"/>
              <w:rPr>
                <w:rFonts w:hint="eastAsia" w:ascii="宋体" w:hAnsi="宋体" w:eastAsia="宋体" w:cs="宋体"/>
                <w:sz w:val="18"/>
                <w:szCs w:val="18"/>
                <w:lang w:val="en-US" w:eastAsia="en-US"/>
              </w:rPr>
            </w:pPr>
            <w:r>
              <w:rPr>
                <w:rFonts w:hint="eastAsia" w:ascii="宋体" w:hAnsi="宋体" w:eastAsia="宋体" w:cs="宋体"/>
                <w:sz w:val="18"/>
                <w:szCs w:val="18"/>
                <w:lang w:val="en-US" w:eastAsia="en-US"/>
              </w:rPr>
              <w:t>长度</w:t>
            </w:r>
          </w:p>
        </w:tc>
        <w:tc>
          <w:tcPr>
            <w:tcW w:w="2960" w:type="dxa"/>
            <w:tcBorders>
              <w:top w:val="single" w:color="000000" w:sz="8" w:space="0"/>
              <w:left w:val="single" w:color="000000" w:sz="8" w:space="0"/>
              <w:bottom w:val="single" w:color="000000" w:sz="8" w:space="0"/>
              <w:right w:val="single" w:color="000000" w:sz="12" w:space="0"/>
            </w:tcBorders>
            <w:vAlign w:val="center"/>
          </w:tcPr>
          <w:p w14:paraId="467B5E13">
            <w:pPr>
              <w:jc w:val="center"/>
              <w:rPr>
                <w:rFonts w:hint="eastAsia" w:ascii="宋体" w:hAnsi="宋体" w:eastAsia="宋体" w:cs="宋体"/>
                <w:sz w:val="18"/>
                <w:szCs w:val="18"/>
              </w:rPr>
            </w:pPr>
            <w:r>
              <w:rPr>
                <w:rFonts w:hint="eastAsia" w:ascii="宋体" w:hAnsi="宋体" w:eastAsia="宋体" w:cs="宋体"/>
                <w:sz w:val="18"/>
                <w:szCs w:val="18"/>
              </w:rPr>
              <w:t>≤10</w:t>
            </w:r>
          </w:p>
        </w:tc>
      </w:tr>
      <w:tr w14:paraId="232E3AE4">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960" w:type="dxa"/>
            <w:tcBorders>
              <w:top w:val="single" w:color="000000" w:sz="8" w:space="0"/>
              <w:left w:val="single" w:color="000000" w:sz="12" w:space="0"/>
              <w:bottom w:val="single" w:color="000000" w:sz="8" w:space="0"/>
              <w:right w:val="single" w:color="000000" w:sz="8" w:space="0"/>
            </w:tcBorders>
            <w:vAlign w:val="center"/>
          </w:tcPr>
          <w:p w14:paraId="5C363F6A">
            <w:pPr>
              <w:jc w:val="center"/>
              <w:rPr>
                <w:rFonts w:hint="eastAsia" w:ascii="宋体" w:hAnsi="宋体" w:eastAsia="宋体" w:cs="宋体"/>
                <w:sz w:val="18"/>
                <w:szCs w:val="18"/>
                <w:lang w:val="en-US" w:eastAsia="en-US"/>
              </w:rPr>
            </w:pPr>
            <w:r>
              <w:rPr>
                <w:rFonts w:hint="eastAsia" w:ascii="宋体" w:hAnsi="宋体" w:eastAsia="宋体" w:cs="宋体"/>
                <w:sz w:val="18"/>
                <w:szCs w:val="18"/>
                <w:lang w:val="en-US" w:eastAsia="en-US"/>
              </w:rPr>
              <w:t>对角线</w:t>
            </w:r>
          </w:p>
        </w:tc>
        <w:tc>
          <w:tcPr>
            <w:tcW w:w="2960" w:type="dxa"/>
            <w:tcBorders>
              <w:top w:val="single" w:color="000000" w:sz="8" w:space="0"/>
              <w:left w:val="single" w:color="000000" w:sz="8" w:space="0"/>
              <w:bottom w:val="single" w:color="000000" w:sz="8" w:space="0"/>
              <w:right w:val="single" w:color="000000" w:sz="12" w:space="0"/>
            </w:tcBorders>
            <w:vAlign w:val="center"/>
          </w:tcPr>
          <w:p w14:paraId="46F32E5A">
            <w:pPr>
              <w:jc w:val="center"/>
              <w:rPr>
                <w:rFonts w:hint="eastAsia" w:ascii="宋体" w:hAnsi="宋体" w:eastAsia="宋体" w:cs="宋体"/>
                <w:sz w:val="18"/>
                <w:szCs w:val="18"/>
              </w:rPr>
            </w:pPr>
            <w:r>
              <w:rPr>
                <w:rFonts w:hint="eastAsia" w:ascii="宋体" w:hAnsi="宋体" w:eastAsia="宋体" w:cs="宋体"/>
                <w:sz w:val="18"/>
                <w:szCs w:val="18"/>
              </w:rPr>
              <w:t>≤5</w:t>
            </w:r>
          </w:p>
        </w:tc>
      </w:tr>
      <w:tr w14:paraId="637C84C4">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960" w:type="dxa"/>
            <w:tcBorders>
              <w:top w:val="single" w:color="000000" w:sz="8" w:space="0"/>
              <w:left w:val="single" w:color="000000" w:sz="12" w:space="0"/>
              <w:bottom w:val="single" w:color="000000" w:sz="12" w:space="0"/>
              <w:right w:val="single" w:color="000000" w:sz="8" w:space="0"/>
            </w:tcBorders>
            <w:vAlign w:val="center"/>
          </w:tcPr>
          <w:p w14:paraId="1FD0D0EA">
            <w:pPr>
              <w:jc w:val="center"/>
              <w:rPr>
                <w:rFonts w:hint="eastAsia" w:ascii="宋体" w:hAnsi="宋体" w:eastAsia="宋体" w:cs="宋体"/>
                <w:sz w:val="18"/>
                <w:szCs w:val="18"/>
                <w:lang w:val="en-US" w:eastAsia="en-US"/>
              </w:rPr>
            </w:pPr>
            <w:r>
              <w:rPr>
                <w:rFonts w:hint="eastAsia" w:ascii="宋体" w:hAnsi="宋体" w:eastAsia="宋体" w:cs="宋体"/>
                <w:sz w:val="18"/>
                <w:szCs w:val="18"/>
                <w:lang w:val="en-US" w:eastAsia="en-US"/>
              </w:rPr>
              <w:t>弯曲度</w:t>
            </w:r>
          </w:p>
        </w:tc>
        <w:tc>
          <w:tcPr>
            <w:tcW w:w="2960" w:type="dxa"/>
            <w:tcBorders>
              <w:top w:val="single" w:color="000000" w:sz="8" w:space="0"/>
              <w:left w:val="single" w:color="000000" w:sz="8" w:space="0"/>
              <w:bottom w:val="single" w:color="000000" w:sz="12" w:space="0"/>
              <w:right w:val="single" w:color="000000" w:sz="12" w:space="0"/>
            </w:tcBorders>
            <w:vAlign w:val="center"/>
          </w:tcPr>
          <w:p w14:paraId="08AE0EC9">
            <w:pPr>
              <w:jc w:val="center"/>
              <w:rPr>
                <w:rFonts w:hint="eastAsia" w:ascii="宋体" w:hAnsi="宋体" w:eastAsia="宋体" w:cs="宋体"/>
                <w:sz w:val="18"/>
                <w:szCs w:val="18"/>
              </w:rPr>
            </w:pPr>
            <w:r>
              <w:rPr>
                <w:rFonts w:hint="eastAsia" w:ascii="宋体" w:hAnsi="宋体" w:eastAsia="宋体" w:cs="宋体"/>
                <w:sz w:val="18"/>
                <w:szCs w:val="18"/>
              </w:rPr>
              <w:t>≤5</w:t>
            </w:r>
          </w:p>
        </w:tc>
      </w:tr>
    </w:tbl>
    <w:p w14:paraId="1C45FFAF">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0" w:firstLineChars="0"/>
        <w:jc w:val="left"/>
        <w:textAlignment w:val="baseline"/>
        <w:outlineLvl w:val="9"/>
        <w:rPr>
          <w:rFonts w:hint="eastAsia" w:ascii="宋体" w:hAnsi="宋体" w:eastAsia="宋体" w:cs="宋体"/>
          <w:color w:val="000000" w:themeColor="text1"/>
          <w:spacing w:val="-5"/>
          <w:kern w:val="0"/>
          <w:sz w:val="21"/>
          <w:szCs w:val="21"/>
          <w14:textFill>
            <w14:solidFill>
              <w14:schemeClr w14:val="tx1"/>
            </w14:solidFill>
          </w14:textFill>
        </w:rPr>
      </w:pPr>
      <w:r>
        <w:rPr>
          <w:rFonts w:hint="eastAsia" w:ascii="宋体" w:hAnsi="宋体" w:eastAsia="宋体" w:cs="宋体"/>
          <w:color w:val="000000" w:themeColor="text1"/>
          <w:spacing w:val="-2"/>
          <w:kern w:val="0"/>
          <w:sz w:val="21"/>
          <w:szCs w:val="21"/>
          <w:lang w:val="en-US" w:eastAsia="zh-CN"/>
          <w14:textFill>
            <w14:solidFill>
              <w14:schemeClr w14:val="tx1"/>
            </w14:solidFill>
          </w14:textFill>
        </w:rPr>
        <w:t xml:space="preserve">A.2.4  </w:t>
      </w:r>
      <w:r>
        <w:rPr>
          <w:rFonts w:hint="eastAsia" w:ascii="宋体" w:hAnsi="宋体" w:eastAsia="宋体" w:cs="宋体"/>
          <w:color w:val="000000" w:themeColor="text1"/>
          <w:spacing w:val="-4"/>
          <w:kern w:val="0"/>
          <w:sz w:val="21"/>
          <w:szCs w:val="21"/>
          <w14:textFill>
            <w14:solidFill>
              <w14:schemeClr w14:val="tx1"/>
            </w14:solidFill>
          </w14:textFill>
        </w:rPr>
        <w:t>外置床设备组合、安装允许偏差应符合表</w:t>
      </w:r>
      <w:r>
        <w:rPr>
          <w:rFonts w:hint="eastAsia" w:ascii="宋体" w:hAnsi="宋体" w:eastAsia="宋体" w:cs="宋体"/>
          <w:color w:val="000000" w:themeColor="text1"/>
          <w:spacing w:val="-4"/>
          <w:kern w:val="0"/>
          <w:sz w:val="21"/>
          <w:szCs w:val="21"/>
          <w:lang w:val="en-US" w:eastAsia="zh-CN"/>
          <w14:textFill>
            <w14:solidFill>
              <w14:schemeClr w14:val="tx1"/>
            </w14:solidFill>
          </w14:textFill>
        </w:rPr>
        <w:t>A-3</w:t>
      </w:r>
      <w:r>
        <w:rPr>
          <w:rFonts w:hint="eastAsia" w:ascii="宋体" w:hAnsi="宋体" w:eastAsia="宋体" w:cs="宋体"/>
          <w:color w:val="000000" w:themeColor="text1"/>
          <w:spacing w:val="-5"/>
          <w:kern w:val="0"/>
          <w:sz w:val="21"/>
          <w:szCs w:val="21"/>
          <w14:textFill>
            <w14:solidFill>
              <w14:schemeClr w14:val="tx1"/>
            </w14:solidFill>
          </w14:textFill>
        </w:rPr>
        <w:t>的规定。</w:t>
      </w:r>
    </w:p>
    <w:p w14:paraId="5A0C86B2">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before="0" w:after="0" w:line="360" w:lineRule="auto"/>
        <w:ind w:right="0" w:rightChars="0"/>
        <w:jc w:val="center"/>
        <w:textAlignment w:val="baseline"/>
        <w:outlineLvl w:val="9"/>
        <w:rPr>
          <w:color w:val="000000" w:themeColor="text1"/>
          <w:kern w:val="0"/>
          <w:sz w:val="21"/>
          <w:szCs w:val="21"/>
          <w14:textFill>
            <w14:solidFill>
              <w14:schemeClr w14:val="tx1"/>
            </w14:solidFill>
          </w14:textFill>
        </w:rPr>
      </w:pPr>
      <w:r>
        <w:rPr>
          <w:rFonts w:hint="eastAsia" w:ascii="黑体" w:hAnsi="黑体" w:eastAsia="黑体" w:cs="黑体"/>
          <w:color w:val="000000" w:themeColor="text1"/>
          <w:spacing w:val="4"/>
          <w:kern w:val="0"/>
          <w:sz w:val="21"/>
          <w:szCs w:val="21"/>
          <w14:textFill>
            <w14:solidFill>
              <w14:schemeClr w14:val="tx1"/>
            </w14:solidFill>
          </w14:textFill>
        </w:rPr>
        <w:t>表</w:t>
      </w:r>
      <w:r>
        <w:rPr>
          <w:rFonts w:hint="eastAsia" w:ascii="黑体" w:hAnsi="黑体" w:eastAsia="黑体" w:cs="黑体"/>
          <w:color w:val="000000" w:themeColor="text1"/>
          <w:spacing w:val="4"/>
          <w:kern w:val="0"/>
          <w:sz w:val="21"/>
          <w:szCs w:val="21"/>
          <w:lang w:val="en-US" w:eastAsia="zh-CN"/>
          <w14:textFill>
            <w14:solidFill>
              <w14:schemeClr w14:val="tx1"/>
            </w14:solidFill>
          </w14:textFill>
        </w:rPr>
        <w:t>A-3</w:t>
      </w:r>
      <w:r>
        <w:rPr>
          <w:rFonts w:hint="eastAsia" w:ascii="黑体" w:hAnsi="黑体" w:eastAsia="黑体" w:cs="黑体"/>
          <w:color w:val="000000" w:themeColor="text1"/>
          <w:spacing w:val="4"/>
          <w:kern w:val="0"/>
          <w:sz w:val="21"/>
          <w:szCs w:val="21"/>
          <w14:textFill>
            <w14:solidFill>
              <w14:schemeClr w14:val="tx1"/>
            </w14:solidFill>
          </w14:textFill>
        </w:rPr>
        <w:t xml:space="preserve"> 风帽安装允许偏差(mm)</w:t>
      </w:r>
    </w:p>
    <w:tbl>
      <w:tblPr>
        <w:tblStyle w:val="44"/>
        <w:tblW w:w="5889" w:type="dxa"/>
        <w:jc w:val="center"/>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Layout w:type="fixed"/>
        <w:tblCellMar>
          <w:top w:w="0" w:type="dxa"/>
          <w:left w:w="0" w:type="dxa"/>
          <w:bottom w:w="0" w:type="dxa"/>
          <w:right w:w="0" w:type="dxa"/>
        </w:tblCellMar>
      </w:tblPr>
      <w:tblGrid>
        <w:gridCol w:w="2949"/>
        <w:gridCol w:w="2940"/>
      </w:tblGrid>
      <w:tr w14:paraId="3FCF8D22">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949" w:type="dxa"/>
            <w:tcBorders>
              <w:top w:val="single" w:color="000000" w:sz="12" w:space="0"/>
              <w:left w:val="single" w:color="000000" w:sz="12" w:space="0"/>
              <w:bottom w:val="single" w:color="000000" w:sz="8" w:space="0"/>
              <w:right w:val="single" w:color="000000" w:sz="8" w:space="0"/>
            </w:tcBorders>
            <w:vAlign w:val="center"/>
          </w:tcPr>
          <w:p w14:paraId="39DE546E">
            <w:pPr>
              <w:jc w:val="center"/>
              <w:rPr>
                <w:rFonts w:hint="eastAsia" w:ascii="宋体" w:hAnsi="宋体" w:eastAsia="宋体" w:cs="宋体"/>
                <w:sz w:val="18"/>
                <w:szCs w:val="18"/>
              </w:rPr>
            </w:pPr>
            <w:r>
              <w:rPr>
                <w:rFonts w:hint="eastAsia" w:ascii="宋体" w:hAnsi="宋体" w:eastAsia="宋体" w:cs="宋体"/>
                <w:sz w:val="18"/>
                <w:szCs w:val="18"/>
              </w:rPr>
              <w:t>检查项目</w:t>
            </w:r>
          </w:p>
        </w:tc>
        <w:tc>
          <w:tcPr>
            <w:tcW w:w="2940" w:type="dxa"/>
            <w:tcBorders>
              <w:top w:val="single" w:color="000000" w:sz="12" w:space="0"/>
              <w:left w:val="single" w:color="000000" w:sz="8" w:space="0"/>
              <w:bottom w:val="single" w:color="000000" w:sz="8" w:space="0"/>
              <w:right w:val="single" w:color="000000" w:sz="12" w:space="0"/>
            </w:tcBorders>
            <w:vAlign w:val="center"/>
          </w:tcPr>
          <w:p w14:paraId="5C08B47E">
            <w:pPr>
              <w:jc w:val="center"/>
              <w:rPr>
                <w:rFonts w:hint="eastAsia" w:ascii="宋体" w:hAnsi="宋体" w:eastAsia="宋体" w:cs="宋体"/>
                <w:sz w:val="18"/>
                <w:szCs w:val="18"/>
              </w:rPr>
            </w:pPr>
            <w:r>
              <w:rPr>
                <w:rFonts w:hint="eastAsia" w:ascii="宋体" w:hAnsi="宋体" w:eastAsia="宋体" w:cs="宋体"/>
                <w:sz w:val="18"/>
                <w:szCs w:val="18"/>
              </w:rPr>
              <w:t>允许偏差</w:t>
            </w:r>
          </w:p>
        </w:tc>
      </w:tr>
      <w:tr w14:paraId="3C962ACE">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949" w:type="dxa"/>
            <w:tcBorders>
              <w:top w:val="single" w:color="000000" w:sz="8" w:space="0"/>
              <w:left w:val="single" w:color="000000" w:sz="12" w:space="0"/>
              <w:bottom w:val="single" w:color="000000" w:sz="8" w:space="0"/>
              <w:right w:val="single" w:color="000000" w:sz="8" w:space="0"/>
            </w:tcBorders>
            <w:vAlign w:val="center"/>
          </w:tcPr>
          <w:p w14:paraId="29D2087D">
            <w:pPr>
              <w:jc w:val="center"/>
              <w:rPr>
                <w:rFonts w:hint="eastAsia" w:ascii="宋体" w:hAnsi="宋体" w:eastAsia="宋体" w:cs="宋体"/>
                <w:sz w:val="18"/>
                <w:szCs w:val="18"/>
              </w:rPr>
            </w:pPr>
            <w:r>
              <w:rPr>
                <w:rFonts w:hint="eastAsia" w:ascii="宋体" w:hAnsi="宋体" w:eastAsia="宋体" w:cs="宋体"/>
                <w:sz w:val="18"/>
                <w:szCs w:val="18"/>
              </w:rPr>
              <w:t>纵横中心</w:t>
            </w:r>
          </w:p>
        </w:tc>
        <w:tc>
          <w:tcPr>
            <w:tcW w:w="2940" w:type="dxa"/>
            <w:tcBorders>
              <w:top w:val="single" w:color="000000" w:sz="8" w:space="0"/>
              <w:left w:val="single" w:color="000000" w:sz="8" w:space="0"/>
              <w:bottom w:val="single" w:color="000000" w:sz="8" w:space="0"/>
              <w:right w:val="single" w:color="000000" w:sz="12" w:space="0"/>
            </w:tcBorders>
            <w:vAlign w:val="center"/>
          </w:tcPr>
          <w:p w14:paraId="663F0CEE">
            <w:pPr>
              <w:jc w:val="center"/>
              <w:rPr>
                <w:rFonts w:hint="eastAsia" w:ascii="宋体" w:hAnsi="宋体" w:eastAsia="宋体" w:cs="宋体"/>
                <w:sz w:val="18"/>
                <w:szCs w:val="18"/>
              </w:rPr>
            </w:pPr>
            <w:r>
              <w:rPr>
                <w:rFonts w:hint="eastAsia" w:ascii="宋体" w:hAnsi="宋体" w:eastAsia="宋体" w:cs="宋体"/>
                <w:sz w:val="18"/>
                <w:szCs w:val="18"/>
              </w:rPr>
              <w:t>≤20</w:t>
            </w:r>
          </w:p>
        </w:tc>
      </w:tr>
      <w:tr w14:paraId="570DCDBB">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949" w:type="dxa"/>
            <w:tcBorders>
              <w:top w:val="single" w:color="000000" w:sz="8" w:space="0"/>
              <w:left w:val="single" w:color="000000" w:sz="12" w:space="0"/>
              <w:bottom w:val="single" w:color="000000" w:sz="8" w:space="0"/>
              <w:right w:val="single" w:color="000000" w:sz="8" w:space="0"/>
            </w:tcBorders>
            <w:vAlign w:val="center"/>
          </w:tcPr>
          <w:p w14:paraId="796D46E7">
            <w:pPr>
              <w:jc w:val="center"/>
              <w:rPr>
                <w:rFonts w:hint="eastAsia" w:ascii="宋体" w:hAnsi="宋体" w:eastAsia="宋体" w:cs="宋体"/>
                <w:sz w:val="18"/>
                <w:szCs w:val="18"/>
              </w:rPr>
            </w:pPr>
            <w:r>
              <w:rPr>
                <w:rFonts w:hint="eastAsia" w:ascii="宋体" w:hAnsi="宋体" w:eastAsia="宋体" w:cs="宋体"/>
                <w:sz w:val="18"/>
                <w:szCs w:val="18"/>
              </w:rPr>
              <w:t>标高</w:t>
            </w:r>
          </w:p>
        </w:tc>
        <w:tc>
          <w:tcPr>
            <w:tcW w:w="2940" w:type="dxa"/>
            <w:tcBorders>
              <w:top w:val="single" w:color="000000" w:sz="8" w:space="0"/>
              <w:left w:val="single" w:color="000000" w:sz="8" w:space="0"/>
              <w:bottom w:val="single" w:color="000000" w:sz="8" w:space="0"/>
              <w:right w:val="single" w:color="000000" w:sz="12" w:space="0"/>
            </w:tcBorders>
            <w:vAlign w:val="center"/>
          </w:tcPr>
          <w:p w14:paraId="595A8724">
            <w:pPr>
              <w:jc w:val="center"/>
              <w:rPr>
                <w:rFonts w:hint="eastAsia" w:ascii="宋体" w:hAnsi="宋体" w:eastAsia="宋体" w:cs="宋体"/>
                <w:sz w:val="18"/>
                <w:szCs w:val="18"/>
              </w:rPr>
            </w:pPr>
            <w:r>
              <w:rPr>
                <w:rFonts w:hint="eastAsia" w:ascii="宋体" w:hAnsi="宋体" w:eastAsia="宋体" w:cs="宋体"/>
                <w:sz w:val="18"/>
                <w:szCs w:val="18"/>
              </w:rPr>
              <w:t>±20</w:t>
            </w:r>
          </w:p>
        </w:tc>
      </w:tr>
      <w:tr w14:paraId="27C72385">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949" w:type="dxa"/>
            <w:tcBorders>
              <w:top w:val="single" w:color="000000" w:sz="8" w:space="0"/>
              <w:left w:val="single" w:color="000000" w:sz="12" w:space="0"/>
              <w:bottom w:val="single" w:color="000000" w:sz="8" w:space="0"/>
              <w:right w:val="single" w:color="000000" w:sz="8" w:space="0"/>
            </w:tcBorders>
            <w:vAlign w:val="center"/>
          </w:tcPr>
          <w:p w14:paraId="4AE38445">
            <w:pPr>
              <w:jc w:val="center"/>
              <w:rPr>
                <w:rFonts w:hint="eastAsia" w:ascii="宋体" w:hAnsi="宋体" w:eastAsia="宋体" w:cs="宋体"/>
                <w:sz w:val="18"/>
                <w:szCs w:val="18"/>
              </w:rPr>
            </w:pPr>
            <w:r>
              <w:rPr>
                <w:rFonts w:hint="eastAsia" w:ascii="宋体" w:hAnsi="宋体" w:eastAsia="宋体" w:cs="宋体"/>
                <w:sz w:val="18"/>
                <w:szCs w:val="18"/>
              </w:rPr>
              <w:t>壳体垂直度</w:t>
            </w:r>
          </w:p>
        </w:tc>
        <w:tc>
          <w:tcPr>
            <w:tcW w:w="2940" w:type="dxa"/>
            <w:tcBorders>
              <w:top w:val="single" w:color="000000" w:sz="8" w:space="0"/>
              <w:left w:val="single" w:color="000000" w:sz="8" w:space="0"/>
              <w:bottom w:val="single" w:color="000000" w:sz="8" w:space="0"/>
              <w:right w:val="single" w:color="000000" w:sz="12" w:space="0"/>
            </w:tcBorders>
            <w:vAlign w:val="center"/>
          </w:tcPr>
          <w:p w14:paraId="6B958E47">
            <w:pPr>
              <w:jc w:val="center"/>
              <w:rPr>
                <w:rFonts w:hint="eastAsia" w:ascii="宋体" w:hAnsi="宋体" w:eastAsia="宋体" w:cs="宋体"/>
                <w:sz w:val="18"/>
                <w:szCs w:val="18"/>
              </w:rPr>
            </w:pPr>
            <w:r>
              <w:rPr>
                <w:rFonts w:hint="eastAsia" w:ascii="宋体" w:hAnsi="宋体" w:eastAsia="宋体" w:cs="宋体"/>
                <w:sz w:val="18"/>
                <w:szCs w:val="18"/>
              </w:rPr>
              <w:t>≤5</w:t>
            </w:r>
          </w:p>
        </w:tc>
      </w:tr>
      <w:tr w14:paraId="17ADE790">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949" w:type="dxa"/>
            <w:tcBorders>
              <w:top w:val="single" w:color="000000" w:sz="8" w:space="0"/>
              <w:left w:val="single" w:color="000000" w:sz="12" w:space="0"/>
              <w:bottom w:val="single" w:color="000000" w:sz="8" w:space="0"/>
              <w:right w:val="single" w:color="000000" w:sz="8" w:space="0"/>
            </w:tcBorders>
            <w:vAlign w:val="center"/>
          </w:tcPr>
          <w:p w14:paraId="16DEF112">
            <w:pPr>
              <w:jc w:val="center"/>
              <w:rPr>
                <w:rFonts w:hint="eastAsia" w:ascii="宋体" w:hAnsi="宋体" w:eastAsia="宋体" w:cs="宋体"/>
                <w:sz w:val="18"/>
                <w:szCs w:val="18"/>
              </w:rPr>
            </w:pPr>
            <w:r>
              <w:rPr>
                <w:rFonts w:hint="eastAsia" w:ascii="宋体" w:hAnsi="宋体" w:eastAsia="宋体" w:cs="宋体"/>
                <w:sz w:val="18"/>
                <w:szCs w:val="18"/>
              </w:rPr>
              <w:t>内表面侧板平整度</w:t>
            </w:r>
          </w:p>
        </w:tc>
        <w:tc>
          <w:tcPr>
            <w:tcW w:w="2940" w:type="dxa"/>
            <w:tcBorders>
              <w:top w:val="single" w:color="000000" w:sz="8" w:space="0"/>
              <w:left w:val="single" w:color="000000" w:sz="8" w:space="0"/>
              <w:bottom w:val="single" w:color="000000" w:sz="8" w:space="0"/>
              <w:right w:val="single" w:color="000000" w:sz="12" w:space="0"/>
            </w:tcBorders>
            <w:vAlign w:val="center"/>
          </w:tcPr>
          <w:p w14:paraId="5555AB7D">
            <w:pPr>
              <w:jc w:val="center"/>
              <w:rPr>
                <w:rFonts w:hint="eastAsia" w:ascii="宋体" w:hAnsi="宋体" w:eastAsia="宋体" w:cs="宋体"/>
                <w:sz w:val="18"/>
                <w:szCs w:val="18"/>
              </w:rPr>
            </w:pPr>
            <w:r>
              <w:rPr>
                <w:rFonts w:hint="eastAsia" w:ascii="宋体" w:hAnsi="宋体" w:eastAsia="宋体" w:cs="宋体"/>
                <w:sz w:val="18"/>
                <w:szCs w:val="18"/>
              </w:rPr>
              <w:t>≤3</w:t>
            </w:r>
          </w:p>
        </w:tc>
      </w:tr>
      <w:tr w14:paraId="7B1C7C6C">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949" w:type="dxa"/>
            <w:tcBorders>
              <w:top w:val="single" w:color="000000" w:sz="8" w:space="0"/>
              <w:left w:val="single" w:color="000000" w:sz="12" w:space="0"/>
              <w:bottom w:val="single" w:color="000000" w:sz="8" w:space="0"/>
              <w:right w:val="single" w:color="000000" w:sz="8" w:space="0"/>
            </w:tcBorders>
            <w:vAlign w:val="center"/>
          </w:tcPr>
          <w:p w14:paraId="2DC62642">
            <w:pPr>
              <w:jc w:val="center"/>
              <w:rPr>
                <w:rFonts w:hint="eastAsia" w:ascii="宋体" w:hAnsi="宋体" w:eastAsia="宋体" w:cs="宋体"/>
                <w:sz w:val="18"/>
                <w:szCs w:val="18"/>
              </w:rPr>
            </w:pPr>
            <w:r>
              <w:rPr>
                <w:rFonts w:hint="eastAsia" w:ascii="宋体" w:hAnsi="宋体" w:eastAsia="宋体" w:cs="宋体"/>
                <w:sz w:val="18"/>
                <w:szCs w:val="18"/>
              </w:rPr>
              <w:t>壳体内净空长度</w:t>
            </w:r>
          </w:p>
        </w:tc>
        <w:tc>
          <w:tcPr>
            <w:tcW w:w="2940" w:type="dxa"/>
            <w:tcBorders>
              <w:top w:val="single" w:color="000000" w:sz="8" w:space="0"/>
              <w:left w:val="single" w:color="000000" w:sz="8" w:space="0"/>
              <w:bottom w:val="single" w:color="000000" w:sz="8" w:space="0"/>
              <w:right w:val="single" w:color="000000" w:sz="12" w:space="0"/>
            </w:tcBorders>
            <w:vAlign w:val="center"/>
          </w:tcPr>
          <w:p w14:paraId="681B18EC">
            <w:pPr>
              <w:jc w:val="center"/>
              <w:rPr>
                <w:rFonts w:hint="eastAsia" w:ascii="宋体" w:hAnsi="宋体" w:eastAsia="宋体" w:cs="宋体"/>
                <w:sz w:val="18"/>
                <w:szCs w:val="18"/>
              </w:rPr>
            </w:pPr>
            <w:r>
              <w:rPr>
                <w:rFonts w:hint="eastAsia" w:ascii="宋体" w:hAnsi="宋体" w:eastAsia="宋体" w:cs="宋体"/>
                <w:sz w:val="18"/>
                <w:szCs w:val="18"/>
              </w:rPr>
              <w:t>±5</w:t>
            </w:r>
          </w:p>
        </w:tc>
      </w:tr>
      <w:tr w14:paraId="600248BA">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949" w:type="dxa"/>
            <w:tcBorders>
              <w:top w:val="single" w:color="000000" w:sz="8" w:space="0"/>
              <w:left w:val="single" w:color="000000" w:sz="12" w:space="0"/>
              <w:bottom w:val="single" w:color="000000" w:sz="12" w:space="0"/>
              <w:right w:val="single" w:color="000000" w:sz="8" w:space="0"/>
            </w:tcBorders>
            <w:vAlign w:val="center"/>
          </w:tcPr>
          <w:p w14:paraId="1DEE4635">
            <w:pPr>
              <w:jc w:val="center"/>
              <w:rPr>
                <w:rFonts w:hint="eastAsia" w:ascii="宋体" w:hAnsi="宋体" w:eastAsia="宋体" w:cs="宋体"/>
                <w:sz w:val="18"/>
                <w:szCs w:val="18"/>
              </w:rPr>
            </w:pPr>
            <w:r>
              <w:rPr>
                <w:rFonts w:hint="eastAsia" w:ascii="宋体" w:hAnsi="宋体" w:eastAsia="宋体" w:cs="宋体"/>
                <w:sz w:val="18"/>
                <w:szCs w:val="18"/>
              </w:rPr>
              <w:t>壳体内净空宽度</w:t>
            </w:r>
          </w:p>
        </w:tc>
        <w:tc>
          <w:tcPr>
            <w:tcW w:w="2940" w:type="dxa"/>
            <w:tcBorders>
              <w:top w:val="single" w:color="000000" w:sz="8" w:space="0"/>
              <w:left w:val="single" w:color="000000" w:sz="8" w:space="0"/>
              <w:bottom w:val="single" w:color="000000" w:sz="12" w:space="0"/>
              <w:right w:val="single" w:color="000000" w:sz="12" w:space="0"/>
            </w:tcBorders>
            <w:vAlign w:val="center"/>
          </w:tcPr>
          <w:p w14:paraId="4657E144">
            <w:pPr>
              <w:jc w:val="center"/>
              <w:rPr>
                <w:rFonts w:hint="eastAsia" w:ascii="宋体" w:hAnsi="宋体" w:eastAsia="宋体" w:cs="宋体"/>
                <w:sz w:val="18"/>
                <w:szCs w:val="18"/>
              </w:rPr>
            </w:pPr>
            <w:r>
              <w:rPr>
                <w:rFonts w:hint="eastAsia" w:ascii="宋体" w:hAnsi="宋体" w:eastAsia="宋体" w:cs="宋体"/>
                <w:sz w:val="18"/>
                <w:szCs w:val="18"/>
              </w:rPr>
              <w:t>±3</w:t>
            </w:r>
          </w:p>
        </w:tc>
      </w:tr>
    </w:tbl>
    <w:p w14:paraId="51C38F42">
      <w:pPr>
        <w:pageBreakBefore w:val="0"/>
        <w:tabs>
          <w:tab w:val="left" w:pos="840"/>
          <w:tab w:val="left" w:pos="6930"/>
        </w:tabs>
        <w:wordWrap/>
        <w:overflowPunct/>
        <w:topLinePunct w:val="0"/>
        <w:bidi w:val="0"/>
        <w:spacing w:line="360" w:lineRule="auto"/>
        <w:ind w:left="0" w:leftChars="0" w:right="0" w:rightChars="0" w:firstLine="0" w:firstLineChars="0"/>
        <w:jc w:val="left"/>
        <w:outlineLvl w:val="9"/>
        <w:rPr>
          <w:rFonts w:hint="eastAsia" w:ascii="黑体" w:hAnsi="黑体" w:eastAsia="黑体" w:cs="黑体"/>
          <w:color w:val="000000" w:themeColor="text1"/>
          <w:spacing w:val="-2"/>
          <w:kern w:val="0"/>
          <w:sz w:val="21"/>
          <w:szCs w:val="21"/>
          <w:lang w:val="en-US" w:eastAsia="zh-CN"/>
          <w14:textFill>
            <w14:solidFill>
              <w14:schemeClr w14:val="tx1"/>
            </w14:solidFill>
          </w14:textFill>
        </w:rPr>
      </w:pPr>
    </w:p>
    <w:p w14:paraId="4C8DC9C0">
      <w:pPr>
        <w:pageBreakBefore w:val="0"/>
        <w:tabs>
          <w:tab w:val="left" w:pos="840"/>
          <w:tab w:val="left" w:pos="6930"/>
        </w:tabs>
        <w:wordWrap/>
        <w:overflowPunct/>
        <w:topLinePunct w:val="0"/>
        <w:bidi w:val="0"/>
        <w:spacing w:line="360" w:lineRule="auto"/>
        <w:ind w:left="0" w:leftChars="0" w:right="0" w:rightChars="0" w:firstLine="0" w:firstLineChars="0"/>
        <w:jc w:val="left"/>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spacing w:val="-2"/>
          <w:kern w:val="0"/>
          <w:sz w:val="21"/>
          <w:szCs w:val="21"/>
          <w:lang w:val="en-US" w:eastAsia="zh-CN"/>
          <w14:textFill>
            <w14:solidFill>
              <w14:schemeClr w14:val="tx1"/>
            </w14:solidFill>
          </w14:textFill>
        </w:rPr>
        <w:t xml:space="preserve">A.2.5  </w:t>
      </w:r>
      <w:r>
        <w:rPr>
          <w:rFonts w:hint="eastAsia" w:ascii="宋体" w:hAnsi="宋体" w:eastAsia="宋体" w:cs="宋体"/>
          <w:color w:val="000000" w:themeColor="text1"/>
          <w:spacing w:val="1"/>
          <w:kern w:val="0"/>
          <w:sz w:val="21"/>
          <w:szCs w:val="21"/>
          <w14:textFill>
            <w14:solidFill>
              <w14:schemeClr w14:val="tx1"/>
            </w14:solidFill>
          </w14:textFill>
        </w:rPr>
        <w:t>外置床受热面设备安装应符合本标准5.3.2</w:t>
      </w:r>
      <w:r>
        <w:rPr>
          <w:rFonts w:hint="eastAsia" w:ascii="宋体" w:hAnsi="宋体" w:eastAsia="宋体" w:cs="宋体"/>
          <w:color w:val="000000" w:themeColor="text1"/>
          <w:kern w:val="0"/>
          <w:sz w:val="21"/>
          <w:szCs w:val="21"/>
          <w14:textFill>
            <w14:solidFill>
              <w14:schemeClr w14:val="tx1"/>
            </w14:solidFill>
          </w14:textFill>
        </w:rPr>
        <w:t>的要求。</w:t>
      </w:r>
    </w:p>
    <w:p w14:paraId="42FCB136">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0" w:firstLineChars="0"/>
        <w:jc w:val="left"/>
        <w:textAlignment w:val="baseline"/>
        <w:outlineLvl w:val="9"/>
        <w:rPr>
          <w:rFonts w:hint="eastAsia" w:ascii="黑体" w:hAnsi="黑体" w:eastAsia="黑体" w:cs="黑体"/>
          <w:color w:val="000000" w:themeColor="text1"/>
          <w:kern w:val="0"/>
          <w:sz w:val="21"/>
          <w:szCs w:val="21"/>
          <w14:textFill>
            <w14:solidFill>
              <w14:schemeClr w14:val="tx1"/>
            </w14:solidFill>
          </w14:textFill>
        </w:rPr>
      </w:pPr>
      <w:r>
        <w:rPr>
          <w:rFonts w:hint="eastAsia" w:ascii="黑体" w:hAnsi="黑体" w:eastAsia="黑体" w:cs="黑体"/>
          <w:b w:val="0"/>
          <w:bCs w:val="0"/>
          <w:color w:val="000000" w:themeColor="text1"/>
          <w:spacing w:val="-9"/>
          <w:kern w:val="0"/>
          <w:sz w:val="21"/>
          <w:szCs w:val="21"/>
          <w:lang w:val="en-US" w:eastAsia="zh-CN"/>
          <w14:textFill>
            <w14:solidFill>
              <w14:schemeClr w14:val="tx1"/>
            </w14:solidFill>
          </w14:textFill>
        </w:rPr>
        <w:t>A.3</w:t>
      </w:r>
      <w:r>
        <w:rPr>
          <w:rFonts w:hint="eastAsia" w:ascii="黑体" w:hAnsi="黑体" w:eastAsia="黑体" w:cs="黑体"/>
          <w:color w:val="000000" w:themeColor="text1"/>
          <w:spacing w:val="87"/>
          <w:kern w:val="0"/>
          <w:sz w:val="21"/>
          <w:szCs w:val="21"/>
          <w14:textFill>
            <w14:solidFill>
              <w14:schemeClr w14:val="tx1"/>
            </w14:solidFill>
          </w14:textFill>
        </w:rPr>
        <w:t xml:space="preserve"> </w:t>
      </w:r>
      <w:r>
        <w:rPr>
          <w:rFonts w:hint="eastAsia" w:ascii="黑体" w:hAnsi="黑体" w:eastAsia="黑体" w:cs="黑体"/>
          <w:color w:val="000000" w:themeColor="text1"/>
          <w:spacing w:val="-7"/>
          <w:kern w:val="0"/>
          <w:sz w:val="21"/>
          <w:szCs w:val="21"/>
          <w14:textFill>
            <w14:solidFill>
              <w14:schemeClr w14:val="tx1"/>
            </w14:solidFill>
          </w14:textFill>
        </w:rPr>
        <w:t>汽冷型旋风分离器安装应符合下</w:t>
      </w:r>
      <w:r>
        <w:rPr>
          <w:rFonts w:hint="eastAsia" w:ascii="黑体" w:hAnsi="黑体" w:eastAsia="黑体" w:cs="黑体"/>
          <w:color w:val="000000" w:themeColor="text1"/>
          <w:spacing w:val="-8"/>
          <w:kern w:val="0"/>
          <w:sz w:val="21"/>
          <w:szCs w:val="21"/>
          <w14:textFill>
            <w14:solidFill>
              <w14:schemeClr w14:val="tx1"/>
            </w14:solidFill>
          </w14:textFill>
        </w:rPr>
        <w:t>列规定：</w:t>
      </w:r>
    </w:p>
    <w:p w14:paraId="062BA6D4">
      <w:pPr>
        <w:pageBreakBefore w:val="0"/>
        <w:tabs>
          <w:tab w:val="left" w:pos="840"/>
          <w:tab w:val="left" w:pos="6930"/>
        </w:tabs>
        <w:wordWrap/>
        <w:overflowPunct/>
        <w:topLinePunct w:val="0"/>
        <w:bidi w:val="0"/>
        <w:spacing w:line="360" w:lineRule="auto"/>
        <w:ind w:left="0" w:leftChars="0" w:right="0" w:rightChars="0" w:firstLine="0" w:firstLineChars="0"/>
        <w:jc w:val="left"/>
        <w:outlineLvl w:val="9"/>
        <w:rPr>
          <w:rFonts w:hint="eastAsia" w:ascii="宋体" w:hAnsi="宋体" w:eastAsia="宋体" w:cs="宋体"/>
          <w:color w:val="000000" w:themeColor="text1"/>
          <w:kern w:val="0"/>
          <w:sz w:val="21"/>
          <w:szCs w:val="21"/>
          <w:lang w:eastAsia="zh-CN"/>
          <w14:textFill>
            <w14:solidFill>
              <w14:schemeClr w14:val="tx1"/>
            </w14:solidFill>
          </w14:textFill>
        </w:rPr>
      </w:pPr>
      <w:r>
        <w:rPr>
          <w:rFonts w:hint="eastAsia" w:ascii="宋体" w:hAnsi="宋体" w:eastAsia="宋体" w:cs="宋体"/>
          <w:color w:val="000000" w:themeColor="text1"/>
          <w:spacing w:val="-4"/>
          <w:kern w:val="0"/>
          <w:sz w:val="21"/>
          <w:szCs w:val="21"/>
          <w:lang w:val="en-US" w:eastAsia="zh-CN"/>
          <w14:textFill>
            <w14:solidFill>
              <w14:schemeClr w14:val="tx1"/>
            </w14:solidFill>
          </w14:textFill>
        </w:rPr>
        <w:t xml:space="preserve">A.3.1  </w:t>
      </w:r>
      <w:r>
        <w:rPr>
          <w:rFonts w:hint="eastAsia" w:ascii="宋体" w:hAnsi="宋体" w:eastAsia="宋体" w:cs="宋体"/>
          <w:color w:val="000000" w:themeColor="text1"/>
          <w:spacing w:val="-4"/>
          <w:kern w:val="0"/>
          <w:sz w:val="21"/>
          <w:szCs w:val="21"/>
          <w14:textFill>
            <w14:solidFill>
              <w14:schemeClr w14:val="tx1"/>
            </w14:solidFill>
          </w14:textFill>
        </w:rPr>
        <w:t>旋风分离器设备安装前应进行清点、检查，受热面设备的</w:t>
      </w:r>
      <w:r>
        <w:rPr>
          <w:rFonts w:hint="eastAsia" w:ascii="宋体" w:hAnsi="宋体" w:eastAsia="宋体" w:cs="宋体"/>
          <w:color w:val="000000" w:themeColor="text1"/>
          <w:kern w:val="0"/>
          <w:sz w:val="21"/>
          <w:szCs w:val="21"/>
          <w14:textFill>
            <w14:solidFill>
              <w14:schemeClr w14:val="tx1"/>
            </w14:solidFill>
          </w14:textFill>
        </w:rPr>
        <w:t>检查应按本标准5.1、5.2的有关规定执行</w:t>
      </w:r>
      <w:r>
        <w:rPr>
          <w:rFonts w:hint="eastAsia" w:ascii="宋体" w:hAnsi="宋体" w:eastAsia="宋体" w:cs="宋体"/>
          <w:color w:val="000000" w:themeColor="text1"/>
          <w:kern w:val="0"/>
          <w:sz w:val="21"/>
          <w:szCs w:val="21"/>
          <w:lang w:eastAsia="zh-CN"/>
          <w14:textFill>
            <w14:solidFill>
              <w14:schemeClr w14:val="tx1"/>
            </w14:solidFill>
          </w14:textFill>
        </w:rPr>
        <w:t>。</w:t>
      </w:r>
    </w:p>
    <w:p w14:paraId="5D6E01BB">
      <w:pPr>
        <w:pageBreakBefore w:val="0"/>
        <w:tabs>
          <w:tab w:val="left" w:pos="840"/>
          <w:tab w:val="left" w:pos="6930"/>
        </w:tabs>
        <w:wordWrap/>
        <w:overflowPunct/>
        <w:topLinePunct w:val="0"/>
        <w:bidi w:val="0"/>
        <w:spacing w:line="360" w:lineRule="auto"/>
        <w:ind w:left="0" w:leftChars="0" w:right="0" w:rightChars="0" w:firstLine="0" w:firstLineChars="0"/>
        <w:jc w:val="left"/>
        <w:outlineLvl w:val="9"/>
        <w:rPr>
          <w:rFonts w:hint="eastAsia" w:ascii="宋体" w:hAnsi="宋体" w:eastAsia="宋体" w:cs="宋体"/>
          <w:color w:val="000000" w:themeColor="text1"/>
          <w:spacing w:val="-3"/>
          <w:kern w:val="0"/>
          <w:sz w:val="21"/>
          <w:szCs w:val="21"/>
          <w14:textFill>
            <w14:solidFill>
              <w14:schemeClr w14:val="tx1"/>
            </w14:solidFill>
          </w14:textFill>
        </w:rPr>
      </w:pPr>
      <w:r>
        <w:rPr>
          <w:rFonts w:hint="eastAsia" w:ascii="宋体" w:hAnsi="宋体" w:eastAsia="宋体" w:cs="宋体"/>
          <w:color w:val="000000" w:themeColor="text1"/>
          <w:spacing w:val="-4"/>
          <w:kern w:val="0"/>
          <w:sz w:val="21"/>
          <w:szCs w:val="21"/>
          <w:lang w:val="en-US" w:eastAsia="zh-CN"/>
          <w14:textFill>
            <w14:solidFill>
              <w14:schemeClr w14:val="tx1"/>
            </w14:solidFill>
          </w14:textFill>
        </w:rPr>
        <w:t xml:space="preserve">A.3.2 </w:t>
      </w:r>
      <w:r>
        <w:rPr>
          <w:rFonts w:hint="eastAsia" w:ascii="宋体" w:hAnsi="宋体" w:eastAsia="宋体" w:cs="宋体"/>
          <w:color w:val="000000" w:themeColor="text1"/>
          <w:spacing w:val="-3"/>
          <w:kern w:val="0"/>
          <w:sz w:val="21"/>
          <w:szCs w:val="21"/>
          <w:lang w:val="en-US" w:eastAsia="zh-CN"/>
          <w14:textFill>
            <w14:solidFill>
              <w14:schemeClr w14:val="tx1"/>
            </w14:solidFill>
          </w14:textFill>
        </w:rPr>
        <w:t xml:space="preserve"> </w:t>
      </w:r>
      <w:r>
        <w:rPr>
          <w:rFonts w:hint="eastAsia" w:ascii="宋体" w:hAnsi="宋体" w:eastAsia="宋体" w:cs="宋体"/>
          <w:color w:val="000000" w:themeColor="text1"/>
          <w:spacing w:val="-3"/>
          <w:kern w:val="0"/>
          <w:sz w:val="21"/>
          <w:szCs w:val="21"/>
          <w14:textFill>
            <w14:solidFill>
              <w14:schemeClr w14:val="tx1"/>
            </w14:solidFill>
          </w14:textFill>
        </w:rPr>
        <w:t>汽冷型旋风分离器的组合安装应符合下列规定：</w:t>
      </w:r>
    </w:p>
    <w:p w14:paraId="4AAC3B99">
      <w:pPr>
        <w:pageBreakBefore w:val="0"/>
        <w:numPr>
          <w:ilvl w:val="0"/>
          <w:numId w:val="20"/>
        </w:numPr>
        <w:tabs>
          <w:tab w:val="left" w:pos="840"/>
          <w:tab w:val="left" w:pos="6930"/>
        </w:tabs>
        <w:wordWrap/>
        <w:overflowPunct/>
        <w:topLinePunct w:val="0"/>
        <w:bidi w:val="0"/>
        <w:spacing w:line="360" w:lineRule="auto"/>
        <w:ind w:left="0" w:leftChars="0" w:right="0" w:rightChars="0" w:firstLine="418" w:firstLineChars="225"/>
        <w:jc w:val="left"/>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spacing w:val="-12"/>
          <w:kern w:val="0"/>
          <w:sz w:val="21"/>
          <w:szCs w:val="21"/>
          <w14:textFill>
            <w14:solidFill>
              <w14:schemeClr w14:val="tx1"/>
            </w14:solidFill>
          </w14:textFill>
        </w:rPr>
        <w:t>汽冷分离器的水冷套安装应符合图纸要求，膨胀自由。</w:t>
      </w:r>
    </w:p>
    <w:p w14:paraId="7CB49D4F">
      <w:pPr>
        <w:pageBreakBefore w:val="0"/>
        <w:numPr>
          <w:ilvl w:val="0"/>
          <w:numId w:val="20"/>
        </w:numPr>
        <w:tabs>
          <w:tab w:val="left" w:pos="840"/>
          <w:tab w:val="left" w:pos="6930"/>
        </w:tabs>
        <w:wordWrap/>
        <w:overflowPunct/>
        <w:topLinePunct w:val="0"/>
        <w:bidi w:val="0"/>
        <w:spacing w:line="360" w:lineRule="auto"/>
        <w:ind w:left="0" w:leftChars="0" w:right="0" w:rightChars="0" w:firstLine="395" w:firstLineChars="196"/>
        <w:jc w:val="left"/>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spacing w:val="-4"/>
          <w:kern w:val="0"/>
          <w:sz w:val="21"/>
          <w:szCs w:val="21"/>
          <w14:textFill>
            <w14:solidFill>
              <w14:schemeClr w14:val="tx1"/>
            </w14:solidFill>
          </w14:textFill>
        </w:rPr>
        <w:t>汽冷分离器管束上现场焊接的爪钉、鳍片及其他密封焊接应符合厂家图纸要求</w:t>
      </w:r>
      <w:r>
        <w:rPr>
          <w:rFonts w:hint="eastAsia" w:ascii="宋体" w:hAnsi="宋体" w:eastAsia="宋体" w:cs="宋体"/>
          <w:color w:val="000000" w:themeColor="text1"/>
          <w:spacing w:val="-2"/>
          <w:kern w:val="0"/>
          <w:sz w:val="21"/>
          <w:szCs w:val="21"/>
          <w14:textFill>
            <w14:solidFill>
              <w14:schemeClr w14:val="tx1"/>
            </w14:solidFill>
          </w14:textFill>
        </w:rPr>
        <w:t>。</w:t>
      </w:r>
    </w:p>
    <w:p w14:paraId="09F446CA">
      <w:pPr>
        <w:pageBreakBefore w:val="0"/>
        <w:numPr>
          <w:ilvl w:val="0"/>
          <w:numId w:val="20"/>
        </w:numPr>
        <w:tabs>
          <w:tab w:val="left" w:pos="840"/>
          <w:tab w:val="left" w:pos="6930"/>
        </w:tabs>
        <w:wordWrap/>
        <w:overflowPunct/>
        <w:topLinePunct w:val="0"/>
        <w:bidi w:val="0"/>
        <w:spacing w:line="360" w:lineRule="auto"/>
        <w:ind w:right="0" w:rightChars="0" w:firstLine="412" w:firstLineChars="200"/>
        <w:jc w:val="left"/>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spacing w:val="-2"/>
          <w:kern w:val="0"/>
          <w:sz w:val="21"/>
          <w:szCs w:val="21"/>
          <w14:textFill>
            <w14:solidFill>
              <w14:schemeClr w14:val="tx1"/>
            </w14:solidFill>
          </w14:textFill>
        </w:rPr>
        <w:t>汽冷分离器安装其他技术要求应符合本标准10.3.5</w:t>
      </w:r>
      <w:r>
        <w:rPr>
          <w:rFonts w:hint="eastAsia" w:ascii="宋体" w:hAnsi="宋体" w:eastAsia="宋体" w:cs="宋体"/>
          <w:color w:val="000000" w:themeColor="text1"/>
          <w:spacing w:val="-3"/>
          <w:kern w:val="0"/>
          <w:sz w:val="21"/>
          <w:szCs w:val="21"/>
          <w14:textFill>
            <w14:solidFill>
              <w14:schemeClr w14:val="tx1"/>
            </w14:solidFill>
          </w14:textFill>
        </w:rPr>
        <w:t>的</w:t>
      </w:r>
      <w:r>
        <w:rPr>
          <w:rFonts w:hint="eastAsia" w:ascii="宋体" w:hAnsi="宋体" w:eastAsia="宋体" w:cs="宋体"/>
          <w:color w:val="000000" w:themeColor="text1"/>
          <w:spacing w:val="-2"/>
          <w:kern w:val="0"/>
          <w:sz w:val="21"/>
          <w:szCs w:val="21"/>
          <w14:textFill>
            <w14:solidFill>
              <w14:schemeClr w14:val="tx1"/>
            </w14:solidFill>
          </w14:textFill>
        </w:rPr>
        <w:t>规定。</w:t>
      </w:r>
    </w:p>
    <w:p w14:paraId="092401D6">
      <w:pPr>
        <w:pageBreakBefore w:val="0"/>
        <w:numPr>
          <w:ilvl w:val="0"/>
          <w:numId w:val="20"/>
        </w:numPr>
        <w:tabs>
          <w:tab w:val="left" w:pos="840"/>
          <w:tab w:val="left" w:pos="6930"/>
        </w:tabs>
        <w:wordWrap/>
        <w:overflowPunct/>
        <w:topLinePunct w:val="0"/>
        <w:bidi w:val="0"/>
        <w:spacing w:line="360" w:lineRule="auto"/>
        <w:ind w:right="0" w:rightChars="0" w:firstLine="408" w:firstLineChars="200"/>
        <w:jc w:val="left"/>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spacing w:val="-3"/>
          <w:kern w:val="0"/>
          <w:sz w:val="21"/>
          <w:szCs w:val="21"/>
          <w14:textFill>
            <w14:solidFill>
              <w14:schemeClr w14:val="tx1"/>
            </w14:solidFill>
          </w14:textFill>
        </w:rPr>
        <w:t>旋风分离器膨胀节偏装值应符合厂家图纸要求。</w:t>
      </w:r>
    </w:p>
    <w:p w14:paraId="715D583A">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0" w:firstLineChars="0"/>
        <w:jc w:val="left"/>
        <w:textAlignment w:val="baseline"/>
        <w:outlineLvl w:val="9"/>
        <w:rPr>
          <w:rFonts w:hint="eastAsia" w:ascii="黑体" w:hAnsi="黑体" w:eastAsia="黑体" w:cs="黑体"/>
          <w:b w:val="0"/>
          <w:bCs w:val="0"/>
          <w:color w:val="000000" w:themeColor="text1"/>
          <w:spacing w:val="-9"/>
          <w:kern w:val="0"/>
          <w:sz w:val="21"/>
          <w:szCs w:val="21"/>
          <w:lang w:val="en-US" w:eastAsia="zh-CN"/>
          <w14:textFill>
            <w14:solidFill>
              <w14:schemeClr w14:val="tx1"/>
            </w14:solidFill>
          </w14:textFill>
        </w:rPr>
      </w:pPr>
      <w:bookmarkStart w:id="44" w:name="bookmark41"/>
      <w:bookmarkEnd w:id="44"/>
      <w:bookmarkStart w:id="45" w:name="bookmark127"/>
      <w:bookmarkEnd w:id="45"/>
      <w:r>
        <w:rPr>
          <w:rFonts w:hint="eastAsia" w:ascii="黑体" w:hAnsi="黑体" w:eastAsia="黑体" w:cs="黑体"/>
          <w:b w:val="0"/>
          <w:bCs w:val="0"/>
          <w:color w:val="000000" w:themeColor="text1"/>
          <w:spacing w:val="-9"/>
          <w:kern w:val="0"/>
          <w:sz w:val="21"/>
          <w:szCs w:val="21"/>
          <w:lang w:val="en-US" w:eastAsia="zh-CN"/>
          <w14:textFill>
            <w14:solidFill>
              <w14:schemeClr w14:val="tx1"/>
            </w14:solidFill>
          </w14:textFill>
        </w:rPr>
        <w:t>A.4   膜式过热器、屏式再热器安装应符合下列规定：</w:t>
      </w:r>
    </w:p>
    <w:p w14:paraId="6269D113">
      <w:pPr>
        <w:pageBreakBefore w:val="0"/>
        <w:tabs>
          <w:tab w:val="left" w:pos="840"/>
          <w:tab w:val="left" w:pos="6930"/>
        </w:tabs>
        <w:wordWrap/>
        <w:overflowPunct/>
        <w:topLinePunct w:val="0"/>
        <w:bidi w:val="0"/>
        <w:spacing w:line="360" w:lineRule="auto"/>
        <w:ind w:right="0" w:rightChars="0"/>
        <w:jc w:val="left"/>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val="0"/>
          <w:bCs w:val="0"/>
          <w:color w:val="000000" w:themeColor="text1"/>
          <w:spacing w:val="-3"/>
          <w:kern w:val="0"/>
          <w:sz w:val="21"/>
          <w:szCs w:val="21"/>
          <w:lang w:val="en-US" w:eastAsia="zh-CN"/>
          <w14:textFill>
            <w14:solidFill>
              <w14:schemeClr w14:val="tx1"/>
            </w14:solidFill>
          </w14:textFill>
        </w:rPr>
        <w:t>A.4.1</w:t>
      </w:r>
      <w:r>
        <w:rPr>
          <w:rFonts w:hint="eastAsia" w:ascii="宋体" w:hAnsi="宋体" w:eastAsia="宋体" w:cs="宋体"/>
          <w:b/>
          <w:bCs/>
          <w:color w:val="000000" w:themeColor="text1"/>
          <w:spacing w:val="-3"/>
          <w:kern w:val="0"/>
          <w:sz w:val="21"/>
          <w:szCs w:val="21"/>
          <w:lang w:val="en-US" w:eastAsia="zh-CN"/>
          <w14:textFill>
            <w14:solidFill>
              <w14:schemeClr w14:val="tx1"/>
            </w14:solidFill>
          </w14:textFill>
        </w:rPr>
        <w:t xml:space="preserve">  </w:t>
      </w:r>
      <w:r>
        <w:rPr>
          <w:rFonts w:hint="eastAsia" w:ascii="宋体" w:hAnsi="宋体" w:eastAsia="宋体" w:cs="宋体"/>
          <w:color w:val="000000" w:themeColor="text1"/>
          <w:spacing w:val="-3"/>
          <w:kern w:val="0"/>
          <w:sz w:val="21"/>
          <w:szCs w:val="21"/>
          <w14:textFill>
            <w14:solidFill>
              <w14:schemeClr w14:val="tx1"/>
            </w14:solidFill>
          </w14:textFill>
        </w:rPr>
        <w:t>设备外观应无磨损、销钉应无脱落现象。</w:t>
      </w:r>
    </w:p>
    <w:p w14:paraId="3490C518">
      <w:pPr>
        <w:pageBreakBefore w:val="0"/>
        <w:tabs>
          <w:tab w:val="left" w:pos="840"/>
          <w:tab w:val="left" w:pos="6930"/>
        </w:tabs>
        <w:wordWrap/>
        <w:overflowPunct/>
        <w:topLinePunct w:val="0"/>
        <w:bidi w:val="0"/>
        <w:spacing w:line="360" w:lineRule="auto"/>
        <w:ind w:right="0" w:rightChars="0"/>
        <w:jc w:val="left"/>
        <w:outlineLvl w:val="9"/>
        <w:rPr>
          <w:rFonts w:hint="eastAsia" w:ascii="宋体" w:hAnsi="宋体" w:eastAsia="宋体" w:cs="宋体"/>
          <w:b w:val="0"/>
          <w:bCs w:val="0"/>
          <w:color w:val="000000" w:themeColor="text1"/>
          <w:kern w:val="0"/>
          <w:sz w:val="21"/>
          <w:szCs w:val="21"/>
          <w14:textFill>
            <w14:solidFill>
              <w14:schemeClr w14:val="tx1"/>
            </w14:solidFill>
          </w14:textFill>
        </w:rPr>
      </w:pPr>
      <w:r>
        <w:rPr>
          <w:rFonts w:hint="eastAsia" w:ascii="宋体" w:hAnsi="宋体" w:eastAsia="宋体" w:cs="宋体"/>
          <w:b w:val="0"/>
          <w:bCs w:val="0"/>
          <w:color w:val="000000" w:themeColor="text1"/>
          <w:spacing w:val="-3"/>
          <w:kern w:val="0"/>
          <w:sz w:val="21"/>
          <w:szCs w:val="21"/>
          <w:lang w:val="en-US" w:eastAsia="zh-CN"/>
          <w14:textFill>
            <w14:solidFill>
              <w14:schemeClr w14:val="tx1"/>
            </w14:solidFill>
          </w14:textFill>
        </w:rPr>
        <w:t>A.4.</w:t>
      </w:r>
      <w:r>
        <w:rPr>
          <w:rFonts w:hint="eastAsia" w:ascii="宋体" w:hAnsi="宋体" w:eastAsia="宋体" w:cs="宋体"/>
          <w:b w:val="0"/>
          <w:bCs w:val="0"/>
          <w:color w:val="000000" w:themeColor="text1"/>
          <w:spacing w:val="-3"/>
          <w:kern w:val="0"/>
          <w:sz w:val="21"/>
          <w:szCs w:val="21"/>
          <w14:textFill>
            <w14:solidFill>
              <w14:schemeClr w14:val="tx1"/>
            </w14:solidFill>
          </w14:textFill>
        </w:rPr>
        <w:t>2  管屏的平整度应符合设备技术文件要求</w:t>
      </w:r>
      <w:r>
        <w:rPr>
          <w:rFonts w:hint="eastAsia" w:ascii="宋体" w:hAnsi="宋体" w:eastAsia="宋体" w:cs="宋体"/>
          <w:b w:val="0"/>
          <w:bCs w:val="0"/>
          <w:color w:val="000000" w:themeColor="text1"/>
          <w:spacing w:val="-3"/>
          <w:kern w:val="0"/>
          <w:sz w:val="21"/>
          <w:szCs w:val="21"/>
          <w:lang w:eastAsia="zh-CN"/>
          <w14:textFill>
            <w14:solidFill>
              <w14:schemeClr w14:val="tx1"/>
            </w14:solidFill>
          </w14:textFill>
        </w:rPr>
        <w:t>，</w:t>
      </w:r>
      <w:r>
        <w:rPr>
          <w:rFonts w:hint="eastAsia" w:ascii="宋体" w:hAnsi="宋体" w:eastAsia="宋体" w:cs="宋体"/>
          <w:b w:val="0"/>
          <w:bCs w:val="0"/>
          <w:color w:val="000000" w:themeColor="text1"/>
          <w:spacing w:val="-4"/>
          <w:kern w:val="0"/>
          <w:sz w:val="21"/>
          <w:szCs w:val="21"/>
          <w14:textFill>
            <w14:solidFill>
              <w14:schemeClr w14:val="tx1"/>
            </w14:solidFill>
          </w14:textFill>
        </w:rPr>
        <w:t>无要求时，平整</w:t>
      </w:r>
      <w:r>
        <w:rPr>
          <w:rFonts w:hint="eastAsia" w:ascii="宋体" w:hAnsi="宋体" w:eastAsia="宋体" w:cs="宋体"/>
          <w:b w:val="0"/>
          <w:bCs w:val="0"/>
          <w:color w:val="000000" w:themeColor="text1"/>
          <w:spacing w:val="3"/>
          <w:kern w:val="0"/>
          <w:sz w:val="21"/>
          <w:szCs w:val="21"/>
          <w14:textFill>
            <w14:solidFill>
              <w14:schemeClr w14:val="tx1"/>
            </w14:solidFill>
          </w14:textFill>
        </w:rPr>
        <w:t>度偏差不应大于5</w:t>
      </w:r>
      <w:r>
        <w:rPr>
          <w:rFonts w:hint="eastAsia" w:ascii="宋体" w:hAnsi="宋体" w:eastAsia="宋体" w:cs="宋体"/>
          <w:b w:val="0"/>
          <w:bCs w:val="0"/>
          <w:color w:val="000000" w:themeColor="text1"/>
          <w:kern w:val="0"/>
          <w:sz w:val="21"/>
          <w:szCs w:val="21"/>
          <w14:textFill>
            <w14:solidFill>
              <w14:schemeClr w14:val="tx1"/>
            </w14:solidFill>
          </w14:textFill>
        </w:rPr>
        <w:t>mm</w:t>
      </w:r>
      <w:r>
        <w:rPr>
          <w:rFonts w:hint="eastAsia" w:ascii="宋体" w:hAnsi="宋体" w:eastAsia="宋体" w:cs="宋体"/>
          <w:b w:val="0"/>
          <w:bCs w:val="0"/>
          <w:color w:val="000000" w:themeColor="text1"/>
          <w:spacing w:val="3"/>
          <w:kern w:val="0"/>
          <w:sz w:val="21"/>
          <w:szCs w:val="21"/>
          <w14:textFill>
            <w14:solidFill>
              <w14:schemeClr w14:val="tx1"/>
            </w14:solidFill>
          </w14:textFill>
        </w:rPr>
        <w:t>。</w:t>
      </w:r>
    </w:p>
    <w:p w14:paraId="08CAB86D">
      <w:pPr>
        <w:pageBreakBefore w:val="0"/>
        <w:tabs>
          <w:tab w:val="left" w:pos="840"/>
          <w:tab w:val="left" w:pos="6930"/>
        </w:tabs>
        <w:wordWrap/>
        <w:overflowPunct/>
        <w:topLinePunct w:val="0"/>
        <w:bidi w:val="0"/>
        <w:spacing w:line="360" w:lineRule="auto"/>
        <w:ind w:right="0" w:rightChars="0"/>
        <w:jc w:val="left"/>
        <w:outlineLvl w:val="9"/>
        <w:rPr>
          <w:rFonts w:hint="eastAsia" w:ascii="宋体" w:hAnsi="宋体" w:eastAsia="宋体" w:cs="宋体"/>
          <w:b w:val="0"/>
          <w:bCs w:val="0"/>
          <w:color w:val="000000" w:themeColor="text1"/>
          <w:kern w:val="0"/>
          <w:sz w:val="21"/>
          <w:szCs w:val="21"/>
          <w14:textFill>
            <w14:solidFill>
              <w14:schemeClr w14:val="tx1"/>
            </w14:solidFill>
          </w14:textFill>
        </w:rPr>
      </w:pPr>
      <w:r>
        <w:rPr>
          <w:rFonts w:hint="eastAsia" w:ascii="宋体" w:hAnsi="宋体" w:eastAsia="宋体" w:cs="宋体"/>
          <w:b w:val="0"/>
          <w:bCs w:val="0"/>
          <w:color w:val="000000" w:themeColor="text1"/>
          <w:spacing w:val="-3"/>
          <w:kern w:val="0"/>
          <w:sz w:val="21"/>
          <w:szCs w:val="21"/>
          <w:lang w:val="en-US" w:eastAsia="zh-CN"/>
          <w14:textFill>
            <w14:solidFill>
              <w14:schemeClr w14:val="tx1"/>
            </w14:solidFill>
          </w14:textFill>
        </w:rPr>
        <w:t>A.4.3</w:t>
      </w:r>
      <w:r>
        <w:rPr>
          <w:rFonts w:hint="eastAsia" w:ascii="宋体" w:hAnsi="宋体" w:eastAsia="宋体" w:cs="宋体"/>
          <w:b w:val="0"/>
          <w:bCs w:val="0"/>
          <w:color w:val="000000" w:themeColor="text1"/>
          <w:spacing w:val="-3"/>
          <w:kern w:val="0"/>
          <w:sz w:val="21"/>
          <w:szCs w:val="21"/>
          <w14:textFill>
            <w14:solidFill>
              <w14:schemeClr w14:val="tx1"/>
            </w14:solidFill>
          </w14:textFill>
        </w:rPr>
        <w:t xml:space="preserve">  管屏穿墙位置的设备尺寸应与水冷壁预留的尺寸一致</w:t>
      </w:r>
      <w:r>
        <w:rPr>
          <w:rFonts w:hint="eastAsia" w:ascii="宋体" w:hAnsi="宋体" w:eastAsia="宋体" w:cs="宋体"/>
          <w:b w:val="0"/>
          <w:bCs w:val="0"/>
          <w:color w:val="000000" w:themeColor="text1"/>
          <w:spacing w:val="-3"/>
          <w:kern w:val="0"/>
          <w:sz w:val="21"/>
          <w:szCs w:val="21"/>
          <w:lang w:eastAsia="zh-CN"/>
          <w14:textFill>
            <w14:solidFill>
              <w14:schemeClr w14:val="tx1"/>
            </w14:solidFill>
          </w14:textFill>
        </w:rPr>
        <w:t>，</w:t>
      </w:r>
      <w:r>
        <w:rPr>
          <w:rFonts w:hint="eastAsia" w:ascii="宋体" w:hAnsi="宋体" w:eastAsia="宋体" w:cs="宋体"/>
          <w:b w:val="0"/>
          <w:bCs w:val="0"/>
          <w:color w:val="000000" w:themeColor="text1"/>
          <w:spacing w:val="-3"/>
          <w:kern w:val="0"/>
          <w:sz w:val="21"/>
          <w:szCs w:val="21"/>
          <w14:textFill>
            <w14:solidFill>
              <w14:schemeClr w14:val="tx1"/>
            </w14:solidFill>
          </w14:textFill>
        </w:rPr>
        <w:t>穿</w:t>
      </w:r>
      <w:r>
        <w:rPr>
          <w:rFonts w:hint="eastAsia" w:ascii="宋体" w:hAnsi="宋体" w:eastAsia="宋体" w:cs="宋体"/>
          <w:b w:val="0"/>
          <w:bCs w:val="0"/>
          <w:color w:val="000000" w:themeColor="text1"/>
          <w:spacing w:val="-2"/>
          <w:kern w:val="0"/>
          <w:sz w:val="21"/>
          <w:szCs w:val="21"/>
          <w14:textFill>
            <w14:solidFill>
              <w14:schemeClr w14:val="tx1"/>
            </w14:solidFill>
          </w14:textFill>
        </w:rPr>
        <w:t>墙管位置的密封应符合厂家设计要求，不得阻</w:t>
      </w:r>
      <w:r>
        <w:rPr>
          <w:rFonts w:hint="eastAsia" w:ascii="宋体" w:hAnsi="宋体" w:eastAsia="宋体" w:cs="宋体"/>
          <w:b w:val="0"/>
          <w:bCs w:val="0"/>
          <w:color w:val="000000" w:themeColor="text1"/>
          <w:spacing w:val="-3"/>
          <w:kern w:val="0"/>
          <w:sz w:val="21"/>
          <w:szCs w:val="21"/>
          <w14:textFill>
            <w14:solidFill>
              <w14:schemeClr w14:val="tx1"/>
            </w14:solidFill>
          </w14:textFill>
        </w:rPr>
        <w:t>碍管屏热态膨胀。</w:t>
      </w:r>
    </w:p>
    <w:p w14:paraId="1561E339">
      <w:pPr>
        <w:pageBreakBefore w:val="0"/>
        <w:tabs>
          <w:tab w:val="left" w:pos="840"/>
          <w:tab w:val="left" w:pos="6930"/>
        </w:tabs>
        <w:wordWrap/>
        <w:overflowPunct/>
        <w:topLinePunct w:val="0"/>
        <w:bidi w:val="0"/>
        <w:spacing w:line="360" w:lineRule="auto"/>
        <w:ind w:right="0" w:rightChars="0"/>
        <w:jc w:val="left"/>
        <w:outlineLvl w:val="9"/>
        <w:rPr>
          <w:rFonts w:hint="eastAsia" w:ascii="宋体" w:hAnsi="宋体" w:eastAsia="宋体" w:cs="宋体"/>
          <w:b w:val="0"/>
          <w:bCs w:val="0"/>
          <w:color w:val="000000" w:themeColor="text1"/>
          <w:kern w:val="0"/>
          <w:sz w:val="21"/>
          <w:szCs w:val="21"/>
          <w14:textFill>
            <w14:solidFill>
              <w14:schemeClr w14:val="tx1"/>
            </w14:solidFill>
          </w14:textFill>
        </w:rPr>
      </w:pPr>
      <w:r>
        <w:rPr>
          <w:rFonts w:hint="eastAsia" w:ascii="宋体" w:hAnsi="宋体" w:eastAsia="宋体" w:cs="宋体"/>
          <w:b w:val="0"/>
          <w:bCs w:val="0"/>
          <w:color w:val="000000" w:themeColor="text1"/>
          <w:spacing w:val="-3"/>
          <w:kern w:val="0"/>
          <w:sz w:val="21"/>
          <w:szCs w:val="21"/>
          <w:lang w:val="en-US" w:eastAsia="zh-CN"/>
          <w14:textFill>
            <w14:solidFill>
              <w14:schemeClr w14:val="tx1"/>
            </w14:solidFill>
          </w14:textFill>
        </w:rPr>
        <w:t>A.4.4</w:t>
      </w:r>
      <w:r>
        <w:rPr>
          <w:rFonts w:hint="eastAsia" w:ascii="宋体" w:hAnsi="宋体" w:eastAsia="宋体" w:cs="宋体"/>
          <w:b w:val="0"/>
          <w:bCs w:val="0"/>
          <w:color w:val="000000" w:themeColor="text1"/>
          <w:spacing w:val="-1"/>
          <w:kern w:val="0"/>
          <w:sz w:val="21"/>
          <w:szCs w:val="21"/>
          <w14:textFill>
            <w14:solidFill>
              <w14:schemeClr w14:val="tx1"/>
            </w14:solidFill>
          </w14:textFill>
        </w:rPr>
        <w:t xml:space="preserve">  管屏宜采用地面组合，管屏组件吊装不得产生永久变形。</w:t>
      </w:r>
    </w:p>
    <w:p w14:paraId="5369F211">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hint="eastAsia" w:ascii="宋体" w:hAnsi="宋体" w:eastAsia="宋体" w:cs="宋体"/>
          <w:b w:val="0"/>
          <w:bCs w:val="0"/>
          <w:color w:val="000000" w:themeColor="text1"/>
          <w:kern w:val="0"/>
          <w:sz w:val="21"/>
          <w:szCs w:val="21"/>
          <w14:textFill>
            <w14:solidFill>
              <w14:schemeClr w14:val="tx1"/>
            </w14:solidFill>
          </w14:textFill>
        </w:rPr>
      </w:pPr>
      <w:r>
        <w:rPr>
          <w:rFonts w:hint="eastAsia" w:ascii="宋体" w:hAnsi="宋体" w:eastAsia="宋体" w:cs="宋体"/>
          <w:b w:val="0"/>
          <w:bCs w:val="0"/>
          <w:color w:val="000000" w:themeColor="text1"/>
          <w:spacing w:val="-3"/>
          <w:kern w:val="0"/>
          <w:sz w:val="21"/>
          <w:szCs w:val="21"/>
          <w:lang w:val="en-US" w:eastAsia="zh-CN"/>
          <w14:textFill>
            <w14:solidFill>
              <w14:schemeClr w14:val="tx1"/>
            </w14:solidFill>
          </w14:textFill>
        </w:rPr>
        <w:t>A.4.5</w:t>
      </w:r>
      <w:r>
        <w:rPr>
          <w:rFonts w:hint="eastAsia" w:ascii="宋体" w:hAnsi="宋体" w:eastAsia="宋体" w:cs="宋体"/>
          <w:b w:val="0"/>
          <w:bCs w:val="0"/>
          <w:color w:val="000000" w:themeColor="text1"/>
          <w:spacing w:val="6"/>
          <w:kern w:val="0"/>
          <w:sz w:val="21"/>
          <w:szCs w:val="21"/>
          <w14:textFill>
            <w14:solidFill>
              <w14:schemeClr w14:val="tx1"/>
            </w14:solidFill>
          </w14:textFill>
        </w:rPr>
        <w:t xml:space="preserve">  </w:t>
      </w:r>
      <w:r>
        <w:rPr>
          <w:rFonts w:hint="eastAsia" w:ascii="宋体" w:hAnsi="宋体" w:eastAsia="宋体" w:cs="宋体"/>
          <w:b w:val="0"/>
          <w:bCs w:val="0"/>
          <w:color w:val="000000" w:themeColor="text1"/>
          <w:spacing w:val="-3"/>
          <w:kern w:val="0"/>
          <w:sz w:val="21"/>
          <w:szCs w:val="21"/>
          <w14:textFill>
            <w14:solidFill>
              <w14:schemeClr w14:val="tx1"/>
            </w14:solidFill>
          </w14:textFill>
        </w:rPr>
        <w:t>管屏安装的间距偏差应小于5mm</w:t>
      </w:r>
      <w:r>
        <w:rPr>
          <w:rFonts w:hint="eastAsia" w:ascii="宋体" w:hAnsi="宋体" w:eastAsia="宋体" w:cs="宋体"/>
          <w:b w:val="0"/>
          <w:bCs w:val="0"/>
          <w:color w:val="000000" w:themeColor="text1"/>
          <w:spacing w:val="-3"/>
          <w:kern w:val="0"/>
          <w:sz w:val="21"/>
          <w:szCs w:val="21"/>
          <w:lang w:eastAsia="zh-CN"/>
          <w14:textFill>
            <w14:solidFill>
              <w14:schemeClr w14:val="tx1"/>
            </w14:solidFill>
          </w14:textFill>
        </w:rPr>
        <w:t>，</w:t>
      </w:r>
      <w:r>
        <w:rPr>
          <w:rFonts w:hint="eastAsia" w:ascii="宋体" w:hAnsi="宋体" w:eastAsia="宋体" w:cs="宋体"/>
          <w:b w:val="0"/>
          <w:bCs w:val="0"/>
          <w:color w:val="000000" w:themeColor="text1"/>
          <w:spacing w:val="-3"/>
          <w:kern w:val="0"/>
          <w:sz w:val="21"/>
          <w:szCs w:val="21"/>
          <w14:textFill>
            <w14:solidFill>
              <w14:schemeClr w14:val="tx1"/>
            </w14:solidFill>
          </w14:textFill>
        </w:rPr>
        <w:t>管屏垂直度偏差不大于1‰管屏长度</w:t>
      </w:r>
      <w:r>
        <w:rPr>
          <w:rFonts w:hint="eastAsia" w:ascii="宋体" w:hAnsi="宋体" w:eastAsia="宋体" w:cs="宋体"/>
          <w:b w:val="0"/>
          <w:bCs w:val="0"/>
          <w:color w:val="000000" w:themeColor="text1"/>
          <w:spacing w:val="-3"/>
          <w:kern w:val="0"/>
          <w:sz w:val="21"/>
          <w:szCs w:val="21"/>
          <w:lang w:eastAsia="zh-CN"/>
          <w14:textFill>
            <w14:solidFill>
              <w14:schemeClr w14:val="tx1"/>
            </w14:solidFill>
          </w14:textFill>
        </w:rPr>
        <w:t>，</w:t>
      </w:r>
      <w:r>
        <w:rPr>
          <w:rFonts w:hint="eastAsia" w:ascii="宋体" w:hAnsi="宋体" w:eastAsia="宋体" w:cs="宋体"/>
          <w:b w:val="0"/>
          <w:bCs w:val="0"/>
          <w:color w:val="000000" w:themeColor="text1"/>
          <w:spacing w:val="-3"/>
          <w:kern w:val="0"/>
          <w:sz w:val="21"/>
          <w:szCs w:val="21"/>
          <w14:textFill>
            <w14:solidFill>
              <w14:schemeClr w14:val="tx1"/>
            </w14:solidFill>
          </w14:textFill>
        </w:rPr>
        <w:t>最大不大于5mm。</w:t>
      </w:r>
    </w:p>
    <w:p w14:paraId="303D09EB">
      <w:pPr>
        <w:keepNext w:val="0"/>
        <w:keepLines w:val="0"/>
        <w:pageBreakBefore w:val="0"/>
        <w:widowControl/>
        <w:tabs>
          <w:tab w:val="left" w:pos="840"/>
          <w:tab w:val="left" w:pos="6930"/>
        </w:tabs>
        <w:kinsoku w:val="0"/>
        <w:wordWrap/>
        <w:overflowPunct/>
        <w:topLinePunct w:val="0"/>
        <w:autoSpaceDE w:val="0"/>
        <w:autoSpaceDN w:val="0"/>
        <w:bidi w:val="0"/>
        <w:adjustRightInd w:val="0"/>
        <w:snapToGrid w:val="0"/>
        <w:spacing w:before="0" w:beforeLines="50" w:after="0" w:afterLines="50" w:line="360" w:lineRule="auto"/>
        <w:ind w:right="0" w:rightChars="0"/>
        <w:jc w:val="left"/>
        <w:textAlignment w:val="baseline"/>
        <w:outlineLvl w:val="9"/>
        <w:rPr>
          <w:rFonts w:hint="eastAsia" w:ascii="黑体" w:hAnsi="黑体" w:eastAsia="黑体" w:cs="黑体"/>
          <w:b w:val="0"/>
          <w:bCs w:val="0"/>
          <w:color w:val="000000" w:themeColor="text1"/>
          <w:kern w:val="0"/>
          <w:sz w:val="21"/>
          <w:szCs w:val="21"/>
          <w14:textFill>
            <w14:solidFill>
              <w14:schemeClr w14:val="tx1"/>
            </w14:solidFill>
          </w14:textFill>
        </w:rPr>
      </w:pPr>
      <w:r>
        <w:rPr>
          <w:rFonts w:hint="eastAsia" w:ascii="黑体" w:hAnsi="黑体" w:eastAsia="黑体" w:cs="黑体"/>
          <w:b w:val="0"/>
          <w:bCs w:val="0"/>
          <w:color w:val="000000" w:themeColor="text1"/>
          <w:spacing w:val="-9"/>
          <w:kern w:val="0"/>
          <w:sz w:val="21"/>
          <w:szCs w:val="21"/>
          <w:lang w:val="en-US" w:eastAsia="zh-CN"/>
          <w14:textFill>
            <w14:solidFill>
              <w14:schemeClr w14:val="tx1"/>
            </w14:solidFill>
          </w14:textFill>
        </w:rPr>
        <w:t>A.5</w:t>
      </w:r>
      <w:r>
        <w:rPr>
          <w:rFonts w:hint="eastAsia" w:ascii="黑体" w:hAnsi="黑体" w:eastAsia="黑体" w:cs="黑体"/>
          <w:b w:val="0"/>
          <w:bCs w:val="0"/>
          <w:color w:val="000000" w:themeColor="text1"/>
          <w:spacing w:val="-7"/>
          <w:kern w:val="0"/>
          <w:sz w:val="21"/>
          <w:szCs w:val="21"/>
          <w14:textFill>
            <w14:solidFill>
              <w14:schemeClr w14:val="tx1"/>
            </w14:solidFill>
          </w14:textFill>
        </w:rPr>
        <w:t xml:space="preserve">  炉膛密封应符合下列规定：</w:t>
      </w:r>
    </w:p>
    <w:p w14:paraId="5B00D7BB">
      <w:pPr>
        <w:pageBreakBefore w:val="0"/>
        <w:tabs>
          <w:tab w:val="left" w:pos="840"/>
          <w:tab w:val="left" w:pos="6930"/>
        </w:tabs>
        <w:wordWrap/>
        <w:overflowPunct/>
        <w:topLinePunct w:val="0"/>
        <w:bidi w:val="0"/>
        <w:spacing w:line="360" w:lineRule="auto"/>
        <w:ind w:right="0" w:rightChars="0"/>
        <w:jc w:val="left"/>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val="0"/>
          <w:bCs w:val="0"/>
          <w:color w:val="000000" w:themeColor="text1"/>
          <w:spacing w:val="-3"/>
          <w:kern w:val="0"/>
          <w:sz w:val="21"/>
          <w:szCs w:val="21"/>
          <w:lang w:val="en-US" w:eastAsia="zh-CN"/>
          <w14:textFill>
            <w14:solidFill>
              <w14:schemeClr w14:val="tx1"/>
            </w14:solidFill>
          </w14:textFill>
        </w:rPr>
        <w:t xml:space="preserve">A.5.1  </w:t>
      </w:r>
      <w:r>
        <w:rPr>
          <w:rFonts w:hint="eastAsia" w:ascii="宋体" w:hAnsi="宋体" w:eastAsia="宋体" w:cs="宋体"/>
          <w:color w:val="000000" w:themeColor="text1"/>
          <w:spacing w:val="-3"/>
          <w:kern w:val="0"/>
          <w:sz w:val="21"/>
          <w:szCs w:val="21"/>
          <w14:textFill>
            <w14:solidFill>
              <w14:schemeClr w14:val="tx1"/>
            </w14:solidFill>
          </w14:textFill>
        </w:rPr>
        <w:t>炉膛内侧的密封应按照厂家图纸要求</w:t>
      </w:r>
      <w:r>
        <w:rPr>
          <w:rFonts w:hint="eastAsia" w:ascii="宋体" w:hAnsi="宋体" w:eastAsia="宋体" w:cs="宋体"/>
          <w:color w:val="000000" w:themeColor="text1"/>
          <w:spacing w:val="-4"/>
          <w:kern w:val="0"/>
          <w:sz w:val="21"/>
          <w:szCs w:val="21"/>
          <w14:textFill>
            <w14:solidFill>
              <w14:schemeClr w14:val="tx1"/>
            </w14:solidFill>
          </w14:textFill>
        </w:rPr>
        <w:t>全部打磨光滑，表面</w:t>
      </w:r>
      <w:r>
        <w:rPr>
          <w:rFonts w:hint="eastAsia" w:ascii="宋体" w:hAnsi="宋体" w:eastAsia="宋体" w:cs="宋体"/>
          <w:color w:val="000000" w:themeColor="text1"/>
          <w:spacing w:val="-3"/>
          <w:kern w:val="0"/>
          <w:sz w:val="21"/>
          <w:szCs w:val="21"/>
          <w14:textFill>
            <w14:solidFill>
              <w14:schemeClr w14:val="tx1"/>
            </w14:solidFill>
          </w14:textFill>
        </w:rPr>
        <w:t>凸出物不应大于0.5mm。</w:t>
      </w:r>
    </w:p>
    <w:p w14:paraId="1D760417">
      <w:pPr>
        <w:pageBreakBefore w:val="0"/>
        <w:tabs>
          <w:tab w:val="left" w:pos="840"/>
          <w:tab w:val="left" w:pos="6930"/>
        </w:tabs>
        <w:wordWrap/>
        <w:overflowPunct/>
        <w:topLinePunct w:val="0"/>
        <w:bidi w:val="0"/>
        <w:spacing w:line="360" w:lineRule="auto"/>
        <w:ind w:right="0" w:rightChars="0"/>
        <w:jc w:val="left"/>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val="0"/>
          <w:bCs w:val="0"/>
          <w:color w:val="000000" w:themeColor="text1"/>
          <w:spacing w:val="-3"/>
          <w:kern w:val="0"/>
          <w:sz w:val="21"/>
          <w:szCs w:val="21"/>
          <w:lang w:val="en-US" w:eastAsia="zh-CN"/>
          <w14:textFill>
            <w14:solidFill>
              <w14:schemeClr w14:val="tx1"/>
            </w14:solidFill>
          </w14:textFill>
        </w:rPr>
        <w:t xml:space="preserve">A.5.2  </w:t>
      </w:r>
      <w:r>
        <w:rPr>
          <w:rFonts w:hint="eastAsia" w:ascii="宋体" w:hAnsi="宋体" w:eastAsia="宋体" w:cs="宋体"/>
          <w:color w:val="000000" w:themeColor="text1"/>
          <w:spacing w:val="4"/>
          <w:kern w:val="0"/>
          <w:sz w:val="21"/>
          <w:szCs w:val="21"/>
          <w14:textFill>
            <w14:solidFill>
              <w14:schemeClr w14:val="tx1"/>
            </w14:solidFill>
          </w14:textFill>
        </w:rPr>
        <w:t>锅炉密相区或厂家技术文件有明确要求的部位密封焊接</w:t>
      </w:r>
      <w:r>
        <w:rPr>
          <w:rFonts w:hint="eastAsia" w:ascii="宋体" w:hAnsi="宋体" w:eastAsia="宋体" w:cs="宋体"/>
          <w:color w:val="000000" w:themeColor="text1"/>
          <w:spacing w:val="-5"/>
          <w:kern w:val="0"/>
          <w:sz w:val="21"/>
          <w:szCs w:val="21"/>
          <w14:textFill>
            <w14:solidFill>
              <w14:schemeClr w14:val="tx1"/>
            </w14:solidFill>
          </w14:textFill>
        </w:rPr>
        <w:t>应进行渗透检查。</w:t>
      </w:r>
    </w:p>
    <w:p w14:paraId="550FD222">
      <w:pPr>
        <w:pageBreakBefore w:val="0"/>
        <w:tabs>
          <w:tab w:val="left" w:pos="840"/>
          <w:tab w:val="left" w:pos="6930"/>
        </w:tabs>
        <w:wordWrap/>
        <w:overflowPunct/>
        <w:topLinePunct w:val="0"/>
        <w:bidi w:val="0"/>
        <w:spacing w:line="360" w:lineRule="auto"/>
        <w:ind w:right="0" w:rightChars="0"/>
        <w:jc w:val="left"/>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val="0"/>
          <w:bCs w:val="0"/>
          <w:color w:val="000000" w:themeColor="text1"/>
          <w:spacing w:val="-3"/>
          <w:kern w:val="0"/>
          <w:sz w:val="21"/>
          <w:szCs w:val="21"/>
          <w:lang w:val="en-US" w:eastAsia="zh-CN"/>
          <w14:textFill>
            <w14:solidFill>
              <w14:schemeClr w14:val="tx1"/>
            </w14:solidFill>
          </w14:textFill>
        </w:rPr>
        <w:t xml:space="preserve">A.5.3  </w:t>
      </w:r>
      <w:r>
        <w:rPr>
          <w:rFonts w:hint="eastAsia" w:ascii="宋体" w:hAnsi="宋体" w:eastAsia="宋体" w:cs="宋体"/>
          <w:color w:val="000000" w:themeColor="text1"/>
          <w:spacing w:val="-3"/>
          <w:kern w:val="0"/>
          <w:sz w:val="21"/>
          <w:szCs w:val="21"/>
          <w14:textFill>
            <w14:solidFill>
              <w14:schemeClr w14:val="tx1"/>
            </w14:solidFill>
          </w14:textFill>
        </w:rPr>
        <w:t>密封槽的膨胀间隙应符合厂家技术文</w:t>
      </w:r>
      <w:r>
        <w:rPr>
          <w:rFonts w:hint="eastAsia" w:ascii="宋体" w:hAnsi="宋体" w:eastAsia="宋体" w:cs="宋体"/>
          <w:color w:val="000000" w:themeColor="text1"/>
          <w:spacing w:val="-4"/>
          <w:kern w:val="0"/>
          <w:sz w:val="21"/>
          <w:szCs w:val="21"/>
          <w14:textFill>
            <w14:solidFill>
              <w14:schemeClr w14:val="tx1"/>
            </w14:solidFill>
          </w14:textFill>
        </w:rPr>
        <w:t>件的要求，密封槽体</w:t>
      </w:r>
      <w:r>
        <w:rPr>
          <w:rFonts w:hint="eastAsia" w:ascii="宋体" w:hAnsi="宋体" w:eastAsia="宋体" w:cs="宋体"/>
          <w:color w:val="000000" w:themeColor="text1"/>
          <w:spacing w:val="10"/>
          <w:kern w:val="0"/>
          <w:sz w:val="21"/>
          <w:szCs w:val="21"/>
          <w14:textFill>
            <w14:solidFill>
              <w14:schemeClr w14:val="tx1"/>
            </w14:solidFill>
          </w14:textFill>
        </w:rPr>
        <w:t>的底板、立板(插板)的水平度和平正度应不大于5</w:t>
      </w:r>
      <w:r>
        <w:rPr>
          <w:rFonts w:hint="eastAsia" w:ascii="宋体" w:hAnsi="宋体" w:eastAsia="宋体" w:cs="宋体"/>
          <w:color w:val="000000" w:themeColor="text1"/>
          <w:kern w:val="0"/>
          <w:sz w:val="21"/>
          <w:szCs w:val="21"/>
          <w14:textFill>
            <w14:solidFill>
              <w14:schemeClr w14:val="tx1"/>
            </w14:solidFill>
          </w14:textFill>
        </w:rPr>
        <w:t>mm</w:t>
      </w:r>
      <w:r>
        <w:rPr>
          <w:rFonts w:hint="eastAsia" w:ascii="宋体" w:hAnsi="宋体" w:eastAsia="宋体" w:cs="宋体"/>
          <w:color w:val="000000" w:themeColor="text1"/>
          <w:spacing w:val="10"/>
          <w:kern w:val="0"/>
          <w:sz w:val="21"/>
          <w:szCs w:val="21"/>
          <w14:textFill>
            <w14:solidFill>
              <w14:schemeClr w14:val="tx1"/>
            </w14:solidFill>
          </w14:textFill>
        </w:rPr>
        <w:t>。</w:t>
      </w:r>
    </w:p>
    <w:p w14:paraId="2262BE3A">
      <w:pPr>
        <w:pStyle w:val="2"/>
        <w:ind w:left="0" w:leftChars="0" w:firstLine="0" w:firstLineChars="0"/>
        <w:rPr>
          <w:rFonts w:hint="eastAsia" w:ascii="宋体" w:hAnsi="宋体" w:eastAsia="宋体" w:cs="宋体"/>
          <w:color w:val="000000" w:themeColor="text1"/>
          <w:spacing w:val="-3"/>
          <w:kern w:val="0"/>
          <w:sz w:val="21"/>
          <w:szCs w:val="21"/>
          <w14:textFill>
            <w14:solidFill>
              <w14:schemeClr w14:val="tx1"/>
            </w14:solidFill>
          </w14:textFill>
        </w:rPr>
      </w:pPr>
      <w:r>
        <w:rPr>
          <w:rFonts w:hint="eastAsia" w:ascii="宋体" w:hAnsi="宋体" w:eastAsia="宋体" w:cs="宋体"/>
          <w:b w:val="0"/>
          <w:bCs w:val="0"/>
          <w:color w:val="000000" w:themeColor="text1"/>
          <w:spacing w:val="-3"/>
          <w:kern w:val="0"/>
          <w:sz w:val="21"/>
          <w:szCs w:val="21"/>
          <w:lang w:val="en-US" w:eastAsia="zh-CN"/>
          <w14:textFill>
            <w14:solidFill>
              <w14:schemeClr w14:val="tx1"/>
            </w14:solidFill>
          </w14:textFill>
        </w:rPr>
        <w:t xml:space="preserve">A.5.4  </w:t>
      </w:r>
      <w:r>
        <w:rPr>
          <w:rFonts w:hint="eastAsia" w:ascii="宋体" w:hAnsi="宋体" w:eastAsia="宋体" w:cs="宋体"/>
          <w:color w:val="000000" w:themeColor="text1"/>
          <w:spacing w:val="-4"/>
          <w:kern w:val="0"/>
          <w:sz w:val="21"/>
          <w:szCs w:val="21"/>
          <w14:textFill>
            <w14:solidFill>
              <w14:schemeClr w14:val="tx1"/>
            </w14:solidFill>
          </w14:textFill>
        </w:rPr>
        <w:t>管屏密封槽体应安装平整，与管屏连接处应焊接牢固</w:t>
      </w:r>
      <w:r>
        <w:rPr>
          <w:rFonts w:hint="eastAsia" w:ascii="宋体" w:hAnsi="宋体" w:eastAsia="宋体" w:cs="宋体"/>
          <w:color w:val="000000" w:themeColor="text1"/>
          <w:spacing w:val="-5"/>
          <w:kern w:val="0"/>
          <w:sz w:val="21"/>
          <w:szCs w:val="21"/>
          <w14:textFill>
            <w14:solidFill>
              <w14:schemeClr w14:val="tx1"/>
            </w14:solidFill>
          </w14:textFill>
        </w:rPr>
        <w:t>，槽</w:t>
      </w:r>
      <w:r>
        <w:rPr>
          <w:rFonts w:hint="eastAsia" w:ascii="宋体" w:hAnsi="宋体" w:eastAsia="宋体" w:cs="宋体"/>
          <w:color w:val="000000" w:themeColor="text1"/>
          <w:spacing w:val="-3"/>
          <w:kern w:val="0"/>
          <w:sz w:val="21"/>
          <w:szCs w:val="21"/>
          <w14:textFill>
            <w14:solidFill>
              <w14:schemeClr w14:val="tx1"/>
            </w14:solidFill>
          </w14:textFill>
        </w:rPr>
        <w:t>插板应有足够的膨胀间隙。</w:t>
      </w:r>
    </w:p>
    <w:p w14:paraId="35DDA00C">
      <w:pPr>
        <w:pStyle w:val="2"/>
        <w:ind w:left="0" w:leftChars="0" w:firstLine="0" w:firstLineChars="0"/>
        <w:jc w:val="both"/>
        <w:rPr>
          <w:rFonts w:hint="eastAsia" w:ascii="黑体" w:hAnsi="黑体" w:eastAsia="黑体" w:cs="黑体"/>
          <w:lang w:val="en-US" w:eastAsia="zh-CN"/>
        </w:rPr>
      </w:pPr>
    </w:p>
    <w:p w14:paraId="7A46ACBB">
      <w:pPr>
        <w:pStyle w:val="2"/>
        <w:ind w:left="0" w:leftChars="0" w:firstLine="0" w:firstLineChars="0"/>
        <w:jc w:val="center"/>
        <w:rPr>
          <w:rFonts w:hint="eastAsia" w:ascii="黑体" w:hAnsi="黑体" w:eastAsia="黑体" w:cs="黑体"/>
          <w:lang w:val="en-US" w:eastAsia="zh-CN"/>
        </w:rPr>
        <w:sectPr>
          <w:footerReference r:id="rId24" w:type="default"/>
          <w:footerReference r:id="rId25" w:type="even"/>
          <w:pgSz w:w="11906" w:h="16838"/>
          <w:pgMar w:top="1417" w:right="1134" w:bottom="1134" w:left="1417" w:header="851" w:footer="992" w:gutter="0"/>
          <w:pgBorders>
            <w:top w:val="none" w:sz="0" w:space="0"/>
            <w:left w:val="none" w:sz="0" w:space="0"/>
            <w:bottom w:val="none" w:sz="0" w:space="0"/>
            <w:right w:val="none" w:sz="0" w:space="0"/>
          </w:pgBorders>
          <w:pgNumType w:fmt="decimal"/>
          <w:cols w:space="0" w:num="1"/>
          <w:docGrid w:type="lines" w:linePitch="312" w:charSpace="0"/>
        </w:sectPr>
      </w:pPr>
    </w:p>
    <w:p w14:paraId="2544750C">
      <w:pPr>
        <w:pStyle w:val="2"/>
        <w:ind w:left="0" w:leftChars="0" w:firstLine="0" w:firstLineChars="0"/>
        <w:jc w:val="center"/>
        <w:rPr>
          <w:rFonts w:hint="eastAsia" w:ascii="黑体" w:hAnsi="黑体" w:eastAsia="黑体" w:cs="黑体"/>
          <w:lang w:val="en-US" w:eastAsia="zh-CN"/>
        </w:rPr>
      </w:pPr>
      <w:r>
        <w:rPr>
          <w:rFonts w:hint="eastAsia" w:ascii="黑体" w:hAnsi="黑体" w:eastAsia="黑体" w:cs="黑体"/>
          <w:lang w:val="en-US" w:eastAsia="zh-CN"/>
        </w:rPr>
        <w:t>附 录 B</w:t>
      </w:r>
    </w:p>
    <w:p w14:paraId="78FA2834">
      <w:pPr>
        <w:pStyle w:val="2"/>
        <w:ind w:left="0" w:leftChars="0" w:firstLine="0" w:firstLineChars="0"/>
        <w:jc w:val="center"/>
        <w:rPr>
          <w:rFonts w:hint="eastAsia" w:ascii="黑体" w:hAnsi="黑体" w:eastAsia="黑体" w:cs="黑体"/>
          <w:lang w:val="en-US" w:eastAsia="zh-CN"/>
        </w:rPr>
      </w:pPr>
      <w:r>
        <w:rPr>
          <w:rFonts w:hint="eastAsia" w:ascii="黑体" w:hAnsi="黑体" w:eastAsia="黑体" w:cs="黑体"/>
          <w:lang w:val="en-US" w:eastAsia="zh-CN"/>
        </w:rPr>
        <w:t>（规范性）</w:t>
      </w:r>
    </w:p>
    <w:p w14:paraId="0C1CB6A6">
      <w:pPr>
        <w:pStyle w:val="2"/>
        <w:ind w:left="0" w:leftChars="0" w:firstLine="0" w:firstLineChars="0"/>
        <w:jc w:val="center"/>
        <w:rPr>
          <w:rFonts w:hint="eastAsia" w:ascii="黑体" w:hAnsi="黑体" w:eastAsia="黑体" w:cs="黑体"/>
          <w:lang w:val="en-US" w:eastAsia="zh-CN"/>
        </w:rPr>
      </w:pPr>
      <w:bookmarkStart w:id="46" w:name="_Toc18361"/>
      <w:r>
        <w:rPr>
          <w:rFonts w:hint="eastAsia" w:ascii="黑体" w:hAnsi="黑体" w:eastAsia="黑体" w:cs="黑体"/>
          <w:lang w:val="en-US" w:eastAsia="zh-CN"/>
        </w:rPr>
        <w:t>输煤设备</w:t>
      </w:r>
      <w:bookmarkEnd w:id="46"/>
    </w:p>
    <w:p w14:paraId="4FD87714">
      <w:pPr>
        <w:keepNext w:val="0"/>
        <w:keepLines w:val="0"/>
        <w:pageBreakBefore w:val="0"/>
        <w:widowControl/>
        <w:kinsoku/>
        <w:wordWrap w:val="0"/>
        <w:overflowPunct/>
        <w:topLinePunct w:val="0"/>
        <w:autoSpaceDE w:val="0"/>
        <w:autoSpaceDN w:val="0"/>
        <w:bidi w:val="0"/>
        <w:adjustRightInd w:val="0"/>
        <w:snapToGrid w:val="0"/>
        <w:spacing w:before="0" w:beforeLines="50" w:after="0" w:afterLines="50" w:line="360" w:lineRule="auto"/>
        <w:ind w:right="0" w:rightChars="0"/>
        <w:jc w:val="left"/>
        <w:textAlignment w:val="baseline"/>
        <w:outlineLvl w:val="9"/>
        <w:rPr>
          <w:rFonts w:hint="eastAsia" w:ascii="黑体" w:hAnsi="黑体" w:eastAsia="黑体" w:cs="黑体"/>
          <w:spacing w:val="0"/>
          <w:kern w:val="0"/>
          <w:position w:val="0"/>
          <w:sz w:val="21"/>
          <w:lang w:val="en-US" w:eastAsia="zh-CN"/>
        </w:rPr>
      </w:pPr>
      <w:r>
        <w:rPr>
          <w:rFonts w:hint="eastAsia" w:ascii="黑体" w:hAnsi="黑体" w:eastAsia="黑体" w:cs="黑体"/>
          <w:spacing w:val="0"/>
          <w:kern w:val="0"/>
          <w:position w:val="0"/>
          <w:sz w:val="21"/>
          <w:lang w:val="en-US" w:eastAsia="zh-CN"/>
        </w:rPr>
        <w:t>B.1  一般规定</w:t>
      </w:r>
    </w:p>
    <w:p w14:paraId="2AAB451B">
      <w:pPr>
        <w:pStyle w:val="2"/>
        <w:keepNext w:val="0"/>
        <w:keepLines w:val="0"/>
        <w:pageBreakBefore w:val="0"/>
        <w:widowControl/>
        <w:kinsoku/>
        <w:wordWrap w:val="0"/>
        <w:overflowPunct/>
        <w:topLinePunct w:val="0"/>
        <w:autoSpaceDE/>
        <w:autoSpaceDN/>
        <w:bidi w:val="0"/>
        <w:adjustRightInd/>
        <w:snapToGrid/>
        <w:spacing w:after="0" w:line="360" w:lineRule="auto"/>
        <w:ind w:left="0" w:leftChars="0" w:firstLine="0" w:firstLineChars="0"/>
        <w:jc w:val="both"/>
        <w:textAlignment w:val="auto"/>
        <w:rPr>
          <w:rFonts w:hint="eastAsia" w:ascii="宋体" w:hAnsi="宋体" w:eastAsia="宋体" w:cs="宋体"/>
          <w:spacing w:val="0"/>
          <w:kern w:val="0"/>
          <w:position w:val="0"/>
          <w:sz w:val="21"/>
          <w:szCs w:val="21"/>
        </w:rPr>
      </w:pPr>
      <w:r>
        <w:rPr>
          <w:rFonts w:hint="eastAsia" w:ascii="黑体" w:hAnsi="黑体" w:eastAsia="黑体" w:cs="黑体"/>
          <w:spacing w:val="0"/>
          <w:kern w:val="0"/>
          <w:position w:val="0"/>
          <w:sz w:val="21"/>
          <w:szCs w:val="21"/>
          <w:lang w:val="en-US" w:eastAsia="zh-CN"/>
        </w:rPr>
        <w:t>B.1.1</w:t>
      </w:r>
      <w:r>
        <w:rPr>
          <w:rFonts w:hint="eastAsia" w:ascii="宋体" w:hAnsi="宋体" w:eastAsia="宋体" w:cs="宋体"/>
          <w:spacing w:val="0"/>
          <w:kern w:val="0"/>
          <w:position w:val="0"/>
          <w:sz w:val="21"/>
          <w:szCs w:val="21"/>
          <w:lang w:val="en-US" w:eastAsia="zh-CN"/>
        </w:rPr>
        <w:t xml:space="preserve">  </w:t>
      </w:r>
      <w:r>
        <w:rPr>
          <w:rFonts w:hint="eastAsia" w:ascii="宋体" w:hAnsi="宋体" w:eastAsia="宋体" w:cs="宋体"/>
          <w:spacing w:val="0"/>
          <w:kern w:val="0"/>
          <w:position w:val="0"/>
          <w:sz w:val="21"/>
          <w:szCs w:val="21"/>
        </w:rPr>
        <w:t>本章适用于火力发电厂输煤系统胶带输送机、胶带输送机的卸煤设备、磁铁分离器、碎煤机、筛煤机、翻车机、牵车平台、调车装置、抓煤机、斗轮机、取样装置、动态电子轨道衡、筒仓等设备的检修、安装和分部试运。本章不适用于煤码头装卸船设备的安装及分部试运。</w:t>
      </w:r>
    </w:p>
    <w:p w14:paraId="18C8F39F">
      <w:pPr>
        <w:keepNext w:val="0"/>
        <w:keepLines w:val="0"/>
        <w:pageBreakBefore w:val="0"/>
        <w:widowControl/>
        <w:kinsoku/>
        <w:wordWrap w:val="0"/>
        <w:overflowPunct/>
        <w:topLinePunct w:val="0"/>
        <w:bidi w:val="0"/>
        <w:spacing w:line="360" w:lineRule="auto"/>
        <w:ind w:right="0" w:rightChars="0"/>
        <w:jc w:val="left"/>
        <w:outlineLvl w:val="9"/>
        <w:rPr>
          <w:rFonts w:hint="eastAsia" w:ascii="宋体" w:hAnsi="宋体" w:eastAsia="宋体" w:cs="宋体"/>
          <w:spacing w:val="0"/>
          <w:kern w:val="0"/>
          <w:position w:val="0"/>
          <w:sz w:val="21"/>
          <w:szCs w:val="21"/>
        </w:rPr>
      </w:pPr>
      <w:r>
        <w:rPr>
          <w:rFonts w:hint="eastAsia" w:ascii="黑体" w:hAnsi="黑体" w:eastAsia="黑体" w:cs="黑体"/>
          <w:spacing w:val="0"/>
          <w:kern w:val="0"/>
          <w:position w:val="0"/>
          <w:sz w:val="21"/>
          <w:szCs w:val="21"/>
          <w:lang w:val="en-US" w:eastAsia="zh-CN"/>
        </w:rPr>
        <w:t>B.1.2</w:t>
      </w:r>
      <w:r>
        <w:rPr>
          <w:rFonts w:hint="eastAsia" w:ascii="宋体" w:hAnsi="宋体" w:eastAsia="宋体" w:cs="宋体"/>
          <w:spacing w:val="0"/>
          <w:kern w:val="0"/>
          <w:position w:val="0"/>
          <w:sz w:val="21"/>
          <w:szCs w:val="21"/>
          <w:lang w:val="en-US" w:eastAsia="zh-CN"/>
        </w:rPr>
        <w:t xml:space="preserve">  </w:t>
      </w:r>
      <w:r>
        <w:rPr>
          <w:rFonts w:hint="eastAsia" w:ascii="宋体" w:hAnsi="宋体" w:eastAsia="宋体" w:cs="宋体"/>
          <w:spacing w:val="0"/>
          <w:kern w:val="0"/>
          <w:position w:val="0"/>
          <w:sz w:val="21"/>
          <w:szCs w:val="21"/>
        </w:rPr>
        <w:t>设备、材料抵达现场均应经过验收、检查，应做好设备开箱清点和记录。</w:t>
      </w:r>
    </w:p>
    <w:p w14:paraId="57C92A78">
      <w:pPr>
        <w:keepNext w:val="0"/>
        <w:keepLines w:val="0"/>
        <w:pageBreakBefore w:val="0"/>
        <w:widowControl/>
        <w:kinsoku/>
        <w:wordWrap w:val="0"/>
        <w:overflowPunct/>
        <w:topLinePunct w:val="0"/>
        <w:autoSpaceDE w:val="0"/>
        <w:autoSpaceDN w:val="0"/>
        <w:bidi w:val="0"/>
        <w:adjustRightInd w:val="0"/>
        <w:snapToGrid w:val="0"/>
        <w:spacing w:line="360" w:lineRule="auto"/>
        <w:ind w:right="0" w:rightChars="0"/>
        <w:jc w:val="left"/>
        <w:textAlignment w:val="baseline"/>
        <w:outlineLvl w:val="9"/>
        <w:rPr>
          <w:rFonts w:hint="eastAsia" w:ascii="宋体" w:hAnsi="宋体" w:eastAsia="宋体" w:cs="宋体"/>
          <w:spacing w:val="0"/>
          <w:kern w:val="0"/>
          <w:position w:val="0"/>
          <w:sz w:val="21"/>
          <w:szCs w:val="21"/>
        </w:rPr>
      </w:pPr>
      <w:r>
        <w:rPr>
          <w:rFonts w:hint="eastAsia" w:ascii="黑体" w:hAnsi="黑体" w:eastAsia="黑体" w:cs="黑体"/>
          <w:spacing w:val="0"/>
          <w:kern w:val="0"/>
          <w:position w:val="0"/>
          <w:sz w:val="21"/>
          <w:szCs w:val="21"/>
          <w:lang w:val="en-US" w:eastAsia="zh-CN"/>
        </w:rPr>
        <w:t>B.1.3</w:t>
      </w:r>
      <w:r>
        <w:rPr>
          <w:rFonts w:hint="eastAsia" w:ascii="宋体" w:hAnsi="宋体" w:eastAsia="宋体" w:cs="宋体"/>
          <w:spacing w:val="0"/>
          <w:kern w:val="0"/>
          <w:position w:val="0"/>
          <w:sz w:val="21"/>
          <w:szCs w:val="21"/>
          <w:lang w:val="en-US" w:eastAsia="zh-CN"/>
        </w:rPr>
        <w:t xml:space="preserve">  </w:t>
      </w:r>
      <w:r>
        <w:rPr>
          <w:rFonts w:hint="eastAsia" w:ascii="宋体" w:hAnsi="宋体" w:eastAsia="宋体" w:cs="宋体"/>
          <w:spacing w:val="0"/>
          <w:kern w:val="0"/>
          <w:position w:val="0"/>
          <w:sz w:val="21"/>
          <w:szCs w:val="21"/>
        </w:rPr>
        <w:t>设备采购合同明确由制造单位负责安装调试的设备安装质量除应符合合同技术条件外，还应符合本章的相关规定。</w:t>
      </w:r>
    </w:p>
    <w:p w14:paraId="41E345F0">
      <w:pPr>
        <w:keepNext w:val="0"/>
        <w:keepLines w:val="0"/>
        <w:pageBreakBefore w:val="0"/>
        <w:widowControl/>
        <w:kinsoku/>
        <w:wordWrap w:val="0"/>
        <w:overflowPunct/>
        <w:topLinePunct w:val="0"/>
        <w:bidi w:val="0"/>
        <w:spacing w:line="360" w:lineRule="auto"/>
        <w:ind w:right="0" w:rightChars="0"/>
        <w:jc w:val="left"/>
        <w:outlineLvl w:val="9"/>
        <w:rPr>
          <w:rFonts w:hint="eastAsia" w:ascii="宋体" w:hAnsi="宋体" w:eastAsia="宋体" w:cs="宋体"/>
          <w:spacing w:val="0"/>
          <w:kern w:val="0"/>
          <w:position w:val="0"/>
          <w:sz w:val="21"/>
          <w:szCs w:val="21"/>
        </w:rPr>
      </w:pPr>
      <w:r>
        <w:rPr>
          <w:rFonts w:hint="eastAsia" w:ascii="黑体" w:hAnsi="黑体" w:eastAsia="黑体" w:cs="黑体"/>
          <w:spacing w:val="0"/>
          <w:kern w:val="0"/>
          <w:position w:val="0"/>
          <w:sz w:val="21"/>
          <w:szCs w:val="21"/>
          <w:lang w:val="en-US" w:eastAsia="zh-CN"/>
        </w:rPr>
        <w:t>B.1.4</w:t>
      </w:r>
      <w:r>
        <w:rPr>
          <w:rFonts w:hint="eastAsia" w:ascii="宋体" w:hAnsi="宋体" w:eastAsia="宋体" w:cs="宋体"/>
          <w:b/>
          <w:bCs/>
          <w:spacing w:val="0"/>
          <w:kern w:val="0"/>
          <w:position w:val="0"/>
          <w:sz w:val="21"/>
          <w:szCs w:val="21"/>
        </w:rPr>
        <w:t xml:space="preserve"> </w:t>
      </w:r>
      <w:r>
        <w:rPr>
          <w:rFonts w:hint="eastAsia" w:ascii="宋体" w:hAnsi="宋体" w:eastAsia="宋体" w:cs="宋体"/>
          <w:b/>
          <w:bCs/>
          <w:spacing w:val="0"/>
          <w:kern w:val="0"/>
          <w:position w:val="0"/>
          <w:sz w:val="21"/>
          <w:szCs w:val="21"/>
          <w:lang w:val="en-US" w:eastAsia="zh-CN"/>
        </w:rPr>
        <w:t xml:space="preserve"> </w:t>
      </w:r>
      <w:r>
        <w:rPr>
          <w:rFonts w:hint="eastAsia" w:ascii="宋体" w:hAnsi="宋体" w:eastAsia="宋体" w:cs="宋体"/>
          <w:spacing w:val="0"/>
          <w:kern w:val="0"/>
          <w:position w:val="0"/>
          <w:sz w:val="21"/>
          <w:szCs w:val="21"/>
        </w:rPr>
        <w:t>输煤系统转动机械的检修、安装和分部试运应符合本</w:t>
      </w:r>
      <w:r>
        <w:rPr>
          <w:rFonts w:hint="eastAsia" w:ascii="宋体" w:hAnsi="宋体" w:eastAsia="宋体" w:cs="宋体"/>
          <w:spacing w:val="0"/>
          <w:kern w:val="0"/>
          <w:position w:val="0"/>
          <w:sz w:val="21"/>
          <w:szCs w:val="21"/>
          <w:lang w:val="en-US" w:eastAsia="zh-CN"/>
        </w:rPr>
        <w:t>标准</w:t>
      </w:r>
      <w:r>
        <w:rPr>
          <w:rFonts w:hint="eastAsia" w:ascii="宋体" w:hAnsi="宋体" w:eastAsia="宋体" w:cs="宋体"/>
          <w:spacing w:val="0"/>
          <w:kern w:val="0"/>
          <w:position w:val="0"/>
          <w:sz w:val="21"/>
          <w:szCs w:val="21"/>
        </w:rPr>
        <w:t>1</w:t>
      </w:r>
      <w:r>
        <w:rPr>
          <w:rFonts w:hint="eastAsia" w:ascii="宋体" w:hAnsi="宋体" w:eastAsia="宋体" w:cs="宋体"/>
          <w:spacing w:val="0"/>
          <w:kern w:val="0"/>
          <w:position w:val="0"/>
          <w:sz w:val="21"/>
          <w:szCs w:val="21"/>
          <w:lang w:val="en-US" w:eastAsia="zh-CN"/>
        </w:rPr>
        <w:t>1</w:t>
      </w:r>
      <w:r>
        <w:rPr>
          <w:rFonts w:hint="eastAsia" w:ascii="宋体" w:hAnsi="宋体" w:eastAsia="宋体" w:cs="宋体"/>
          <w:spacing w:val="0"/>
          <w:kern w:val="0"/>
          <w:position w:val="0"/>
          <w:sz w:val="21"/>
          <w:szCs w:val="21"/>
        </w:rPr>
        <w:t>.1和1</w:t>
      </w:r>
      <w:r>
        <w:rPr>
          <w:rFonts w:hint="eastAsia" w:ascii="宋体" w:hAnsi="宋体" w:eastAsia="宋体" w:cs="宋体"/>
          <w:spacing w:val="0"/>
          <w:kern w:val="0"/>
          <w:position w:val="0"/>
          <w:sz w:val="21"/>
          <w:szCs w:val="21"/>
          <w:lang w:val="en-US" w:eastAsia="zh-CN"/>
        </w:rPr>
        <w:t>1</w:t>
      </w:r>
      <w:r>
        <w:rPr>
          <w:rFonts w:hint="eastAsia" w:ascii="宋体" w:hAnsi="宋体" w:eastAsia="宋体" w:cs="宋体"/>
          <w:spacing w:val="0"/>
          <w:kern w:val="0"/>
          <w:position w:val="0"/>
          <w:sz w:val="21"/>
          <w:szCs w:val="21"/>
        </w:rPr>
        <w:t>.2的有关规定。</w:t>
      </w:r>
    </w:p>
    <w:p w14:paraId="2AE7067A">
      <w:pPr>
        <w:keepNext w:val="0"/>
        <w:keepLines w:val="0"/>
        <w:pageBreakBefore w:val="0"/>
        <w:widowControl/>
        <w:kinsoku/>
        <w:wordWrap w:val="0"/>
        <w:overflowPunct/>
        <w:topLinePunct w:val="0"/>
        <w:autoSpaceDE w:val="0"/>
        <w:autoSpaceDN w:val="0"/>
        <w:bidi w:val="0"/>
        <w:adjustRightInd w:val="0"/>
        <w:snapToGrid w:val="0"/>
        <w:spacing w:before="0" w:beforeLines="50" w:after="0" w:afterLines="50" w:line="360" w:lineRule="auto"/>
        <w:ind w:right="0" w:rightChars="0"/>
        <w:jc w:val="left"/>
        <w:textAlignment w:val="baseline"/>
        <w:outlineLvl w:val="9"/>
        <w:rPr>
          <w:rFonts w:hint="eastAsia" w:ascii="黑体" w:hAnsi="黑体" w:eastAsia="黑体" w:cs="黑体"/>
          <w:spacing w:val="0"/>
          <w:kern w:val="0"/>
          <w:position w:val="0"/>
          <w:sz w:val="21"/>
        </w:rPr>
      </w:pPr>
      <w:r>
        <w:rPr>
          <w:rFonts w:hint="eastAsia" w:ascii="黑体" w:hAnsi="黑体" w:eastAsia="黑体" w:cs="黑体"/>
          <w:spacing w:val="0"/>
          <w:kern w:val="0"/>
          <w:position w:val="0"/>
          <w:sz w:val="21"/>
          <w:lang w:val="en-US" w:eastAsia="zh-CN"/>
        </w:rPr>
        <w:t>B</w:t>
      </w:r>
      <w:r>
        <w:rPr>
          <w:rFonts w:hint="eastAsia" w:ascii="黑体" w:hAnsi="黑体" w:eastAsia="黑体" w:cs="黑体"/>
          <w:spacing w:val="0"/>
          <w:kern w:val="0"/>
          <w:position w:val="0"/>
          <w:sz w:val="21"/>
        </w:rPr>
        <w:t>.2 胶带输送机</w:t>
      </w:r>
    </w:p>
    <w:p w14:paraId="32AFAA66">
      <w:pPr>
        <w:keepNext w:val="0"/>
        <w:keepLines w:val="0"/>
        <w:pageBreakBefore w:val="0"/>
        <w:widowControl/>
        <w:kinsoku/>
        <w:wordWrap w:val="0"/>
        <w:overflowPunct/>
        <w:topLinePunct w:val="0"/>
        <w:bidi w:val="0"/>
        <w:spacing w:line="360" w:lineRule="auto"/>
        <w:ind w:right="0" w:rightChars="0"/>
        <w:jc w:val="left"/>
        <w:outlineLvl w:val="9"/>
        <w:rPr>
          <w:rFonts w:hint="eastAsia" w:ascii="宋体" w:hAnsi="宋体" w:eastAsia="宋体" w:cs="宋体"/>
          <w:b w:val="0"/>
          <w:bCs w:val="0"/>
          <w:spacing w:val="0"/>
          <w:kern w:val="0"/>
          <w:position w:val="0"/>
          <w:sz w:val="21"/>
          <w:szCs w:val="21"/>
        </w:rPr>
      </w:pPr>
      <w:r>
        <w:rPr>
          <w:rFonts w:hint="eastAsia" w:ascii="黑体" w:hAnsi="黑体" w:eastAsia="黑体" w:cs="黑体"/>
          <w:b w:val="0"/>
          <w:bCs w:val="0"/>
          <w:spacing w:val="0"/>
          <w:kern w:val="0"/>
          <w:position w:val="0"/>
          <w:sz w:val="21"/>
          <w:szCs w:val="21"/>
          <w:lang w:val="en-US" w:eastAsia="zh-CN"/>
        </w:rPr>
        <w:t>B.</w:t>
      </w:r>
      <w:r>
        <w:rPr>
          <w:rFonts w:hint="eastAsia" w:ascii="黑体" w:hAnsi="黑体" w:eastAsia="黑体" w:cs="黑体"/>
          <w:b w:val="0"/>
          <w:bCs w:val="0"/>
          <w:spacing w:val="0"/>
          <w:kern w:val="0"/>
          <w:position w:val="0"/>
          <w:sz w:val="21"/>
          <w:szCs w:val="21"/>
        </w:rPr>
        <w:t>2.1</w:t>
      </w:r>
      <w:r>
        <w:rPr>
          <w:rFonts w:hint="eastAsia" w:ascii="宋体" w:hAnsi="宋体" w:eastAsia="宋体" w:cs="宋体"/>
          <w:b w:val="0"/>
          <w:bCs w:val="0"/>
          <w:spacing w:val="0"/>
          <w:kern w:val="0"/>
          <w:position w:val="0"/>
          <w:sz w:val="21"/>
          <w:szCs w:val="21"/>
        </w:rPr>
        <w:t xml:space="preserve">  </w:t>
      </w:r>
      <w:r>
        <w:rPr>
          <w:rFonts w:hint="eastAsia" w:ascii="宋体" w:hAnsi="宋体" w:eastAsia="宋体" w:cs="宋体"/>
          <w:b w:val="0"/>
          <w:bCs w:val="0"/>
          <w:spacing w:val="0"/>
          <w:kern w:val="0"/>
          <w:position w:val="0"/>
          <w:sz w:val="21"/>
          <w:szCs w:val="21"/>
          <w:lang w:val="en-US" w:eastAsia="zh-CN"/>
        </w:rPr>
        <w:t xml:space="preserve"> </w:t>
      </w:r>
      <w:r>
        <w:rPr>
          <w:rFonts w:hint="eastAsia" w:ascii="宋体" w:hAnsi="宋体" w:eastAsia="宋体" w:cs="宋体"/>
          <w:b w:val="0"/>
          <w:bCs w:val="0"/>
          <w:spacing w:val="0"/>
          <w:kern w:val="0"/>
          <w:position w:val="0"/>
          <w:sz w:val="21"/>
          <w:szCs w:val="21"/>
        </w:rPr>
        <w:t>设备安装前应进行下列检查：</w:t>
      </w:r>
    </w:p>
    <w:p w14:paraId="3254A651">
      <w:pPr>
        <w:keepNext w:val="0"/>
        <w:keepLines w:val="0"/>
        <w:pageBreakBefore w:val="0"/>
        <w:widowControl/>
        <w:numPr>
          <w:ilvl w:val="0"/>
          <w:numId w:val="21"/>
        </w:numPr>
        <w:kinsoku/>
        <w:wordWrap w:val="0"/>
        <w:overflowPunct/>
        <w:topLinePunct w:val="0"/>
        <w:bidi w:val="0"/>
        <w:spacing w:line="360" w:lineRule="auto"/>
        <w:ind w:right="0" w:rightChars="0" w:firstLine="420" w:firstLineChars="200"/>
        <w:jc w:val="left"/>
        <w:outlineLvl w:val="9"/>
        <w:rPr>
          <w:rFonts w:hint="eastAsia" w:ascii="宋体" w:hAnsi="宋体" w:eastAsia="宋体" w:cs="宋体"/>
          <w:b w:val="0"/>
          <w:bCs w:val="0"/>
          <w:spacing w:val="0"/>
          <w:kern w:val="0"/>
          <w:position w:val="0"/>
          <w:sz w:val="21"/>
          <w:szCs w:val="21"/>
        </w:rPr>
      </w:pPr>
      <w:r>
        <w:rPr>
          <w:rFonts w:hint="eastAsia" w:ascii="宋体" w:hAnsi="宋体" w:eastAsia="宋体" w:cs="宋体"/>
          <w:b w:val="0"/>
          <w:bCs w:val="0"/>
          <w:spacing w:val="0"/>
          <w:kern w:val="0"/>
          <w:position w:val="0"/>
          <w:sz w:val="21"/>
          <w:szCs w:val="21"/>
        </w:rPr>
        <w:t>预埋件与预留孔的位置和标高应符合设计要求并经检查验收合格。</w:t>
      </w:r>
    </w:p>
    <w:p w14:paraId="0CBB3BA3">
      <w:pPr>
        <w:keepNext w:val="0"/>
        <w:keepLines w:val="0"/>
        <w:pageBreakBefore w:val="0"/>
        <w:widowControl/>
        <w:numPr>
          <w:ilvl w:val="0"/>
          <w:numId w:val="21"/>
        </w:numPr>
        <w:kinsoku/>
        <w:wordWrap w:val="0"/>
        <w:overflowPunct/>
        <w:topLinePunct w:val="0"/>
        <w:bidi w:val="0"/>
        <w:spacing w:line="360" w:lineRule="auto"/>
        <w:ind w:left="0" w:leftChars="0" w:right="0" w:rightChars="0" w:firstLine="420" w:firstLineChars="200"/>
        <w:jc w:val="left"/>
        <w:outlineLvl w:val="9"/>
        <w:rPr>
          <w:rFonts w:hint="eastAsia" w:ascii="宋体" w:hAnsi="宋体" w:eastAsia="宋体" w:cs="宋体"/>
          <w:b w:val="0"/>
          <w:bCs w:val="0"/>
          <w:spacing w:val="0"/>
          <w:kern w:val="0"/>
          <w:position w:val="0"/>
          <w:sz w:val="21"/>
          <w:szCs w:val="21"/>
        </w:rPr>
      </w:pPr>
      <w:r>
        <w:rPr>
          <w:rFonts w:hint="eastAsia" w:ascii="宋体" w:hAnsi="宋体" w:eastAsia="宋体" w:cs="宋体"/>
          <w:b w:val="0"/>
          <w:bCs w:val="0"/>
          <w:spacing w:val="0"/>
          <w:kern w:val="0"/>
          <w:position w:val="0"/>
          <w:sz w:val="21"/>
          <w:szCs w:val="21"/>
        </w:rPr>
        <w:t>金属构架应符合下列要求：</w:t>
      </w:r>
    </w:p>
    <w:p w14:paraId="758968CB">
      <w:pPr>
        <w:keepNext w:val="0"/>
        <w:keepLines w:val="0"/>
        <w:pageBreakBefore w:val="0"/>
        <w:widowControl/>
        <w:kinsoku/>
        <w:wordWrap w:val="0"/>
        <w:overflowPunct/>
        <w:topLinePunct w:val="0"/>
        <w:bidi w:val="0"/>
        <w:spacing w:line="360" w:lineRule="auto"/>
        <w:ind w:right="0" w:rightChars="0" w:firstLine="840" w:firstLineChars="400"/>
        <w:jc w:val="left"/>
        <w:outlineLvl w:val="9"/>
        <w:rPr>
          <w:rFonts w:hint="eastAsia" w:ascii="宋体" w:hAnsi="宋体" w:eastAsia="宋体" w:cs="宋体"/>
          <w:spacing w:val="0"/>
          <w:kern w:val="0"/>
          <w:position w:val="0"/>
          <w:sz w:val="21"/>
          <w:szCs w:val="21"/>
        </w:rPr>
      </w:pPr>
      <w:r>
        <w:rPr>
          <w:rFonts w:hint="eastAsia" w:ascii="宋体" w:hAnsi="宋体" w:eastAsia="宋体" w:cs="宋体"/>
          <w:spacing w:val="0"/>
          <w:kern w:val="0"/>
          <w:position w:val="0"/>
          <w:sz w:val="21"/>
          <w:szCs w:val="21"/>
        </w:rPr>
        <w:t>1）构架的长、宽、高的尺寸偏差不大于10mm。</w:t>
      </w:r>
    </w:p>
    <w:p w14:paraId="0C3F2567">
      <w:pPr>
        <w:keepNext w:val="0"/>
        <w:keepLines w:val="0"/>
        <w:pageBreakBefore w:val="0"/>
        <w:widowControl/>
        <w:kinsoku/>
        <w:wordWrap w:val="0"/>
        <w:overflowPunct/>
        <w:topLinePunct w:val="0"/>
        <w:bidi w:val="0"/>
        <w:spacing w:line="360" w:lineRule="auto"/>
        <w:ind w:right="0" w:rightChars="0" w:firstLine="840" w:firstLineChars="400"/>
        <w:jc w:val="left"/>
        <w:outlineLvl w:val="9"/>
        <w:rPr>
          <w:rFonts w:hint="eastAsia" w:ascii="宋体" w:hAnsi="宋体" w:eastAsia="宋体" w:cs="宋体"/>
          <w:spacing w:val="0"/>
          <w:kern w:val="0"/>
          <w:position w:val="0"/>
          <w:sz w:val="21"/>
          <w:szCs w:val="21"/>
        </w:rPr>
      </w:pPr>
      <w:r>
        <w:rPr>
          <w:rFonts w:hint="eastAsia" w:ascii="宋体" w:hAnsi="宋体" w:eastAsia="宋体" w:cs="宋体"/>
          <w:spacing w:val="0"/>
          <w:kern w:val="0"/>
          <w:position w:val="0"/>
          <w:sz w:val="21"/>
          <w:szCs w:val="21"/>
        </w:rPr>
        <w:t>2）构架弯曲不大于其长度的1/1000,全长不大于10mm。</w:t>
      </w:r>
    </w:p>
    <w:p w14:paraId="0B762F31">
      <w:pPr>
        <w:keepNext w:val="0"/>
        <w:keepLines w:val="0"/>
        <w:pageBreakBefore w:val="0"/>
        <w:widowControl/>
        <w:kinsoku/>
        <w:wordWrap w:val="0"/>
        <w:overflowPunct/>
        <w:topLinePunct w:val="0"/>
        <w:bidi w:val="0"/>
        <w:spacing w:line="360" w:lineRule="auto"/>
        <w:ind w:right="0" w:rightChars="0" w:firstLine="840" w:firstLineChars="400"/>
        <w:jc w:val="left"/>
        <w:outlineLvl w:val="9"/>
        <w:rPr>
          <w:rFonts w:hint="eastAsia" w:ascii="宋体" w:hAnsi="宋体" w:eastAsia="宋体" w:cs="宋体"/>
          <w:spacing w:val="0"/>
          <w:kern w:val="0"/>
          <w:position w:val="0"/>
          <w:sz w:val="21"/>
          <w:szCs w:val="21"/>
        </w:rPr>
      </w:pPr>
      <w:r>
        <w:rPr>
          <w:rFonts w:hint="eastAsia" w:ascii="宋体" w:hAnsi="宋体" w:eastAsia="宋体" w:cs="宋体"/>
          <w:spacing w:val="0"/>
          <w:kern w:val="0"/>
          <w:position w:val="0"/>
          <w:sz w:val="21"/>
          <w:szCs w:val="21"/>
        </w:rPr>
        <w:t>3）构架型钢无扭曲变形。</w:t>
      </w:r>
    </w:p>
    <w:p w14:paraId="5E9C31D9">
      <w:pPr>
        <w:keepNext w:val="0"/>
        <w:keepLines w:val="0"/>
        <w:pageBreakBefore w:val="0"/>
        <w:widowControl/>
        <w:kinsoku/>
        <w:wordWrap w:val="0"/>
        <w:overflowPunct/>
        <w:topLinePunct w:val="0"/>
        <w:bidi w:val="0"/>
        <w:spacing w:line="360" w:lineRule="auto"/>
        <w:ind w:left="420" w:leftChars="200" w:right="0" w:rightChars="0" w:firstLine="0" w:firstLineChars="0"/>
        <w:jc w:val="left"/>
        <w:outlineLvl w:val="9"/>
        <w:rPr>
          <w:rFonts w:hint="eastAsia" w:ascii="宋体" w:hAnsi="宋体" w:eastAsia="宋体" w:cs="宋体"/>
          <w:spacing w:val="0"/>
          <w:kern w:val="0"/>
          <w:position w:val="0"/>
          <w:sz w:val="21"/>
          <w:szCs w:val="21"/>
        </w:rPr>
      </w:pPr>
      <w:r>
        <w:rPr>
          <w:rFonts w:hint="eastAsia" w:ascii="宋体" w:hAnsi="宋体" w:eastAsia="宋体" w:cs="宋体"/>
          <w:spacing w:val="0"/>
          <w:kern w:val="0"/>
          <w:position w:val="0"/>
          <w:sz w:val="21"/>
          <w:szCs w:val="21"/>
        </w:rPr>
        <w:t>c）</w:t>
      </w:r>
      <w:r>
        <w:rPr>
          <w:rFonts w:hint="eastAsia" w:ascii="宋体" w:hAnsi="宋体" w:eastAsia="宋体" w:cs="宋体"/>
          <w:spacing w:val="0"/>
          <w:kern w:val="0"/>
          <w:position w:val="0"/>
          <w:sz w:val="21"/>
          <w:szCs w:val="21"/>
          <w:lang w:val="en-US" w:eastAsia="zh-CN"/>
        </w:rPr>
        <w:t xml:space="preserve"> </w:t>
      </w:r>
      <w:r>
        <w:rPr>
          <w:rFonts w:hint="eastAsia" w:ascii="宋体" w:hAnsi="宋体" w:eastAsia="宋体" w:cs="宋体"/>
          <w:spacing w:val="0"/>
          <w:kern w:val="0"/>
          <w:position w:val="0"/>
          <w:sz w:val="21"/>
          <w:szCs w:val="21"/>
        </w:rPr>
        <w:t>托辊规格应符合设计规定，表面应光滑、无飞刺，轴承应有润滑脂且转动灵活，否则应解体检修。</w:t>
      </w:r>
    </w:p>
    <w:p w14:paraId="19133C2A">
      <w:pPr>
        <w:keepNext w:val="0"/>
        <w:keepLines w:val="0"/>
        <w:pageBreakBefore w:val="0"/>
        <w:widowControl/>
        <w:kinsoku/>
        <w:wordWrap w:val="0"/>
        <w:overflowPunct/>
        <w:topLinePunct w:val="0"/>
        <w:bidi w:val="0"/>
        <w:spacing w:line="360" w:lineRule="auto"/>
        <w:ind w:left="420" w:leftChars="200" w:right="0" w:rightChars="0" w:firstLine="0" w:firstLineChars="0"/>
        <w:jc w:val="left"/>
        <w:outlineLvl w:val="9"/>
        <w:rPr>
          <w:rFonts w:hint="eastAsia" w:ascii="宋体" w:hAnsi="宋体" w:eastAsia="宋体" w:cs="宋体"/>
          <w:spacing w:val="0"/>
          <w:kern w:val="0"/>
          <w:position w:val="0"/>
          <w:sz w:val="21"/>
          <w:szCs w:val="21"/>
        </w:rPr>
      </w:pPr>
      <w:r>
        <w:rPr>
          <w:rFonts w:hint="eastAsia" w:ascii="宋体" w:hAnsi="宋体" w:eastAsia="宋体" w:cs="宋体"/>
          <w:spacing w:val="0"/>
          <w:kern w:val="0"/>
          <w:position w:val="0"/>
          <w:sz w:val="21"/>
          <w:szCs w:val="21"/>
        </w:rPr>
        <w:t>d） 滚筒表面应平整，表面胶料与滚筒粘贴应牢固，无凸起现象，轴承应有润滑脂且转动灵活。</w:t>
      </w:r>
    </w:p>
    <w:p w14:paraId="31E8CF60">
      <w:pPr>
        <w:keepNext w:val="0"/>
        <w:keepLines w:val="0"/>
        <w:pageBreakBefore w:val="0"/>
        <w:widowControl/>
        <w:kinsoku/>
        <w:wordWrap w:val="0"/>
        <w:overflowPunct/>
        <w:topLinePunct w:val="0"/>
        <w:bidi w:val="0"/>
        <w:spacing w:line="360" w:lineRule="auto"/>
        <w:ind w:left="420" w:leftChars="200" w:right="0" w:rightChars="0" w:firstLine="0" w:firstLineChars="0"/>
        <w:jc w:val="left"/>
        <w:outlineLvl w:val="9"/>
        <w:rPr>
          <w:rFonts w:hint="eastAsia" w:ascii="宋体" w:hAnsi="宋体" w:eastAsia="宋体" w:cs="宋体"/>
          <w:spacing w:val="0"/>
          <w:kern w:val="0"/>
          <w:position w:val="0"/>
          <w:sz w:val="21"/>
          <w:szCs w:val="21"/>
        </w:rPr>
      </w:pPr>
      <w:r>
        <w:rPr>
          <w:rFonts w:hint="eastAsia" w:ascii="宋体" w:hAnsi="宋体" w:eastAsia="宋体" w:cs="宋体"/>
          <w:spacing w:val="0"/>
          <w:kern w:val="0"/>
          <w:position w:val="0"/>
          <w:sz w:val="21"/>
          <w:szCs w:val="21"/>
        </w:rPr>
        <w:t>e） 胶带厚度、宽度、帆布层数和覆盖胶厚度等技术参数应符合设计规定，胶面无硬化和龟裂等变质现象。</w:t>
      </w:r>
    </w:p>
    <w:p w14:paraId="43CA49AE">
      <w:pPr>
        <w:keepNext w:val="0"/>
        <w:keepLines w:val="0"/>
        <w:pageBreakBefore w:val="0"/>
        <w:widowControl/>
        <w:kinsoku/>
        <w:wordWrap w:val="0"/>
        <w:overflowPunct/>
        <w:topLinePunct w:val="0"/>
        <w:bidi w:val="0"/>
        <w:spacing w:line="360" w:lineRule="auto"/>
        <w:ind w:right="0" w:rightChars="0" w:firstLine="420" w:firstLineChars="200"/>
        <w:jc w:val="left"/>
        <w:outlineLvl w:val="9"/>
        <w:rPr>
          <w:rFonts w:hint="eastAsia" w:ascii="宋体" w:hAnsi="宋体" w:eastAsia="宋体" w:cs="宋体"/>
          <w:spacing w:val="0"/>
          <w:kern w:val="0"/>
          <w:position w:val="0"/>
          <w:sz w:val="21"/>
          <w:szCs w:val="21"/>
        </w:rPr>
      </w:pPr>
      <w:r>
        <w:rPr>
          <w:rFonts w:hint="eastAsia" w:ascii="宋体" w:hAnsi="宋体" w:eastAsia="宋体" w:cs="宋体"/>
          <w:spacing w:val="0"/>
          <w:kern w:val="0"/>
          <w:position w:val="0"/>
          <w:sz w:val="21"/>
          <w:szCs w:val="21"/>
        </w:rPr>
        <w:t>f） 减速机输出方向应与设计方向一致，单向止回器动作应准确、可靠。</w:t>
      </w:r>
    </w:p>
    <w:p w14:paraId="3519B691">
      <w:pPr>
        <w:keepNext w:val="0"/>
        <w:keepLines w:val="0"/>
        <w:pageBreakBefore w:val="0"/>
        <w:widowControl/>
        <w:kinsoku/>
        <w:wordWrap w:val="0"/>
        <w:overflowPunct/>
        <w:topLinePunct w:val="0"/>
        <w:bidi w:val="0"/>
        <w:spacing w:line="360" w:lineRule="auto"/>
        <w:ind w:right="0" w:rightChars="0"/>
        <w:jc w:val="left"/>
        <w:outlineLvl w:val="9"/>
        <w:rPr>
          <w:rFonts w:hint="eastAsia" w:ascii="宋体" w:hAnsi="宋体" w:eastAsia="宋体" w:cs="宋体"/>
          <w:b w:val="0"/>
          <w:bCs w:val="0"/>
          <w:spacing w:val="0"/>
          <w:kern w:val="0"/>
          <w:position w:val="0"/>
          <w:sz w:val="21"/>
          <w:szCs w:val="21"/>
        </w:rPr>
      </w:pPr>
      <w:r>
        <w:rPr>
          <w:rFonts w:hint="eastAsia" w:ascii="黑体" w:hAnsi="黑体" w:eastAsia="黑体" w:cs="黑体"/>
          <w:b w:val="0"/>
          <w:bCs w:val="0"/>
          <w:spacing w:val="0"/>
          <w:kern w:val="0"/>
          <w:position w:val="0"/>
          <w:sz w:val="21"/>
          <w:szCs w:val="21"/>
          <w:lang w:val="en-US" w:eastAsia="zh-CN"/>
        </w:rPr>
        <w:t>B.</w:t>
      </w:r>
      <w:r>
        <w:rPr>
          <w:rFonts w:hint="eastAsia" w:ascii="黑体" w:hAnsi="黑体" w:eastAsia="黑体" w:cs="黑体"/>
          <w:b w:val="0"/>
          <w:bCs w:val="0"/>
          <w:spacing w:val="0"/>
          <w:kern w:val="0"/>
          <w:position w:val="0"/>
          <w:sz w:val="21"/>
          <w:szCs w:val="21"/>
        </w:rPr>
        <w:t>2.2</w:t>
      </w:r>
      <w:r>
        <w:rPr>
          <w:rFonts w:hint="eastAsia" w:ascii="宋体" w:hAnsi="宋体" w:eastAsia="宋体" w:cs="宋体"/>
          <w:b w:val="0"/>
          <w:bCs w:val="0"/>
          <w:spacing w:val="0"/>
          <w:kern w:val="0"/>
          <w:position w:val="0"/>
          <w:sz w:val="21"/>
          <w:szCs w:val="21"/>
          <w:lang w:val="en-US" w:eastAsia="zh-CN"/>
        </w:rPr>
        <w:t xml:space="preserve">  </w:t>
      </w:r>
      <w:r>
        <w:rPr>
          <w:rFonts w:hint="eastAsia" w:ascii="宋体" w:hAnsi="宋体" w:eastAsia="宋体" w:cs="宋体"/>
          <w:b w:val="0"/>
          <w:bCs w:val="0"/>
          <w:spacing w:val="0"/>
          <w:kern w:val="0"/>
          <w:position w:val="0"/>
          <w:sz w:val="21"/>
          <w:szCs w:val="21"/>
        </w:rPr>
        <w:t>胶带输送机安装应符合下列规定：</w:t>
      </w:r>
    </w:p>
    <w:p w14:paraId="58467A46">
      <w:pPr>
        <w:keepNext w:val="0"/>
        <w:keepLines w:val="0"/>
        <w:pageBreakBefore w:val="0"/>
        <w:widowControl/>
        <w:numPr>
          <w:ilvl w:val="0"/>
          <w:numId w:val="22"/>
        </w:numPr>
        <w:kinsoku/>
        <w:wordWrap w:val="0"/>
        <w:overflowPunct/>
        <w:topLinePunct w:val="0"/>
        <w:bidi w:val="0"/>
        <w:spacing w:line="360" w:lineRule="auto"/>
        <w:ind w:right="0" w:rightChars="0" w:firstLine="420" w:firstLineChars="200"/>
        <w:jc w:val="left"/>
        <w:outlineLvl w:val="9"/>
        <w:rPr>
          <w:rFonts w:hint="eastAsia" w:ascii="宋体" w:hAnsi="宋体" w:eastAsia="宋体" w:cs="宋体"/>
          <w:spacing w:val="0"/>
          <w:kern w:val="0"/>
          <w:position w:val="0"/>
          <w:sz w:val="21"/>
          <w:szCs w:val="21"/>
        </w:rPr>
      </w:pPr>
      <w:r>
        <w:rPr>
          <w:rFonts w:hint="eastAsia" w:ascii="宋体" w:hAnsi="宋体" w:eastAsia="宋体" w:cs="宋体"/>
          <w:spacing w:val="0"/>
          <w:kern w:val="0"/>
          <w:position w:val="0"/>
          <w:sz w:val="21"/>
          <w:szCs w:val="21"/>
        </w:rPr>
        <w:t>构架安装应符合下列要求：</w:t>
      </w:r>
    </w:p>
    <w:p w14:paraId="3F0449C0">
      <w:pPr>
        <w:keepNext w:val="0"/>
        <w:keepLines w:val="0"/>
        <w:pageBreakBefore w:val="0"/>
        <w:widowControl/>
        <w:numPr>
          <w:ilvl w:val="0"/>
          <w:numId w:val="0"/>
        </w:numPr>
        <w:kinsoku/>
        <w:wordWrap w:val="0"/>
        <w:overflowPunct/>
        <w:topLinePunct w:val="0"/>
        <w:bidi w:val="0"/>
        <w:spacing w:line="360" w:lineRule="auto"/>
        <w:ind w:right="0" w:rightChars="0" w:firstLine="840" w:firstLineChars="400"/>
        <w:jc w:val="left"/>
        <w:outlineLvl w:val="9"/>
        <w:rPr>
          <w:rFonts w:hint="eastAsia" w:ascii="宋体" w:hAnsi="宋体" w:eastAsia="宋体" w:cs="宋体"/>
          <w:spacing w:val="0"/>
          <w:kern w:val="0"/>
          <w:position w:val="0"/>
          <w:sz w:val="21"/>
          <w:szCs w:val="21"/>
        </w:rPr>
      </w:pPr>
      <w:r>
        <w:rPr>
          <w:rFonts w:hint="eastAsia" w:ascii="宋体" w:hAnsi="宋体" w:eastAsia="宋体" w:cs="宋体"/>
          <w:spacing w:val="0"/>
          <w:kern w:val="0"/>
          <w:position w:val="0"/>
          <w:sz w:val="21"/>
          <w:szCs w:val="21"/>
          <w:lang w:val="en-US" w:eastAsia="zh-CN"/>
        </w:rPr>
        <w:t>1</w:t>
      </w:r>
      <w:r>
        <w:rPr>
          <w:rFonts w:hint="eastAsia" w:ascii="宋体" w:hAnsi="宋体" w:eastAsia="宋体" w:cs="宋体"/>
          <w:spacing w:val="0"/>
          <w:kern w:val="0"/>
          <w:position w:val="0"/>
          <w:sz w:val="21"/>
          <w:szCs w:val="21"/>
          <w:lang w:eastAsia="zh-CN"/>
        </w:rPr>
        <w:t>）</w:t>
      </w:r>
      <w:r>
        <w:rPr>
          <w:rFonts w:hint="eastAsia" w:ascii="宋体" w:hAnsi="宋体" w:eastAsia="宋体" w:cs="宋体"/>
          <w:spacing w:val="0"/>
          <w:kern w:val="0"/>
          <w:position w:val="0"/>
          <w:sz w:val="21"/>
          <w:szCs w:val="21"/>
          <w:lang w:val="en-US" w:eastAsia="zh-CN"/>
        </w:rPr>
        <w:t xml:space="preserve"> </w:t>
      </w:r>
      <w:r>
        <w:rPr>
          <w:rFonts w:hint="eastAsia" w:ascii="宋体" w:hAnsi="宋体" w:eastAsia="宋体" w:cs="宋体"/>
          <w:spacing w:val="0"/>
          <w:kern w:val="0"/>
          <w:position w:val="0"/>
          <w:sz w:val="21"/>
          <w:szCs w:val="21"/>
        </w:rPr>
        <w:t>每节构架中心与设计中心偏差不大于3mm,标高偏差不大于10mm。</w:t>
      </w:r>
    </w:p>
    <w:p w14:paraId="462B746C">
      <w:pPr>
        <w:keepNext w:val="0"/>
        <w:keepLines w:val="0"/>
        <w:pageBreakBefore w:val="0"/>
        <w:widowControl/>
        <w:numPr>
          <w:ilvl w:val="0"/>
          <w:numId w:val="0"/>
        </w:numPr>
        <w:kinsoku/>
        <w:wordWrap w:val="0"/>
        <w:overflowPunct/>
        <w:topLinePunct w:val="0"/>
        <w:bidi w:val="0"/>
        <w:spacing w:line="360" w:lineRule="auto"/>
        <w:ind w:right="0" w:rightChars="0" w:firstLine="840" w:firstLineChars="400"/>
        <w:jc w:val="left"/>
        <w:outlineLvl w:val="9"/>
        <w:rPr>
          <w:rFonts w:hint="eastAsia" w:ascii="宋体" w:hAnsi="宋体" w:eastAsia="宋体" w:cs="宋体"/>
          <w:spacing w:val="0"/>
          <w:kern w:val="0"/>
          <w:position w:val="0"/>
          <w:sz w:val="21"/>
          <w:szCs w:val="21"/>
        </w:rPr>
      </w:pPr>
      <w:r>
        <w:rPr>
          <w:rFonts w:hint="eastAsia" w:ascii="宋体" w:hAnsi="宋体" w:eastAsia="宋体" w:cs="宋体"/>
          <w:spacing w:val="0"/>
          <w:kern w:val="0"/>
          <w:position w:val="0"/>
          <w:sz w:val="21"/>
          <w:szCs w:val="21"/>
          <w:lang w:val="en-US" w:eastAsia="zh-CN"/>
        </w:rPr>
        <w:t>2</w:t>
      </w:r>
      <w:r>
        <w:rPr>
          <w:rFonts w:hint="eastAsia" w:ascii="宋体" w:hAnsi="宋体" w:eastAsia="宋体" w:cs="宋体"/>
          <w:spacing w:val="0"/>
          <w:kern w:val="0"/>
          <w:position w:val="0"/>
          <w:sz w:val="21"/>
          <w:szCs w:val="21"/>
          <w:lang w:eastAsia="zh-CN"/>
        </w:rPr>
        <w:t>）</w:t>
      </w:r>
      <w:r>
        <w:rPr>
          <w:rFonts w:hint="eastAsia" w:ascii="宋体" w:hAnsi="宋体" w:eastAsia="宋体" w:cs="宋体"/>
          <w:spacing w:val="0"/>
          <w:kern w:val="0"/>
          <w:position w:val="0"/>
          <w:sz w:val="21"/>
          <w:szCs w:val="21"/>
          <w:lang w:val="en-US" w:eastAsia="zh-CN"/>
        </w:rPr>
        <w:t xml:space="preserve"> </w:t>
      </w:r>
      <w:r>
        <w:rPr>
          <w:rFonts w:hint="eastAsia" w:ascii="宋体" w:hAnsi="宋体" w:eastAsia="宋体" w:cs="宋体"/>
          <w:spacing w:val="0"/>
          <w:kern w:val="0"/>
          <w:position w:val="0"/>
          <w:sz w:val="21"/>
          <w:szCs w:val="21"/>
        </w:rPr>
        <w:t>横向水平度偏差不大于3mm,纵向起伏平面度偏差不大于10mm。</w:t>
      </w:r>
    </w:p>
    <w:p w14:paraId="1FA21FB1">
      <w:pPr>
        <w:keepNext w:val="0"/>
        <w:keepLines w:val="0"/>
        <w:pageBreakBefore w:val="0"/>
        <w:widowControl/>
        <w:numPr>
          <w:ilvl w:val="0"/>
          <w:numId w:val="0"/>
        </w:numPr>
        <w:kinsoku/>
        <w:wordWrap w:val="0"/>
        <w:overflowPunct/>
        <w:topLinePunct w:val="0"/>
        <w:bidi w:val="0"/>
        <w:spacing w:line="360" w:lineRule="auto"/>
        <w:ind w:right="0" w:rightChars="0" w:firstLine="420" w:firstLineChars="200"/>
        <w:jc w:val="left"/>
        <w:outlineLvl w:val="9"/>
        <w:rPr>
          <w:rFonts w:hint="eastAsia" w:ascii="宋体" w:hAnsi="宋体" w:eastAsia="宋体" w:cs="宋体"/>
          <w:spacing w:val="0"/>
          <w:kern w:val="0"/>
          <w:position w:val="0"/>
          <w:sz w:val="21"/>
          <w:szCs w:val="21"/>
        </w:rPr>
      </w:pPr>
      <w:r>
        <w:rPr>
          <w:rFonts w:hint="eastAsia" w:ascii="宋体" w:hAnsi="宋体" w:eastAsia="宋体" w:cs="宋体"/>
          <w:b w:val="0"/>
          <w:bCs w:val="0"/>
          <w:spacing w:val="0"/>
          <w:kern w:val="0"/>
          <w:position w:val="0"/>
          <w:sz w:val="21"/>
          <w:szCs w:val="21"/>
          <w:lang w:val="en-US" w:eastAsia="zh-CN"/>
        </w:rPr>
        <w:t xml:space="preserve">b） </w:t>
      </w:r>
      <w:r>
        <w:rPr>
          <w:rFonts w:hint="eastAsia" w:ascii="宋体" w:hAnsi="宋体" w:eastAsia="宋体" w:cs="宋体"/>
          <w:spacing w:val="0"/>
          <w:kern w:val="0"/>
          <w:position w:val="0"/>
          <w:sz w:val="21"/>
          <w:szCs w:val="21"/>
        </w:rPr>
        <w:t>滚筒的安装应符合下列要求：</w:t>
      </w:r>
    </w:p>
    <w:p w14:paraId="57BC4424">
      <w:pPr>
        <w:keepNext w:val="0"/>
        <w:keepLines w:val="0"/>
        <w:pageBreakBefore w:val="0"/>
        <w:widowControl/>
        <w:numPr>
          <w:ilvl w:val="0"/>
          <w:numId w:val="0"/>
        </w:numPr>
        <w:kinsoku/>
        <w:wordWrap w:val="0"/>
        <w:overflowPunct/>
        <w:topLinePunct w:val="0"/>
        <w:bidi w:val="0"/>
        <w:spacing w:line="360" w:lineRule="auto"/>
        <w:ind w:right="0" w:rightChars="0" w:firstLine="840" w:firstLineChars="400"/>
        <w:jc w:val="left"/>
        <w:outlineLvl w:val="9"/>
        <w:rPr>
          <w:rFonts w:hint="eastAsia" w:ascii="宋体" w:hAnsi="宋体" w:eastAsia="宋体" w:cs="宋体"/>
          <w:spacing w:val="0"/>
          <w:kern w:val="0"/>
          <w:position w:val="0"/>
          <w:sz w:val="21"/>
          <w:szCs w:val="21"/>
        </w:rPr>
      </w:pPr>
      <w:r>
        <w:rPr>
          <w:rFonts w:hint="eastAsia" w:ascii="宋体" w:hAnsi="宋体" w:eastAsia="宋体" w:cs="宋体"/>
          <w:spacing w:val="0"/>
          <w:kern w:val="0"/>
          <w:position w:val="0"/>
          <w:sz w:val="21"/>
          <w:szCs w:val="21"/>
          <w:lang w:val="en-US" w:eastAsia="zh-CN"/>
        </w:rPr>
        <w:t>1</w:t>
      </w:r>
      <w:r>
        <w:rPr>
          <w:rFonts w:hint="eastAsia" w:ascii="宋体" w:hAnsi="宋体" w:eastAsia="宋体" w:cs="宋体"/>
          <w:spacing w:val="0"/>
          <w:kern w:val="0"/>
          <w:position w:val="0"/>
          <w:sz w:val="21"/>
          <w:szCs w:val="21"/>
          <w:lang w:eastAsia="zh-CN"/>
        </w:rPr>
        <w:t>）</w:t>
      </w:r>
      <w:r>
        <w:rPr>
          <w:rFonts w:hint="eastAsia" w:ascii="宋体" w:hAnsi="宋体" w:eastAsia="宋体" w:cs="宋体"/>
          <w:spacing w:val="0"/>
          <w:kern w:val="0"/>
          <w:position w:val="0"/>
          <w:sz w:val="21"/>
          <w:szCs w:val="21"/>
          <w:lang w:val="en-US" w:eastAsia="zh-CN"/>
        </w:rPr>
        <w:t xml:space="preserve"> </w:t>
      </w:r>
      <w:r>
        <w:rPr>
          <w:rFonts w:hint="eastAsia" w:ascii="宋体" w:hAnsi="宋体" w:eastAsia="宋体" w:cs="宋体"/>
          <w:spacing w:val="0"/>
          <w:kern w:val="0"/>
          <w:position w:val="0"/>
          <w:sz w:val="21"/>
          <w:szCs w:val="21"/>
        </w:rPr>
        <w:t xml:space="preserve">滚简轴线应与胶带相垂直，标高偏差不大于10mm。 </w:t>
      </w:r>
    </w:p>
    <w:p w14:paraId="4BBE044F">
      <w:pPr>
        <w:keepNext w:val="0"/>
        <w:keepLines w:val="0"/>
        <w:pageBreakBefore w:val="0"/>
        <w:widowControl/>
        <w:numPr>
          <w:ilvl w:val="0"/>
          <w:numId w:val="0"/>
        </w:numPr>
        <w:kinsoku/>
        <w:wordWrap w:val="0"/>
        <w:overflowPunct/>
        <w:topLinePunct w:val="0"/>
        <w:bidi w:val="0"/>
        <w:spacing w:line="360" w:lineRule="auto"/>
        <w:ind w:right="0" w:rightChars="0" w:firstLine="840" w:firstLineChars="400"/>
        <w:jc w:val="left"/>
        <w:outlineLvl w:val="9"/>
        <w:rPr>
          <w:rFonts w:hint="eastAsia" w:ascii="宋体" w:hAnsi="宋体" w:eastAsia="宋体" w:cs="宋体"/>
          <w:spacing w:val="0"/>
          <w:kern w:val="0"/>
          <w:position w:val="0"/>
          <w:sz w:val="21"/>
          <w:szCs w:val="21"/>
        </w:rPr>
      </w:pPr>
      <w:r>
        <w:rPr>
          <w:rFonts w:hint="eastAsia" w:ascii="宋体" w:hAnsi="宋体" w:eastAsia="宋体" w:cs="宋体"/>
          <w:spacing w:val="0"/>
          <w:kern w:val="0"/>
          <w:position w:val="0"/>
          <w:sz w:val="21"/>
          <w:szCs w:val="21"/>
          <w:lang w:val="en-US" w:eastAsia="zh-CN"/>
        </w:rPr>
        <w:t>2</w:t>
      </w:r>
      <w:r>
        <w:rPr>
          <w:rFonts w:hint="eastAsia" w:ascii="宋体" w:hAnsi="宋体" w:eastAsia="宋体" w:cs="宋体"/>
          <w:spacing w:val="0"/>
          <w:kern w:val="0"/>
          <w:position w:val="0"/>
          <w:sz w:val="21"/>
          <w:szCs w:val="21"/>
          <w:lang w:eastAsia="zh-CN"/>
        </w:rPr>
        <w:t>）</w:t>
      </w:r>
      <w:r>
        <w:rPr>
          <w:rFonts w:hint="eastAsia" w:ascii="宋体" w:hAnsi="宋体" w:eastAsia="宋体" w:cs="宋体"/>
          <w:spacing w:val="0"/>
          <w:kern w:val="0"/>
          <w:position w:val="0"/>
          <w:sz w:val="21"/>
          <w:szCs w:val="21"/>
          <w:lang w:val="en-US" w:eastAsia="zh-CN"/>
        </w:rPr>
        <w:t xml:space="preserve"> </w:t>
      </w:r>
      <w:r>
        <w:rPr>
          <w:rFonts w:hint="eastAsia" w:ascii="宋体" w:hAnsi="宋体" w:eastAsia="宋体" w:cs="宋体"/>
          <w:spacing w:val="0"/>
          <w:kern w:val="0"/>
          <w:position w:val="0"/>
          <w:sz w:val="21"/>
          <w:szCs w:val="21"/>
        </w:rPr>
        <w:t>纵、横向位置偏差不大于5mm,水平度偏差不大于0.5mm。</w:t>
      </w:r>
    </w:p>
    <w:p w14:paraId="62F52D11">
      <w:pPr>
        <w:keepNext w:val="0"/>
        <w:keepLines w:val="0"/>
        <w:pageBreakBefore w:val="0"/>
        <w:widowControl/>
        <w:kinsoku/>
        <w:wordWrap w:val="0"/>
        <w:overflowPunct/>
        <w:topLinePunct w:val="0"/>
        <w:bidi w:val="0"/>
        <w:spacing w:line="360" w:lineRule="auto"/>
        <w:ind w:right="0" w:rightChars="0" w:firstLine="840" w:firstLineChars="400"/>
        <w:jc w:val="left"/>
        <w:outlineLvl w:val="9"/>
        <w:rPr>
          <w:rFonts w:hint="eastAsia" w:ascii="宋体" w:hAnsi="宋体" w:eastAsia="宋体" w:cs="宋体"/>
          <w:spacing w:val="0"/>
          <w:kern w:val="0"/>
          <w:position w:val="0"/>
          <w:sz w:val="21"/>
          <w:szCs w:val="21"/>
        </w:rPr>
      </w:pPr>
      <w:r>
        <w:rPr>
          <w:rFonts w:hint="eastAsia" w:ascii="宋体" w:hAnsi="宋体" w:eastAsia="宋体" w:cs="宋体"/>
          <w:spacing w:val="0"/>
          <w:kern w:val="0"/>
          <w:position w:val="0"/>
          <w:sz w:val="21"/>
          <w:szCs w:val="21"/>
          <w:lang w:val="en-US" w:eastAsia="zh-CN"/>
        </w:rPr>
        <w:t xml:space="preserve">3） </w:t>
      </w:r>
      <w:r>
        <w:rPr>
          <w:rFonts w:hint="eastAsia" w:ascii="宋体" w:hAnsi="宋体" w:eastAsia="宋体" w:cs="宋体"/>
          <w:spacing w:val="0"/>
          <w:kern w:val="0"/>
          <w:position w:val="0"/>
          <w:sz w:val="21"/>
          <w:szCs w:val="21"/>
        </w:rPr>
        <w:t>滚筒表面的人字槽安装方向应顺着皮带的运行方向。</w:t>
      </w:r>
    </w:p>
    <w:p w14:paraId="49834CF0">
      <w:pPr>
        <w:pageBreakBefore w:val="0"/>
        <w:wordWrap/>
        <w:overflowPunct/>
        <w:topLinePunct w:val="0"/>
        <w:bidi w:val="0"/>
        <w:spacing w:line="360" w:lineRule="auto"/>
        <w:ind w:right="0" w:rightChars="0" w:firstLine="420" w:firstLineChars="200"/>
        <w:jc w:val="left"/>
        <w:outlineLvl w:val="9"/>
        <w:rPr>
          <w:rFonts w:hint="eastAsia" w:ascii="宋体" w:hAnsi="宋体" w:eastAsia="宋体" w:cs="宋体"/>
          <w:spacing w:val="0"/>
          <w:w w:val="100"/>
          <w:position w:val="0"/>
          <w:sz w:val="21"/>
          <w:szCs w:val="21"/>
        </w:rPr>
      </w:pPr>
      <w:r>
        <w:rPr>
          <w:rFonts w:hint="eastAsia" w:ascii="宋体" w:hAnsi="宋体" w:eastAsia="宋体" w:cs="宋体"/>
          <w:spacing w:val="0"/>
          <w:w w:val="100"/>
          <w:position w:val="0"/>
          <w:sz w:val="21"/>
          <w:szCs w:val="21"/>
          <w:lang w:val="en-US" w:eastAsia="zh-CN"/>
        </w:rPr>
        <w:t xml:space="preserve">c） </w:t>
      </w:r>
      <w:r>
        <w:rPr>
          <w:rFonts w:hint="eastAsia" w:ascii="宋体" w:hAnsi="宋体" w:eastAsia="宋体" w:cs="宋体"/>
          <w:spacing w:val="0"/>
          <w:w w:val="100"/>
          <w:position w:val="0"/>
          <w:sz w:val="21"/>
          <w:szCs w:val="21"/>
        </w:rPr>
        <w:t>拉紧装置安装应符合下列要求：</w:t>
      </w:r>
    </w:p>
    <w:p w14:paraId="7A35CDB1">
      <w:pPr>
        <w:pageBreakBefore w:val="0"/>
        <w:numPr>
          <w:ilvl w:val="0"/>
          <w:numId w:val="23"/>
        </w:numPr>
        <w:wordWrap/>
        <w:overflowPunct/>
        <w:topLinePunct w:val="0"/>
        <w:bidi w:val="0"/>
        <w:spacing w:line="360" w:lineRule="auto"/>
        <w:ind w:left="425" w:leftChars="0" w:right="0" w:rightChars="0" w:firstLine="415" w:firstLineChars="0"/>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rPr>
        <w:t>尾部拉紧装置应工作灵活，滑动面及丝杠均应平直并涂油保护。</w:t>
      </w:r>
    </w:p>
    <w:p w14:paraId="32B16BD0">
      <w:pPr>
        <w:pageBreakBefore w:val="0"/>
        <w:numPr>
          <w:ilvl w:val="0"/>
          <w:numId w:val="23"/>
        </w:numPr>
        <w:wordWrap/>
        <w:overflowPunct/>
        <w:topLinePunct w:val="0"/>
        <w:bidi w:val="0"/>
        <w:spacing w:line="360" w:lineRule="auto"/>
        <w:ind w:left="425" w:leftChars="0" w:right="0" w:rightChars="0" w:firstLine="415" w:firstLineChars="0"/>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rPr>
        <w:t>垂直拉紧装置的滑道应平行，升降应顺利灵活。</w:t>
      </w:r>
    </w:p>
    <w:p w14:paraId="488F7B6B">
      <w:pPr>
        <w:pageBreakBefore w:val="0"/>
        <w:numPr>
          <w:ilvl w:val="0"/>
          <w:numId w:val="23"/>
        </w:numPr>
        <w:wordWrap/>
        <w:overflowPunct/>
        <w:topLinePunct w:val="0"/>
        <w:bidi w:val="0"/>
        <w:spacing w:line="360" w:lineRule="auto"/>
        <w:ind w:left="425" w:leftChars="0" w:right="0" w:rightChars="0" w:firstLine="415" w:firstLineChars="0"/>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rPr>
        <w:t>配重块安放应牢靠，配重量宜按设计总重量的2/3装设。</w:t>
      </w:r>
    </w:p>
    <w:p w14:paraId="5BF63E47">
      <w:pPr>
        <w:pageBreakBefore w:val="0"/>
        <w:numPr>
          <w:ilvl w:val="0"/>
          <w:numId w:val="23"/>
        </w:numPr>
        <w:wordWrap/>
        <w:overflowPunct/>
        <w:topLinePunct w:val="0"/>
        <w:bidi w:val="0"/>
        <w:spacing w:line="360" w:lineRule="auto"/>
        <w:ind w:left="425" w:leftChars="0" w:right="0" w:rightChars="0" w:firstLine="415" w:firstLineChars="0"/>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rPr>
        <w:t>等功率双驱动胶带输送机的配重量应使两台电动机的电流值基本一致。</w:t>
      </w:r>
    </w:p>
    <w:p w14:paraId="1C2A92C8">
      <w:pPr>
        <w:pageBreakBefore w:val="0"/>
        <w:numPr>
          <w:ilvl w:val="0"/>
          <w:numId w:val="23"/>
        </w:numPr>
        <w:wordWrap/>
        <w:overflowPunct/>
        <w:topLinePunct w:val="0"/>
        <w:bidi w:val="0"/>
        <w:spacing w:line="360" w:lineRule="auto"/>
        <w:ind w:left="425" w:leftChars="0" w:right="0" w:rightChars="0" w:firstLine="415" w:firstLineChars="0"/>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rPr>
        <w:t>应按设计装设安全围栏。</w:t>
      </w:r>
    </w:p>
    <w:p w14:paraId="48760F82">
      <w:pPr>
        <w:keepNext w:val="0"/>
        <w:keepLines w:val="0"/>
        <w:pageBreakBefore w:val="0"/>
        <w:widowControl/>
        <w:numPr>
          <w:ilvl w:val="0"/>
          <w:numId w:val="23"/>
        </w:numPr>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0"/>
          <w:w w:val="100"/>
          <w:position w:val="0"/>
          <w:sz w:val="21"/>
          <w:szCs w:val="21"/>
          <w:highlight w:val="none"/>
        </w:rPr>
      </w:pPr>
      <w:bookmarkStart w:id="47" w:name="bookmark160"/>
      <w:bookmarkEnd w:id="47"/>
      <w:bookmarkStart w:id="48" w:name="bookmark161"/>
      <w:bookmarkEnd w:id="48"/>
      <w:bookmarkStart w:id="49" w:name="bookmark75"/>
      <w:bookmarkEnd w:id="49"/>
      <w:bookmarkStart w:id="50" w:name="bookmark74"/>
      <w:bookmarkEnd w:id="50"/>
      <w:r>
        <w:rPr>
          <w:rFonts w:hint="eastAsia" w:ascii="宋体" w:hAnsi="宋体" w:eastAsia="宋体" w:cs="宋体"/>
          <w:spacing w:val="0"/>
          <w:w w:val="100"/>
          <w:position w:val="0"/>
          <w:sz w:val="21"/>
          <w:szCs w:val="21"/>
          <w:highlight w:val="none"/>
        </w:rPr>
        <w:t>导向滑轮安装位置、方向和拉紧用钢丝绳缠绕方向应符合设计要求，每个钢丝绳锁紧卡子应不少于3个。</w:t>
      </w:r>
    </w:p>
    <w:p w14:paraId="27990A00">
      <w:pPr>
        <w:pageBreakBefore w:val="0"/>
        <w:numPr>
          <w:ilvl w:val="0"/>
          <w:numId w:val="0"/>
        </w:numPr>
        <w:wordWrap/>
        <w:overflowPunct/>
        <w:topLinePunct w:val="0"/>
        <w:bidi w:val="0"/>
        <w:spacing w:line="360" w:lineRule="auto"/>
        <w:ind w:leftChars="200" w:right="0" w:rightChars="0"/>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lang w:val="en-US" w:eastAsia="zh-CN"/>
        </w:rPr>
        <w:t xml:space="preserve">d） </w:t>
      </w:r>
      <w:r>
        <w:rPr>
          <w:rFonts w:hint="eastAsia" w:ascii="宋体" w:hAnsi="宋体" w:eastAsia="宋体" w:cs="宋体"/>
          <w:b w:val="0"/>
          <w:bCs w:val="0"/>
          <w:spacing w:val="0"/>
          <w:w w:val="100"/>
          <w:position w:val="0"/>
          <w:sz w:val="21"/>
          <w:szCs w:val="21"/>
        </w:rPr>
        <w:t>托架和托辊安装应符合下列要求：</w:t>
      </w:r>
    </w:p>
    <w:p w14:paraId="0070E4BD">
      <w:pPr>
        <w:pageBreakBefore w:val="0"/>
        <w:wordWrap/>
        <w:overflowPunct/>
        <w:topLinePunct w:val="0"/>
        <w:bidi w:val="0"/>
        <w:spacing w:line="360" w:lineRule="auto"/>
        <w:ind w:left="840" w:leftChars="400" w:right="0" w:rightChars="0" w:firstLine="0" w:firstLineChars="0"/>
        <w:jc w:val="left"/>
        <w:outlineLvl w:val="9"/>
        <w:rPr>
          <w:rFonts w:hint="eastAsia" w:ascii="宋体" w:hAnsi="宋体" w:eastAsia="宋体" w:cs="宋体"/>
          <w:b w:val="0"/>
          <w:bCs w:val="0"/>
          <w:spacing w:val="0"/>
          <w:w w:val="100"/>
          <w:position w:val="0"/>
          <w:sz w:val="21"/>
          <w:szCs w:val="21"/>
          <w:lang w:eastAsia="zh-CN"/>
        </w:rPr>
      </w:pPr>
      <w:r>
        <w:rPr>
          <w:rFonts w:hint="eastAsia" w:ascii="宋体" w:hAnsi="宋体" w:eastAsia="宋体" w:cs="宋体"/>
          <w:b w:val="0"/>
          <w:bCs w:val="0"/>
          <w:spacing w:val="0"/>
          <w:w w:val="100"/>
          <w:position w:val="0"/>
          <w:sz w:val="21"/>
          <w:szCs w:val="21"/>
        </w:rPr>
        <w:t>1</w:t>
      </w:r>
      <w:r>
        <w:rPr>
          <w:rFonts w:hint="eastAsia" w:ascii="宋体" w:hAnsi="宋体" w:eastAsia="宋体" w:cs="宋体"/>
          <w:b w:val="0"/>
          <w:bCs w:val="0"/>
          <w:spacing w:val="0"/>
          <w:w w:val="100"/>
          <w:position w:val="0"/>
          <w:sz w:val="21"/>
          <w:szCs w:val="21"/>
          <w:lang w:eastAsia="zh-CN"/>
        </w:rPr>
        <w:t>）</w:t>
      </w:r>
      <w:r>
        <w:rPr>
          <w:rFonts w:hint="eastAsia" w:ascii="宋体" w:hAnsi="宋体" w:eastAsia="宋体" w:cs="宋体"/>
          <w:b w:val="0"/>
          <w:bCs w:val="0"/>
          <w:spacing w:val="0"/>
          <w:w w:val="100"/>
          <w:position w:val="0"/>
          <w:sz w:val="21"/>
          <w:szCs w:val="21"/>
          <w:lang w:val="en-US" w:eastAsia="zh-CN"/>
        </w:rPr>
        <w:t xml:space="preserve"> </w:t>
      </w:r>
      <w:r>
        <w:rPr>
          <w:rFonts w:hint="eastAsia" w:ascii="宋体" w:hAnsi="宋体" w:eastAsia="宋体" w:cs="宋体"/>
          <w:b w:val="0"/>
          <w:bCs w:val="0"/>
          <w:spacing w:val="0"/>
          <w:w w:val="100"/>
          <w:position w:val="0"/>
          <w:sz w:val="21"/>
          <w:szCs w:val="21"/>
        </w:rPr>
        <w:t>托辊支架的安装位置应与设计一致，托辊支架的前倾方向及调心方向应与胶带的前进方向一致，托辊架应与构架连接牢固，螺栓应在长孔中间并应有方斜垫</w:t>
      </w:r>
      <w:r>
        <w:rPr>
          <w:rFonts w:hint="eastAsia" w:ascii="宋体" w:hAnsi="宋体" w:eastAsia="宋体" w:cs="宋体"/>
          <w:b w:val="0"/>
          <w:bCs w:val="0"/>
          <w:spacing w:val="0"/>
          <w:w w:val="100"/>
          <w:position w:val="0"/>
          <w:sz w:val="21"/>
          <w:szCs w:val="21"/>
          <w:lang w:eastAsia="zh-CN"/>
        </w:rPr>
        <w:t>。</w:t>
      </w:r>
    </w:p>
    <w:p w14:paraId="7F63D405">
      <w:pPr>
        <w:pageBreakBefore w:val="0"/>
        <w:wordWrap/>
        <w:overflowPunct/>
        <w:topLinePunct w:val="0"/>
        <w:bidi w:val="0"/>
        <w:spacing w:line="360" w:lineRule="auto"/>
        <w:ind w:left="0" w:leftChars="0" w:right="0" w:rightChars="0" w:firstLine="840" w:firstLineChars="400"/>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rPr>
        <w:t>2</w:t>
      </w:r>
      <w:r>
        <w:rPr>
          <w:rFonts w:hint="eastAsia" w:ascii="宋体" w:hAnsi="宋体" w:eastAsia="宋体" w:cs="宋体"/>
          <w:b w:val="0"/>
          <w:bCs w:val="0"/>
          <w:spacing w:val="0"/>
          <w:w w:val="100"/>
          <w:position w:val="0"/>
          <w:sz w:val="21"/>
          <w:szCs w:val="21"/>
          <w:lang w:eastAsia="zh-CN"/>
        </w:rPr>
        <w:t>）</w:t>
      </w:r>
      <w:r>
        <w:rPr>
          <w:rFonts w:hint="eastAsia" w:ascii="宋体" w:hAnsi="宋体" w:eastAsia="宋体" w:cs="宋体"/>
          <w:b w:val="0"/>
          <w:bCs w:val="0"/>
          <w:spacing w:val="0"/>
          <w:w w:val="100"/>
          <w:position w:val="0"/>
          <w:sz w:val="21"/>
          <w:szCs w:val="21"/>
          <w:lang w:val="en-US" w:eastAsia="zh-CN"/>
        </w:rPr>
        <w:t xml:space="preserve"> </w:t>
      </w:r>
      <w:r>
        <w:rPr>
          <w:rFonts w:hint="eastAsia" w:ascii="宋体" w:hAnsi="宋体" w:eastAsia="宋体" w:cs="宋体"/>
          <w:b w:val="0"/>
          <w:bCs w:val="0"/>
          <w:spacing w:val="0"/>
          <w:w w:val="100"/>
          <w:position w:val="0"/>
          <w:sz w:val="21"/>
          <w:szCs w:val="21"/>
        </w:rPr>
        <w:t>托辊轴应牢固地嵌入支架槽内，相邻的托辊高低差不大于2mm。</w:t>
      </w:r>
    </w:p>
    <w:p w14:paraId="09051D66">
      <w:pPr>
        <w:pageBreakBefore w:val="0"/>
        <w:wordWrap/>
        <w:overflowPunct/>
        <w:topLinePunct w:val="0"/>
        <w:bidi w:val="0"/>
        <w:spacing w:line="360" w:lineRule="auto"/>
        <w:ind w:right="0" w:rightChars="0" w:firstLine="840" w:firstLineChars="400"/>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rPr>
        <w:t>3</w:t>
      </w:r>
      <w:r>
        <w:rPr>
          <w:rFonts w:hint="eastAsia" w:ascii="宋体" w:hAnsi="宋体" w:eastAsia="宋体" w:cs="宋体"/>
          <w:b w:val="0"/>
          <w:bCs w:val="0"/>
          <w:spacing w:val="0"/>
          <w:w w:val="100"/>
          <w:position w:val="0"/>
          <w:sz w:val="21"/>
          <w:szCs w:val="21"/>
          <w:lang w:eastAsia="zh-CN"/>
        </w:rPr>
        <w:t>）</w:t>
      </w:r>
      <w:r>
        <w:rPr>
          <w:rFonts w:hint="eastAsia" w:ascii="宋体" w:hAnsi="宋体" w:eastAsia="宋体" w:cs="宋体"/>
          <w:b w:val="0"/>
          <w:bCs w:val="0"/>
          <w:spacing w:val="0"/>
          <w:w w:val="100"/>
          <w:position w:val="0"/>
          <w:sz w:val="21"/>
          <w:szCs w:val="21"/>
          <w:lang w:val="en-US" w:eastAsia="zh-CN"/>
        </w:rPr>
        <w:t xml:space="preserve"> </w:t>
      </w:r>
      <w:r>
        <w:rPr>
          <w:rFonts w:hint="eastAsia" w:ascii="宋体" w:hAnsi="宋体" w:eastAsia="宋体" w:cs="宋体"/>
          <w:b w:val="0"/>
          <w:bCs w:val="0"/>
          <w:spacing w:val="0"/>
          <w:w w:val="100"/>
          <w:position w:val="0"/>
          <w:sz w:val="21"/>
          <w:szCs w:val="21"/>
        </w:rPr>
        <w:t>靠近头、尾部滚筒处的几组过渡托辊应与胶带充分接触。</w:t>
      </w:r>
    </w:p>
    <w:p w14:paraId="3A0CE950">
      <w:pPr>
        <w:pageBreakBefore w:val="0"/>
        <w:wordWrap/>
        <w:overflowPunct/>
        <w:topLinePunct w:val="0"/>
        <w:bidi w:val="0"/>
        <w:spacing w:line="360" w:lineRule="auto"/>
        <w:ind w:left="0" w:leftChars="0" w:right="0" w:rightChars="0" w:firstLine="840" w:firstLineChars="400"/>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rPr>
        <w:t>4</w:t>
      </w:r>
      <w:r>
        <w:rPr>
          <w:rFonts w:hint="eastAsia" w:ascii="宋体" w:hAnsi="宋体" w:eastAsia="宋体" w:cs="宋体"/>
          <w:b w:val="0"/>
          <w:bCs w:val="0"/>
          <w:spacing w:val="0"/>
          <w:w w:val="100"/>
          <w:position w:val="0"/>
          <w:sz w:val="21"/>
          <w:szCs w:val="21"/>
          <w:lang w:eastAsia="zh-CN"/>
        </w:rPr>
        <w:t>）</w:t>
      </w:r>
      <w:r>
        <w:rPr>
          <w:rFonts w:hint="eastAsia" w:ascii="宋体" w:hAnsi="宋体" w:eastAsia="宋体" w:cs="宋体"/>
          <w:b w:val="0"/>
          <w:bCs w:val="0"/>
          <w:spacing w:val="0"/>
          <w:w w:val="100"/>
          <w:position w:val="0"/>
          <w:sz w:val="21"/>
          <w:szCs w:val="21"/>
          <w:lang w:val="en-US" w:eastAsia="zh-CN"/>
        </w:rPr>
        <w:t xml:space="preserve"> </w:t>
      </w:r>
      <w:r>
        <w:rPr>
          <w:rFonts w:hint="eastAsia" w:ascii="宋体" w:hAnsi="宋体" w:eastAsia="宋体" w:cs="宋体"/>
          <w:b w:val="0"/>
          <w:bCs w:val="0"/>
          <w:spacing w:val="0"/>
          <w:w w:val="100"/>
          <w:position w:val="0"/>
          <w:sz w:val="21"/>
          <w:szCs w:val="21"/>
        </w:rPr>
        <w:t xml:space="preserve">输煤机的缓冲托辊安装位置应对准落煤管管口。 </w:t>
      </w:r>
    </w:p>
    <w:p w14:paraId="2F0081B9">
      <w:pPr>
        <w:pageBreakBefore w:val="0"/>
        <w:wordWrap/>
        <w:overflowPunct/>
        <w:topLinePunct w:val="0"/>
        <w:bidi w:val="0"/>
        <w:spacing w:line="360" w:lineRule="auto"/>
        <w:ind w:left="0" w:leftChars="0" w:right="0" w:rightChars="0" w:firstLine="420" w:firstLineChars="200"/>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lang w:val="en-US" w:eastAsia="zh-CN"/>
        </w:rPr>
        <w:t>e）</w:t>
      </w:r>
      <w:r>
        <w:rPr>
          <w:rFonts w:hint="eastAsia" w:ascii="宋体" w:hAnsi="宋体" w:eastAsia="宋体" w:cs="宋体"/>
          <w:b w:val="0"/>
          <w:bCs w:val="0"/>
          <w:spacing w:val="0"/>
          <w:w w:val="100"/>
          <w:position w:val="0"/>
          <w:sz w:val="21"/>
          <w:szCs w:val="21"/>
        </w:rPr>
        <w:t xml:space="preserve"> 落煤管和导煤槽安装应符合下列要求：</w:t>
      </w:r>
    </w:p>
    <w:p w14:paraId="249CFABB">
      <w:pPr>
        <w:pageBreakBefore w:val="0"/>
        <w:numPr>
          <w:ilvl w:val="0"/>
          <w:numId w:val="24"/>
        </w:numPr>
        <w:wordWrap/>
        <w:overflowPunct/>
        <w:topLinePunct w:val="0"/>
        <w:bidi w:val="0"/>
        <w:spacing w:line="360" w:lineRule="auto"/>
        <w:ind w:left="0" w:leftChars="0" w:right="0" w:rightChars="0" w:firstLine="840" w:firstLineChars="400"/>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lang w:val="en-US" w:eastAsia="zh-CN"/>
        </w:rPr>
        <w:t xml:space="preserve"> </w:t>
      </w:r>
      <w:r>
        <w:rPr>
          <w:rFonts w:hint="eastAsia" w:ascii="宋体" w:hAnsi="宋体" w:eastAsia="宋体" w:cs="宋体"/>
          <w:b w:val="0"/>
          <w:bCs w:val="0"/>
          <w:spacing w:val="0"/>
          <w:w w:val="100"/>
          <w:position w:val="0"/>
          <w:sz w:val="21"/>
          <w:szCs w:val="21"/>
        </w:rPr>
        <w:t xml:space="preserve">落煤管管壁应平整光滑，其重量不应压在导煤槽上。 </w:t>
      </w:r>
    </w:p>
    <w:p w14:paraId="7F07C27B">
      <w:pPr>
        <w:pageBreakBefore w:val="0"/>
        <w:numPr>
          <w:ilvl w:val="0"/>
          <w:numId w:val="24"/>
        </w:numPr>
        <w:wordWrap/>
        <w:overflowPunct/>
        <w:topLinePunct w:val="0"/>
        <w:bidi w:val="0"/>
        <w:spacing w:line="360" w:lineRule="auto"/>
        <w:ind w:left="0" w:leftChars="0" w:right="0" w:rightChars="0" w:firstLine="840" w:firstLineChars="400"/>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lang w:val="en-US" w:eastAsia="zh-CN"/>
        </w:rPr>
        <w:t xml:space="preserve"> </w:t>
      </w:r>
      <w:r>
        <w:rPr>
          <w:rFonts w:hint="eastAsia" w:ascii="宋体" w:hAnsi="宋体" w:eastAsia="宋体" w:cs="宋体"/>
          <w:b w:val="0"/>
          <w:bCs w:val="0"/>
          <w:spacing w:val="0"/>
          <w:w w:val="100"/>
          <w:position w:val="0"/>
          <w:sz w:val="21"/>
          <w:szCs w:val="21"/>
        </w:rPr>
        <w:t>各落煤管、落煤斗的法兰连接处均应加装密封垫。</w:t>
      </w:r>
    </w:p>
    <w:p w14:paraId="34A56D9C">
      <w:pPr>
        <w:keepNext w:val="0"/>
        <w:keepLines w:val="0"/>
        <w:pageBreakBefore w:val="0"/>
        <w:widowControl/>
        <w:numPr>
          <w:ilvl w:val="0"/>
          <w:numId w:val="24"/>
        </w:numPr>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lang w:val="en-US" w:eastAsia="zh-CN"/>
        </w:rPr>
        <w:t xml:space="preserve"> </w:t>
      </w:r>
      <w:r>
        <w:rPr>
          <w:rFonts w:hint="eastAsia" w:ascii="宋体" w:hAnsi="宋体" w:eastAsia="宋体" w:cs="宋体"/>
          <w:b w:val="0"/>
          <w:bCs w:val="0"/>
          <w:spacing w:val="0"/>
          <w:w w:val="100"/>
          <w:position w:val="0"/>
          <w:sz w:val="21"/>
          <w:szCs w:val="21"/>
        </w:rPr>
        <w:t>落煤管的出口中心应与下部胶带输送机的中心对正，头部落煤斗的中心应与上部胶带输送机的中心对正。</w:t>
      </w:r>
    </w:p>
    <w:p w14:paraId="51CC9B1F">
      <w:pPr>
        <w:pageBreakBefore w:val="0"/>
        <w:wordWrap/>
        <w:overflowPunct/>
        <w:topLinePunct w:val="0"/>
        <w:bidi w:val="0"/>
        <w:spacing w:line="360" w:lineRule="auto"/>
        <w:ind w:left="0" w:leftChars="0" w:right="0" w:rightChars="0" w:firstLine="840" w:firstLineChars="400"/>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rPr>
        <w:t xml:space="preserve">4) </w:t>
      </w:r>
      <w:r>
        <w:rPr>
          <w:rFonts w:hint="eastAsia" w:ascii="宋体" w:hAnsi="宋体" w:eastAsia="宋体" w:cs="宋体"/>
          <w:b w:val="0"/>
          <w:bCs w:val="0"/>
          <w:spacing w:val="0"/>
          <w:w w:val="100"/>
          <w:position w:val="0"/>
          <w:sz w:val="21"/>
          <w:szCs w:val="21"/>
          <w:lang w:val="en-US" w:eastAsia="zh-CN"/>
        </w:rPr>
        <w:t xml:space="preserve"> </w:t>
      </w:r>
      <w:r>
        <w:rPr>
          <w:rFonts w:hint="eastAsia" w:ascii="宋体" w:hAnsi="宋体" w:eastAsia="宋体" w:cs="宋体"/>
          <w:b w:val="0"/>
          <w:bCs w:val="0"/>
          <w:spacing w:val="0"/>
          <w:w w:val="100"/>
          <w:position w:val="0"/>
          <w:sz w:val="21"/>
          <w:szCs w:val="21"/>
        </w:rPr>
        <w:t xml:space="preserve">煤闸门应严密，并应有开关标志，操作应灵活、方便。 </w:t>
      </w:r>
    </w:p>
    <w:p w14:paraId="489D2A8A">
      <w:pPr>
        <w:pageBreakBefore w:val="0"/>
        <w:wordWrap/>
        <w:overflowPunct/>
        <w:topLinePunct w:val="0"/>
        <w:bidi w:val="0"/>
        <w:spacing w:line="360" w:lineRule="auto"/>
        <w:ind w:left="0" w:leftChars="0" w:right="0" w:rightChars="0" w:firstLine="840" w:firstLineChars="400"/>
        <w:jc w:val="left"/>
        <w:outlineLvl w:val="9"/>
        <w:rPr>
          <w:rFonts w:hint="eastAsia" w:ascii="宋体" w:hAnsi="宋体" w:eastAsia="宋体" w:cs="宋体"/>
          <w:spacing w:val="0"/>
          <w:w w:val="100"/>
          <w:position w:val="0"/>
          <w:sz w:val="21"/>
          <w:szCs w:val="21"/>
        </w:rPr>
      </w:pPr>
      <w:r>
        <w:rPr>
          <w:rFonts w:hint="eastAsia" w:ascii="宋体" w:hAnsi="宋体" w:eastAsia="宋体" w:cs="宋体"/>
          <w:b w:val="0"/>
          <w:bCs w:val="0"/>
          <w:spacing w:val="0"/>
          <w:w w:val="100"/>
          <w:position w:val="0"/>
          <w:sz w:val="21"/>
          <w:szCs w:val="21"/>
        </w:rPr>
        <w:t xml:space="preserve">5) </w:t>
      </w:r>
      <w:r>
        <w:rPr>
          <w:rFonts w:hint="eastAsia" w:ascii="宋体" w:hAnsi="宋体" w:eastAsia="宋体" w:cs="宋体"/>
          <w:b w:val="0"/>
          <w:bCs w:val="0"/>
          <w:spacing w:val="0"/>
          <w:w w:val="100"/>
          <w:position w:val="0"/>
          <w:sz w:val="21"/>
          <w:szCs w:val="21"/>
          <w:lang w:val="en-US" w:eastAsia="zh-CN"/>
        </w:rPr>
        <w:t xml:space="preserve"> </w:t>
      </w:r>
      <w:r>
        <w:rPr>
          <w:rFonts w:hint="eastAsia" w:ascii="宋体" w:hAnsi="宋体" w:eastAsia="宋体" w:cs="宋体"/>
          <w:b w:val="0"/>
          <w:bCs w:val="0"/>
          <w:spacing w:val="0"/>
          <w:w w:val="100"/>
          <w:position w:val="0"/>
          <w:sz w:val="21"/>
          <w:szCs w:val="21"/>
        </w:rPr>
        <w:t>导煤槽</w:t>
      </w:r>
      <w:r>
        <w:rPr>
          <w:rFonts w:hint="eastAsia" w:ascii="宋体" w:hAnsi="宋体" w:eastAsia="宋体" w:cs="宋体"/>
          <w:spacing w:val="0"/>
          <w:w w:val="100"/>
          <w:position w:val="0"/>
          <w:sz w:val="21"/>
          <w:szCs w:val="21"/>
        </w:rPr>
        <w:t>与胶带应平行，中心吻合，密封处接触均匀。</w:t>
      </w:r>
    </w:p>
    <w:p w14:paraId="3E5D4ECF">
      <w:pPr>
        <w:pageBreakBefore w:val="0"/>
        <w:wordWrap/>
        <w:overflowPunct/>
        <w:topLinePunct w:val="0"/>
        <w:bidi w:val="0"/>
        <w:spacing w:line="360" w:lineRule="auto"/>
        <w:ind w:right="0" w:rightChars="0"/>
        <w:jc w:val="left"/>
        <w:outlineLvl w:val="9"/>
        <w:rPr>
          <w:rFonts w:hint="eastAsia" w:ascii="宋体" w:hAnsi="宋体" w:eastAsia="宋体" w:cs="宋体"/>
          <w:spacing w:val="0"/>
          <w:w w:val="100"/>
          <w:position w:val="0"/>
          <w:sz w:val="21"/>
          <w:szCs w:val="21"/>
        </w:rPr>
      </w:pPr>
      <w:r>
        <w:rPr>
          <w:rFonts w:hint="eastAsia" w:ascii="黑体" w:hAnsi="黑体" w:eastAsia="黑体" w:cs="黑体"/>
          <w:b w:val="0"/>
          <w:bCs w:val="0"/>
          <w:spacing w:val="0"/>
          <w:w w:val="100"/>
          <w:position w:val="0"/>
          <w:sz w:val="21"/>
          <w:szCs w:val="21"/>
          <w:lang w:val="en-US" w:eastAsia="zh-CN"/>
        </w:rPr>
        <w:t>B</w:t>
      </w:r>
      <w:r>
        <w:rPr>
          <w:rFonts w:hint="eastAsia" w:ascii="黑体" w:hAnsi="黑体" w:eastAsia="黑体" w:cs="黑体"/>
          <w:b w:val="0"/>
          <w:bCs w:val="0"/>
          <w:spacing w:val="0"/>
          <w:w w:val="100"/>
          <w:position w:val="0"/>
          <w:sz w:val="21"/>
          <w:szCs w:val="21"/>
        </w:rPr>
        <w:t>.2.3</w:t>
      </w:r>
      <w:r>
        <w:rPr>
          <w:rFonts w:hint="eastAsia" w:ascii="宋体" w:hAnsi="宋体" w:eastAsia="宋体" w:cs="宋体"/>
          <w:b/>
          <w:bCs/>
          <w:spacing w:val="0"/>
          <w:w w:val="100"/>
          <w:position w:val="0"/>
          <w:sz w:val="21"/>
          <w:szCs w:val="21"/>
        </w:rPr>
        <w:t xml:space="preserve">  </w:t>
      </w:r>
      <w:r>
        <w:rPr>
          <w:rFonts w:hint="eastAsia" w:ascii="宋体" w:hAnsi="宋体" w:eastAsia="宋体" w:cs="宋体"/>
          <w:spacing w:val="0"/>
          <w:w w:val="100"/>
          <w:position w:val="0"/>
          <w:sz w:val="21"/>
          <w:szCs w:val="21"/>
        </w:rPr>
        <w:t>胶带的铺设应符合下列规定：</w:t>
      </w:r>
    </w:p>
    <w:p w14:paraId="3F1C14E0">
      <w:pPr>
        <w:keepNext w:val="0"/>
        <w:keepLines w:val="0"/>
        <w:pageBreakBefore w:val="0"/>
        <w:widowControl/>
        <w:numPr>
          <w:ilvl w:val="0"/>
          <w:numId w:val="25"/>
        </w:numPr>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rPr>
        <w:t>胶带的铺设应在头、尾部滚简、金属构架、托架及托辊、拉紧装置安装完成后进行</w:t>
      </w:r>
      <w:r>
        <w:rPr>
          <w:rFonts w:hint="eastAsia" w:ascii="宋体" w:hAnsi="宋体" w:eastAsia="宋体" w:cs="宋体"/>
          <w:b w:val="0"/>
          <w:bCs w:val="0"/>
          <w:spacing w:val="0"/>
          <w:w w:val="100"/>
          <w:position w:val="0"/>
          <w:sz w:val="21"/>
          <w:szCs w:val="21"/>
          <w:lang w:eastAsia="zh-CN"/>
        </w:rPr>
        <w:t>。</w:t>
      </w:r>
    </w:p>
    <w:p w14:paraId="1161930F">
      <w:pPr>
        <w:pageBreakBefore w:val="0"/>
        <w:wordWrap/>
        <w:overflowPunct/>
        <w:topLinePunct w:val="0"/>
        <w:bidi w:val="0"/>
        <w:spacing w:line="360" w:lineRule="auto"/>
        <w:ind w:left="0" w:leftChars="0" w:right="0" w:rightChars="0" w:firstLine="420" w:firstLineChars="200"/>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lang w:val="en-US" w:eastAsia="zh-CN"/>
        </w:rPr>
        <w:t>b</w:t>
      </w:r>
      <w:r>
        <w:rPr>
          <w:rFonts w:hint="eastAsia" w:ascii="宋体" w:hAnsi="宋体" w:eastAsia="宋体" w:cs="宋体"/>
          <w:b w:val="0"/>
          <w:bCs w:val="0"/>
          <w:spacing w:val="0"/>
          <w:w w:val="100"/>
          <w:position w:val="0"/>
          <w:sz w:val="21"/>
          <w:szCs w:val="21"/>
          <w:lang w:eastAsia="zh-CN"/>
        </w:rPr>
        <w:t>）</w:t>
      </w:r>
      <w:r>
        <w:rPr>
          <w:rFonts w:hint="eastAsia" w:ascii="宋体" w:hAnsi="宋体" w:eastAsia="宋体" w:cs="宋体"/>
          <w:b w:val="0"/>
          <w:bCs w:val="0"/>
          <w:spacing w:val="0"/>
          <w:w w:val="100"/>
          <w:position w:val="0"/>
          <w:sz w:val="21"/>
          <w:szCs w:val="21"/>
        </w:rPr>
        <w:t xml:space="preserve"> 胶带下料的有效长度应使胶带胶接后拉紧装置留有不少于3/4的拉紧行程。</w:t>
      </w:r>
    </w:p>
    <w:p w14:paraId="77E237A9">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lang w:val="en-US" w:eastAsia="zh-CN"/>
        </w:rPr>
        <w:t>c</w:t>
      </w:r>
      <w:r>
        <w:rPr>
          <w:rFonts w:hint="eastAsia" w:ascii="宋体" w:hAnsi="宋体" w:eastAsia="宋体" w:cs="宋体"/>
          <w:b w:val="0"/>
          <w:bCs w:val="0"/>
          <w:spacing w:val="0"/>
          <w:w w:val="100"/>
          <w:position w:val="0"/>
          <w:sz w:val="21"/>
          <w:szCs w:val="21"/>
          <w:lang w:eastAsia="zh-CN"/>
        </w:rPr>
        <w:t>）</w:t>
      </w:r>
      <w:r>
        <w:rPr>
          <w:rFonts w:hint="eastAsia" w:ascii="宋体" w:hAnsi="宋体" w:eastAsia="宋体" w:cs="宋体"/>
          <w:b w:val="0"/>
          <w:bCs w:val="0"/>
          <w:spacing w:val="0"/>
          <w:w w:val="100"/>
          <w:position w:val="0"/>
          <w:sz w:val="21"/>
          <w:szCs w:val="21"/>
        </w:rPr>
        <w:t xml:space="preserve"> 覆盖胶较厚的一面应为工作面；胶接口的工作面应顺着胶带的前进方向，两个接头间的胶带长度应不小于主动滚筒直径的6倍。</w:t>
      </w:r>
    </w:p>
    <w:p w14:paraId="0308BF15">
      <w:pPr>
        <w:pageBreakBefore w:val="0"/>
        <w:wordWrap/>
        <w:overflowPunct/>
        <w:topLinePunct w:val="0"/>
        <w:bidi w:val="0"/>
        <w:spacing w:line="360" w:lineRule="auto"/>
        <w:ind w:right="0" w:rightChars="0"/>
        <w:jc w:val="left"/>
        <w:outlineLvl w:val="9"/>
        <w:rPr>
          <w:rFonts w:hint="eastAsia" w:ascii="宋体" w:hAnsi="宋体" w:eastAsia="宋体" w:cs="宋体"/>
          <w:b w:val="0"/>
          <w:bCs w:val="0"/>
          <w:spacing w:val="0"/>
          <w:w w:val="100"/>
          <w:position w:val="0"/>
          <w:sz w:val="21"/>
          <w:szCs w:val="21"/>
        </w:rPr>
      </w:pPr>
      <w:r>
        <w:rPr>
          <w:rFonts w:hint="eastAsia" w:ascii="黑体" w:hAnsi="黑体" w:eastAsia="黑体" w:cs="黑体"/>
          <w:b w:val="0"/>
          <w:bCs w:val="0"/>
          <w:spacing w:val="0"/>
          <w:w w:val="100"/>
          <w:position w:val="0"/>
          <w:sz w:val="21"/>
          <w:szCs w:val="21"/>
          <w:lang w:val="en-US" w:eastAsia="zh-CN"/>
        </w:rPr>
        <w:t>B</w:t>
      </w:r>
      <w:r>
        <w:rPr>
          <w:rFonts w:hint="eastAsia" w:ascii="黑体" w:hAnsi="黑体" w:eastAsia="黑体" w:cs="黑体"/>
          <w:b w:val="0"/>
          <w:bCs w:val="0"/>
          <w:spacing w:val="0"/>
          <w:w w:val="100"/>
          <w:position w:val="0"/>
          <w:sz w:val="21"/>
          <w:szCs w:val="21"/>
        </w:rPr>
        <w:t>.2.4</w:t>
      </w:r>
      <w:r>
        <w:rPr>
          <w:rFonts w:hint="eastAsia" w:ascii="宋体" w:hAnsi="宋体" w:eastAsia="宋体" w:cs="宋体"/>
          <w:b w:val="0"/>
          <w:bCs w:val="0"/>
          <w:spacing w:val="0"/>
          <w:w w:val="100"/>
          <w:position w:val="0"/>
          <w:sz w:val="21"/>
          <w:szCs w:val="21"/>
        </w:rPr>
        <w:t xml:space="preserve">  胶带的胶接应符合下列要求：</w:t>
      </w:r>
    </w:p>
    <w:p w14:paraId="0CEF2F10">
      <w:pPr>
        <w:pageBreakBefore w:val="0"/>
        <w:wordWrap/>
        <w:overflowPunct/>
        <w:topLinePunct w:val="0"/>
        <w:bidi w:val="0"/>
        <w:spacing w:line="360" w:lineRule="auto"/>
        <w:ind w:left="0" w:leftChars="0" w:right="0" w:rightChars="0" w:firstLine="420" w:firstLineChars="200"/>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lang w:val="en-US" w:eastAsia="zh-CN"/>
        </w:rPr>
        <w:t>a</w:t>
      </w:r>
      <w:r>
        <w:rPr>
          <w:rFonts w:hint="eastAsia" w:ascii="宋体" w:hAnsi="宋体" w:eastAsia="宋体" w:cs="宋体"/>
          <w:b w:val="0"/>
          <w:bCs w:val="0"/>
          <w:spacing w:val="0"/>
          <w:w w:val="100"/>
          <w:position w:val="0"/>
          <w:sz w:val="21"/>
          <w:szCs w:val="21"/>
          <w:lang w:eastAsia="zh-CN"/>
        </w:rPr>
        <w:t>）</w:t>
      </w:r>
      <w:r>
        <w:rPr>
          <w:rFonts w:hint="eastAsia" w:ascii="宋体" w:hAnsi="宋体" w:eastAsia="宋体" w:cs="宋体"/>
          <w:b w:val="0"/>
          <w:bCs w:val="0"/>
          <w:spacing w:val="0"/>
          <w:w w:val="100"/>
          <w:position w:val="0"/>
          <w:sz w:val="21"/>
          <w:szCs w:val="21"/>
        </w:rPr>
        <w:t xml:space="preserve"> 胶带胶接可按设备技术文件的规定执行；无规定时应执行本部分的规定。</w:t>
      </w:r>
    </w:p>
    <w:p w14:paraId="27129834">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lang w:val="en-US" w:eastAsia="zh-CN"/>
        </w:rPr>
        <w:t>b</w:t>
      </w:r>
      <w:r>
        <w:rPr>
          <w:rFonts w:hint="eastAsia" w:ascii="宋体" w:hAnsi="宋体" w:eastAsia="宋体" w:cs="宋体"/>
          <w:b w:val="0"/>
          <w:bCs w:val="0"/>
          <w:spacing w:val="0"/>
          <w:w w:val="100"/>
          <w:position w:val="0"/>
          <w:sz w:val="21"/>
          <w:szCs w:val="21"/>
          <w:lang w:eastAsia="zh-CN"/>
        </w:rPr>
        <w:t>）</w:t>
      </w:r>
      <w:r>
        <w:rPr>
          <w:rFonts w:hint="eastAsia" w:ascii="宋体" w:hAnsi="宋体" w:eastAsia="宋体" w:cs="宋体"/>
          <w:b w:val="0"/>
          <w:bCs w:val="0"/>
          <w:spacing w:val="0"/>
          <w:w w:val="100"/>
          <w:position w:val="0"/>
          <w:sz w:val="21"/>
          <w:szCs w:val="21"/>
        </w:rPr>
        <w:t xml:space="preserve"> 胶带胶接工作开始前应做胶接头的胶接试验，试验的胶接头总的扯断力不应低于原胶带总扯断力的80%。</w:t>
      </w:r>
    </w:p>
    <w:p w14:paraId="45344E4B">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lang w:val="en-US" w:eastAsia="zh-CN"/>
        </w:rPr>
        <w:t>c</w:t>
      </w:r>
      <w:r>
        <w:rPr>
          <w:rFonts w:hint="eastAsia" w:ascii="宋体" w:hAnsi="宋体" w:eastAsia="宋体" w:cs="宋体"/>
          <w:b w:val="0"/>
          <w:bCs w:val="0"/>
          <w:spacing w:val="0"/>
          <w:w w:val="100"/>
          <w:position w:val="0"/>
          <w:sz w:val="21"/>
          <w:szCs w:val="21"/>
          <w:lang w:eastAsia="zh-CN"/>
        </w:rPr>
        <w:t>）</w:t>
      </w:r>
      <w:r>
        <w:rPr>
          <w:rFonts w:hint="eastAsia" w:ascii="宋体" w:hAnsi="宋体" w:eastAsia="宋体" w:cs="宋体"/>
          <w:b w:val="0"/>
          <w:bCs w:val="0"/>
          <w:spacing w:val="0"/>
          <w:w w:val="100"/>
          <w:position w:val="0"/>
          <w:sz w:val="21"/>
          <w:szCs w:val="21"/>
        </w:rPr>
        <w:t xml:space="preserve"> 帆布层胶带的胶接可采用加热硫化法等热胶法或自然固化法等冷胶法；钢丝胶带的胶接应采用加热硫化法。</w:t>
      </w:r>
    </w:p>
    <w:p w14:paraId="3CD57B37">
      <w:pPr>
        <w:pageBreakBefore w:val="0"/>
        <w:wordWrap/>
        <w:overflowPunct/>
        <w:topLinePunct w:val="0"/>
        <w:bidi w:val="0"/>
        <w:spacing w:line="360" w:lineRule="auto"/>
        <w:ind w:left="0" w:leftChars="0" w:right="0" w:rightChars="0" w:firstLine="420" w:firstLineChars="200"/>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lang w:val="en-US" w:eastAsia="zh-CN"/>
        </w:rPr>
        <w:t>d</w:t>
      </w:r>
      <w:r>
        <w:rPr>
          <w:rFonts w:hint="eastAsia" w:ascii="宋体" w:hAnsi="宋体" w:eastAsia="宋体" w:cs="宋体"/>
          <w:b w:val="0"/>
          <w:bCs w:val="0"/>
          <w:spacing w:val="0"/>
          <w:w w:val="100"/>
          <w:position w:val="0"/>
          <w:sz w:val="21"/>
          <w:szCs w:val="21"/>
          <w:lang w:eastAsia="zh-CN"/>
        </w:rPr>
        <w:t>）</w:t>
      </w:r>
      <w:r>
        <w:rPr>
          <w:rFonts w:hint="eastAsia" w:ascii="宋体" w:hAnsi="宋体" w:eastAsia="宋体" w:cs="宋体"/>
          <w:b w:val="0"/>
          <w:bCs w:val="0"/>
          <w:spacing w:val="0"/>
          <w:w w:val="100"/>
          <w:position w:val="0"/>
          <w:sz w:val="21"/>
          <w:szCs w:val="21"/>
        </w:rPr>
        <w:t xml:space="preserve"> 胶接口可割成直口或30°斜口；帆布层为四层及以下的胶带不宜采用直口。</w:t>
      </w:r>
    </w:p>
    <w:p w14:paraId="1EB8C66E">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lang w:val="en-US" w:eastAsia="zh-CN"/>
        </w:rPr>
        <w:t>e</w:t>
      </w:r>
      <w:r>
        <w:rPr>
          <w:rFonts w:hint="eastAsia" w:ascii="宋体" w:hAnsi="宋体" w:eastAsia="宋体" w:cs="宋体"/>
          <w:b w:val="0"/>
          <w:bCs w:val="0"/>
          <w:spacing w:val="0"/>
          <w:w w:val="100"/>
          <w:position w:val="0"/>
          <w:sz w:val="21"/>
          <w:szCs w:val="21"/>
          <w:lang w:eastAsia="zh-CN"/>
        </w:rPr>
        <w:t>）</w:t>
      </w:r>
      <w:r>
        <w:rPr>
          <w:rFonts w:hint="eastAsia" w:ascii="宋体" w:hAnsi="宋体" w:eastAsia="宋体" w:cs="宋体"/>
          <w:b w:val="0"/>
          <w:bCs w:val="0"/>
          <w:spacing w:val="0"/>
          <w:w w:val="100"/>
          <w:position w:val="0"/>
          <w:sz w:val="21"/>
          <w:szCs w:val="21"/>
        </w:rPr>
        <w:t xml:space="preserve"> 钢丝胶带的胶接头应符合设备技术文件的要求，帆布层胶带的胶接头应根据帆布层数割成阶梯形，每层阶梯长度可</w:t>
      </w:r>
      <w:r>
        <w:rPr>
          <w:rFonts w:hint="eastAsia" w:ascii="宋体" w:hAnsi="宋体" w:eastAsia="宋体" w:cs="宋体"/>
          <w:b w:val="0"/>
          <w:bCs w:val="0"/>
          <w:color w:val="auto"/>
          <w:spacing w:val="0"/>
          <w:w w:val="100"/>
          <w:position w:val="0"/>
          <w:sz w:val="21"/>
          <w:szCs w:val="21"/>
        </w:rPr>
        <w:t>按表B-1执行</w:t>
      </w:r>
      <w:r>
        <w:rPr>
          <w:rFonts w:hint="eastAsia" w:ascii="宋体" w:hAnsi="宋体" w:eastAsia="宋体" w:cs="宋体"/>
          <w:b w:val="0"/>
          <w:bCs w:val="0"/>
          <w:spacing w:val="0"/>
          <w:w w:val="100"/>
          <w:position w:val="0"/>
          <w:sz w:val="21"/>
          <w:szCs w:val="21"/>
        </w:rPr>
        <w:t>。</w:t>
      </w:r>
    </w:p>
    <w:p w14:paraId="76334A91">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rightChars="0" w:firstLine="0" w:firstLineChars="0"/>
        <w:jc w:val="center"/>
        <w:textAlignment w:val="baseline"/>
        <w:outlineLvl w:val="9"/>
        <w:rPr>
          <w:rFonts w:hint="eastAsia" w:ascii="黑体" w:hAnsi="黑体" w:eastAsia="黑体" w:cs="黑体"/>
          <w:b w:val="0"/>
          <w:bCs w:val="0"/>
          <w:color w:val="auto"/>
          <w:spacing w:val="0"/>
          <w:w w:val="100"/>
          <w:position w:val="0"/>
          <w:sz w:val="21"/>
          <w:szCs w:val="21"/>
        </w:rPr>
      </w:pPr>
    </w:p>
    <w:p w14:paraId="1A539FAE">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rightChars="0" w:firstLine="0" w:firstLineChars="0"/>
        <w:jc w:val="center"/>
        <w:textAlignment w:val="baseline"/>
        <w:outlineLvl w:val="9"/>
        <w:rPr>
          <w:rFonts w:hint="eastAsia" w:ascii="宋体" w:hAnsi="宋体" w:eastAsia="宋体" w:cs="宋体"/>
          <w:color w:val="auto"/>
          <w:spacing w:val="0"/>
          <w:w w:val="100"/>
          <w:position w:val="0"/>
          <w:sz w:val="21"/>
          <w:szCs w:val="21"/>
        </w:rPr>
      </w:pPr>
      <w:r>
        <w:rPr>
          <w:rFonts w:hint="eastAsia" w:ascii="黑体" w:hAnsi="黑体" w:eastAsia="黑体" w:cs="黑体"/>
          <w:b w:val="0"/>
          <w:bCs w:val="0"/>
          <w:color w:val="auto"/>
          <w:spacing w:val="0"/>
          <w:w w:val="100"/>
          <w:position w:val="0"/>
          <w:sz w:val="21"/>
          <w:szCs w:val="21"/>
        </w:rPr>
        <w:t>表B-1</w:t>
      </w:r>
      <w:r>
        <w:rPr>
          <w:rFonts w:hint="eastAsia" w:ascii="黑体" w:hAnsi="黑体" w:eastAsia="黑体" w:cs="黑体"/>
          <w:b w:val="0"/>
          <w:bCs w:val="0"/>
          <w:color w:val="auto"/>
          <w:spacing w:val="0"/>
          <w:w w:val="100"/>
          <w:position w:val="0"/>
          <w:sz w:val="21"/>
          <w:szCs w:val="21"/>
          <w:lang w:val="en-US" w:eastAsia="zh-CN"/>
        </w:rPr>
        <w:t xml:space="preserve">  </w:t>
      </w:r>
      <w:r>
        <w:rPr>
          <w:rFonts w:hint="eastAsia" w:ascii="黑体" w:hAnsi="黑体" w:eastAsia="黑体" w:cs="黑体"/>
          <w:b w:val="0"/>
          <w:bCs w:val="0"/>
          <w:color w:val="auto"/>
          <w:spacing w:val="0"/>
          <w:w w:val="100"/>
          <w:position w:val="0"/>
          <w:sz w:val="21"/>
          <w:szCs w:val="21"/>
        </w:rPr>
        <w:t>胶带胶接头的剖割尺寸要求(mm)</w:t>
      </w:r>
    </w:p>
    <w:tbl>
      <w:tblPr>
        <w:tblStyle w:val="4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83"/>
        <w:gridCol w:w="1398"/>
        <w:gridCol w:w="1018"/>
        <w:gridCol w:w="1098"/>
        <w:gridCol w:w="1113"/>
      </w:tblGrid>
      <w:tr w14:paraId="5FB1F0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283" w:type="dxa"/>
            <w:tcBorders>
              <w:top w:val="single" w:color="000000" w:sz="12" w:space="0"/>
              <w:left w:val="single" w:color="000000" w:sz="12" w:space="0"/>
              <w:bottom w:val="single" w:color="000000" w:sz="8" w:space="0"/>
              <w:right w:val="single" w:color="000000" w:sz="8" w:space="0"/>
            </w:tcBorders>
            <w:noWrap w:val="0"/>
            <w:vAlign w:val="center"/>
          </w:tcPr>
          <w:p w14:paraId="6132B309">
            <w:pPr>
              <w:pStyle w:val="43"/>
              <w:keepNext w:val="0"/>
              <w:keepLines w:val="0"/>
              <w:pageBreakBefore w:val="0"/>
              <w:widowControl w:val="0"/>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color w:val="auto"/>
                <w:spacing w:val="0"/>
                <w:w w:val="100"/>
                <w:position w:val="0"/>
                <w:sz w:val="18"/>
                <w:szCs w:val="18"/>
              </w:rPr>
            </w:pPr>
            <w:r>
              <w:rPr>
                <w:rFonts w:hint="eastAsia" w:ascii="宋体" w:hAnsi="宋体" w:eastAsia="宋体" w:cs="宋体"/>
                <w:color w:val="auto"/>
                <w:spacing w:val="0"/>
                <w:w w:val="100"/>
                <w:position w:val="0"/>
                <w:sz w:val="18"/>
                <w:szCs w:val="18"/>
              </w:rPr>
              <w:t>输送带宽度</w:t>
            </w:r>
          </w:p>
        </w:tc>
        <w:tc>
          <w:tcPr>
            <w:tcW w:w="1398" w:type="dxa"/>
            <w:tcBorders>
              <w:top w:val="single" w:color="000000" w:sz="12" w:space="0"/>
              <w:left w:val="single" w:color="000000" w:sz="8" w:space="0"/>
              <w:bottom w:val="single" w:color="000000" w:sz="8" w:space="0"/>
              <w:right w:val="single" w:color="000000" w:sz="8" w:space="0"/>
            </w:tcBorders>
            <w:noWrap w:val="0"/>
            <w:vAlign w:val="center"/>
          </w:tcPr>
          <w:p w14:paraId="594F047F">
            <w:pPr>
              <w:pStyle w:val="43"/>
              <w:keepNext w:val="0"/>
              <w:keepLines w:val="0"/>
              <w:pageBreakBefore w:val="0"/>
              <w:widowControl w:val="0"/>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color w:val="auto"/>
                <w:spacing w:val="0"/>
                <w:w w:val="100"/>
                <w:position w:val="0"/>
                <w:sz w:val="18"/>
                <w:szCs w:val="18"/>
              </w:rPr>
            </w:pPr>
            <w:r>
              <w:rPr>
                <w:rFonts w:hint="eastAsia" w:ascii="宋体" w:hAnsi="宋体" w:eastAsia="宋体" w:cs="宋体"/>
                <w:color w:val="auto"/>
                <w:spacing w:val="0"/>
                <w:w w:val="100"/>
                <w:position w:val="0"/>
                <w:sz w:val="18"/>
                <w:szCs w:val="18"/>
              </w:rPr>
              <w:t>500及500以下</w:t>
            </w:r>
          </w:p>
        </w:tc>
        <w:tc>
          <w:tcPr>
            <w:tcW w:w="1018" w:type="dxa"/>
            <w:tcBorders>
              <w:top w:val="single" w:color="000000" w:sz="12" w:space="0"/>
              <w:left w:val="single" w:color="000000" w:sz="8" w:space="0"/>
              <w:bottom w:val="single" w:color="000000" w:sz="8" w:space="0"/>
              <w:right w:val="single" w:color="000000" w:sz="8" w:space="0"/>
            </w:tcBorders>
            <w:noWrap w:val="0"/>
            <w:vAlign w:val="center"/>
          </w:tcPr>
          <w:p w14:paraId="107224E3">
            <w:pPr>
              <w:pStyle w:val="43"/>
              <w:keepNext w:val="0"/>
              <w:keepLines w:val="0"/>
              <w:pageBreakBefore w:val="0"/>
              <w:widowControl w:val="0"/>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color w:val="auto"/>
                <w:spacing w:val="0"/>
                <w:w w:val="100"/>
                <w:position w:val="0"/>
                <w:sz w:val="18"/>
                <w:szCs w:val="18"/>
              </w:rPr>
            </w:pPr>
            <w:r>
              <w:rPr>
                <w:rFonts w:hint="eastAsia" w:ascii="宋体" w:hAnsi="宋体" w:eastAsia="宋体" w:cs="宋体"/>
                <w:color w:val="auto"/>
                <w:spacing w:val="0"/>
                <w:w w:val="100"/>
                <w:position w:val="0"/>
                <w:sz w:val="18"/>
                <w:szCs w:val="18"/>
              </w:rPr>
              <w:t>500～1000</w:t>
            </w:r>
          </w:p>
        </w:tc>
        <w:tc>
          <w:tcPr>
            <w:tcW w:w="1098" w:type="dxa"/>
            <w:tcBorders>
              <w:top w:val="single" w:color="000000" w:sz="12" w:space="0"/>
              <w:left w:val="single" w:color="000000" w:sz="8" w:space="0"/>
              <w:bottom w:val="single" w:color="000000" w:sz="8" w:space="0"/>
              <w:right w:val="single" w:color="000000" w:sz="8" w:space="0"/>
            </w:tcBorders>
            <w:noWrap w:val="0"/>
            <w:vAlign w:val="center"/>
          </w:tcPr>
          <w:p w14:paraId="3B360BF1">
            <w:pPr>
              <w:pStyle w:val="43"/>
              <w:keepNext w:val="0"/>
              <w:keepLines w:val="0"/>
              <w:pageBreakBefore w:val="0"/>
              <w:widowControl w:val="0"/>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color w:val="auto"/>
                <w:spacing w:val="0"/>
                <w:w w:val="100"/>
                <w:position w:val="0"/>
                <w:sz w:val="18"/>
                <w:szCs w:val="18"/>
              </w:rPr>
            </w:pPr>
            <w:r>
              <w:rPr>
                <w:rFonts w:hint="eastAsia" w:ascii="宋体" w:hAnsi="宋体" w:eastAsia="宋体" w:cs="宋体"/>
                <w:color w:val="auto"/>
                <w:spacing w:val="0"/>
                <w:w w:val="100"/>
                <w:position w:val="0"/>
                <w:sz w:val="18"/>
                <w:szCs w:val="18"/>
              </w:rPr>
              <w:t>1050～1600</w:t>
            </w:r>
          </w:p>
        </w:tc>
        <w:tc>
          <w:tcPr>
            <w:tcW w:w="1113" w:type="dxa"/>
            <w:tcBorders>
              <w:top w:val="single" w:color="000000" w:sz="12" w:space="0"/>
              <w:left w:val="single" w:color="000000" w:sz="8" w:space="0"/>
              <w:bottom w:val="single" w:color="000000" w:sz="8" w:space="0"/>
              <w:right w:val="single" w:color="000000" w:sz="12" w:space="0"/>
            </w:tcBorders>
            <w:noWrap w:val="0"/>
            <w:vAlign w:val="center"/>
          </w:tcPr>
          <w:p w14:paraId="3A8EE84F">
            <w:pPr>
              <w:pStyle w:val="43"/>
              <w:keepNext w:val="0"/>
              <w:keepLines w:val="0"/>
              <w:pageBreakBefore w:val="0"/>
              <w:widowControl w:val="0"/>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color w:val="auto"/>
                <w:spacing w:val="0"/>
                <w:w w:val="100"/>
                <w:position w:val="0"/>
                <w:sz w:val="18"/>
                <w:szCs w:val="18"/>
              </w:rPr>
            </w:pPr>
            <w:r>
              <w:rPr>
                <w:rFonts w:hint="eastAsia" w:ascii="宋体" w:hAnsi="宋体" w:eastAsia="宋体" w:cs="宋体"/>
                <w:color w:val="auto"/>
                <w:spacing w:val="0"/>
                <w:w w:val="100"/>
                <w:position w:val="0"/>
                <w:sz w:val="18"/>
                <w:szCs w:val="18"/>
              </w:rPr>
              <w:t>1650～2000</w:t>
            </w:r>
          </w:p>
        </w:tc>
      </w:tr>
      <w:tr w14:paraId="60740F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283" w:type="dxa"/>
            <w:tcBorders>
              <w:top w:val="single" w:color="000000" w:sz="8" w:space="0"/>
              <w:left w:val="single" w:color="000000" w:sz="12" w:space="0"/>
              <w:bottom w:val="single" w:color="000000" w:sz="12" w:space="0"/>
              <w:right w:val="single" w:color="000000" w:sz="8" w:space="0"/>
            </w:tcBorders>
            <w:noWrap w:val="0"/>
            <w:vAlign w:val="center"/>
          </w:tcPr>
          <w:p w14:paraId="2EAC247D">
            <w:pPr>
              <w:pStyle w:val="43"/>
              <w:keepNext w:val="0"/>
              <w:keepLines w:val="0"/>
              <w:pageBreakBefore w:val="0"/>
              <w:widowControl w:val="0"/>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color w:val="auto"/>
                <w:spacing w:val="0"/>
                <w:w w:val="100"/>
                <w:position w:val="0"/>
                <w:sz w:val="18"/>
                <w:szCs w:val="18"/>
              </w:rPr>
            </w:pPr>
            <w:r>
              <w:rPr>
                <w:rFonts w:hint="eastAsia" w:ascii="宋体" w:hAnsi="宋体" w:eastAsia="宋体" w:cs="宋体"/>
                <w:color w:val="auto"/>
                <w:spacing w:val="0"/>
                <w:w w:val="100"/>
                <w:position w:val="0"/>
                <w:sz w:val="18"/>
                <w:szCs w:val="18"/>
              </w:rPr>
              <w:t>每层阶梯长度</w:t>
            </w:r>
          </w:p>
        </w:tc>
        <w:tc>
          <w:tcPr>
            <w:tcW w:w="1398" w:type="dxa"/>
            <w:tcBorders>
              <w:top w:val="single" w:color="000000" w:sz="8" w:space="0"/>
              <w:left w:val="single" w:color="000000" w:sz="8" w:space="0"/>
              <w:bottom w:val="single" w:color="000000" w:sz="12" w:space="0"/>
              <w:right w:val="single" w:color="000000" w:sz="8" w:space="0"/>
            </w:tcBorders>
            <w:noWrap w:val="0"/>
            <w:vAlign w:val="center"/>
          </w:tcPr>
          <w:p w14:paraId="7F5C651C">
            <w:pPr>
              <w:pStyle w:val="43"/>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right="0" w:rightChars="0" w:firstLine="360" w:firstLineChars="200"/>
              <w:jc w:val="both"/>
              <w:textAlignment w:val="baseline"/>
              <w:outlineLvl w:val="9"/>
              <w:rPr>
                <w:rFonts w:hint="eastAsia" w:ascii="宋体" w:hAnsi="宋体" w:eastAsia="宋体" w:cs="宋体"/>
                <w:color w:val="auto"/>
                <w:spacing w:val="0"/>
                <w:w w:val="100"/>
                <w:position w:val="0"/>
                <w:sz w:val="18"/>
                <w:szCs w:val="18"/>
              </w:rPr>
            </w:pPr>
            <w:r>
              <w:rPr>
                <w:rFonts w:hint="eastAsia" w:ascii="宋体" w:hAnsi="宋体" w:eastAsia="宋体" w:cs="宋体"/>
                <w:color w:val="auto"/>
                <w:spacing w:val="0"/>
                <w:w w:val="100"/>
                <w:position w:val="0"/>
                <w:sz w:val="18"/>
                <w:szCs w:val="18"/>
              </w:rPr>
              <w:t>≥200</w:t>
            </w:r>
          </w:p>
        </w:tc>
        <w:tc>
          <w:tcPr>
            <w:tcW w:w="1018" w:type="dxa"/>
            <w:tcBorders>
              <w:top w:val="single" w:color="000000" w:sz="8" w:space="0"/>
              <w:left w:val="single" w:color="000000" w:sz="8" w:space="0"/>
              <w:bottom w:val="single" w:color="000000" w:sz="12" w:space="0"/>
              <w:right w:val="single" w:color="000000" w:sz="8" w:space="0"/>
            </w:tcBorders>
            <w:noWrap w:val="0"/>
            <w:vAlign w:val="center"/>
          </w:tcPr>
          <w:p w14:paraId="08A4C6A4">
            <w:pPr>
              <w:pStyle w:val="43"/>
              <w:keepNext w:val="0"/>
              <w:keepLines w:val="0"/>
              <w:pageBreakBefore w:val="0"/>
              <w:widowControl w:val="0"/>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color w:val="auto"/>
                <w:spacing w:val="0"/>
                <w:w w:val="100"/>
                <w:position w:val="0"/>
                <w:sz w:val="18"/>
                <w:szCs w:val="18"/>
              </w:rPr>
            </w:pPr>
            <w:r>
              <w:rPr>
                <w:rFonts w:hint="eastAsia" w:ascii="宋体" w:hAnsi="宋体" w:eastAsia="宋体" w:cs="宋体"/>
                <w:color w:val="auto"/>
                <w:spacing w:val="0"/>
                <w:w w:val="100"/>
                <w:position w:val="0"/>
                <w:sz w:val="18"/>
                <w:szCs w:val="18"/>
              </w:rPr>
              <w:t>≥250</w:t>
            </w:r>
          </w:p>
        </w:tc>
        <w:tc>
          <w:tcPr>
            <w:tcW w:w="1098" w:type="dxa"/>
            <w:tcBorders>
              <w:top w:val="single" w:color="000000" w:sz="8" w:space="0"/>
              <w:left w:val="single" w:color="000000" w:sz="8" w:space="0"/>
              <w:bottom w:val="single" w:color="000000" w:sz="12" w:space="0"/>
              <w:right w:val="single" w:color="000000" w:sz="8" w:space="0"/>
            </w:tcBorders>
            <w:noWrap w:val="0"/>
            <w:vAlign w:val="center"/>
          </w:tcPr>
          <w:p w14:paraId="07578316">
            <w:pPr>
              <w:pStyle w:val="43"/>
              <w:keepNext w:val="0"/>
              <w:keepLines w:val="0"/>
              <w:pageBreakBefore w:val="0"/>
              <w:widowControl w:val="0"/>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color w:val="auto"/>
                <w:spacing w:val="0"/>
                <w:w w:val="100"/>
                <w:position w:val="0"/>
                <w:sz w:val="18"/>
                <w:szCs w:val="18"/>
              </w:rPr>
            </w:pPr>
            <w:r>
              <w:rPr>
                <w:rFonts w:hint="eastAsia" w:ascii="宋体" w:hAnsi="宋体" w:eastAsia="宋体" w:cs="宋体"/>
                <w:color w:val="auto"/>
                <w:spacing w:val="0"/>
                <w:w w:val="100"/>
                <w:position w:val="0"/>
                <w:sz w:val="18"/>
                <w:szCs w:val="18"/>
              </w:rPr>
              <w:t>≥300</w:t>
            </w:r>
          </w:p>
        </w:tc>
        <w:tc>
          <w:tcPr>
            <w:tcW w:w="1113" w:type="dxa"/>
            <w:tcBorders>
              <w:top w:val="single" w:color="000000" w:sz="8" w:space="0"/>
              <w:left w:val="single" w:color="000000" w:sz="8" w:space="0"/>
              <w:bottom w:val="single" w:color="000000" w:sz="12" w:space="0"/>
              <w:right w:val="single" w:color="000000" w:sz="12" w:space="0"/>
            </w:tcBorders>
            <w:noWrap w:val="0"/>
            <w:vAlign w:val="center"/>
          </w:tcPr>
          <w:p w14:paraId="1C01520F">
            <w:pPr>
              <w:pStyle w:val="43"/>
              <w:keepNext w:val="0"/>
              <w:keepLines w:val="0"/>
              <w:pageBreakBefore w:val="0"/>
              <w:widowControl w:val="0"/>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color w:val="auto"/>
                <w:spacing w:val="0"/>
                <w:w w:val="100"/>
                <w:position w:val="0"/>
                <w:sz w:val="18"/>
                <w:szCs w:val="18"/>
              </w:rPr>
            </w:pPr>
            <w:r>
              <w:rPr>
                <w:rFonts w:hint="eastAsia" w:ascii="宋体" w:hAnsi="宋体" w:eastAsia="宋体" w:cs="宋体"/>
                <w:color w:val="auto"/>
                <w:spacing w:val="0"/>
                <w:w w:val="100"/>
                <w:position w:val="0"/>
                <w:sz w:val="18"/>
                <w:szCs w:val="18"/>
              </w:rPr>
              <w:t>≥350</w:t>
            </w:r>
          </w:p>
        </w:tc>
      </w:tr>
    </w:tbl>
    <w:p w14:paraId="6A5AA507">
      <w:pPr>
        <w:pageBreakBefore w:val="0"/>
        <w:wordWrap/>
        <w:overflowPunct/>
        <w:topLinePunct w:val="0"/>
        <w:bidi w:val="0"/>
        <w:spacing w:line="360" w:lineRule="auto"/>
        <w:ind w:left="0" w:leftChars="0" w:right="0" w:rightChars="0" w:firstLine="420" w:firstLineChars="200"/>
        <w:jc w:val="left"/>
        <w:outlineLvl w:val="9"/>
        <w:rPr>
          <w:rFonts w:hint="eastAsia" w:ascii="宋体" w:hAnsi="宋体" w:eastAsia="宋体" w:cs="宋体"/>
          <w:b w:val="0"/>
          <w:bCs w:val="0"/>
          <w:spacing w:val="0"/>
          <w:w w:val="100"/>
          <w:position w:val="0"/>
          <w:sz w:val="21"/>
          <w:szCs w:val="21"/>
          <w:lang w:val="en-US" w:eastAsia="zh-CN"/>
        </w:rPr>
      </w:pPr>
    </w:p>
    <w:p w14:paraId="3375F539">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lang w:val="en-US" w:eastAsia="zh-CN"/>
        </w:rPr>
        <w:t>f</w:t>
      </w:r>
      <w:r>
        <w:rPr>
          <w:rFonts w:hint="eastAsia" w:ascii="宋体" w:hAnsi="宋体" w:eastAsia="宋体" w:cs="宋体"/>
          <w:b w:val="0"/>
          <w:bCs w:val="0"/>
          <w:spacing w:val="0"/>
          <w:w w:val="100"/>
          <w:position w:val="0"/>
          <w:sz w:val="21"/>
          <w:szCs w:val="21"/>
          <w:lang w:eastAsia="zh-CN"/>
        </w:rPr>
        <w:t>）</w:t>
      </w:r>
      <w:r>
        <w:rPr>
          <w:rFonts w:hint="eastAsia" w:ascii="宋体" w:hAnsi="宋体" w:eastAsia="宋体" w:cs="宋体"/>
          <w:b w:val="0"/>
          <w:bCs w:val="0"/>
          <w:spacing w:val="0"/>
          <w:w w:val="100"/>
          <w:position w:val="0"/>
          <w:sz w:val="21"/>
          <w:szCs w:val="21"/>
        </w:rPr>
        <w:t xml:space="preserve"> 在切割阶梯剥层和加工时不得切伤或破坏帆布层的完整性，应使用航空汽油仔细清理剥离后的阶梯表面，不得有灰尘、油迹和橡胶粉末等。</w:t>
      </w:r>
    </w:p>
    <w:p w14:paraId="6C81E87A">
      <w:pPr>
        <w:pageBreakBefore w:val="0"/>
        <w:wordWrap/>
        <w:overflowPunct/>
        <w:topLinePunct w:val="0"/>
        <w:bidi w:val="0"/>
        <w:spacing w:line="360" w:lineRule="auto"/>
        <w:ind w:left="0" w:leftChars="0" w:right="0" w:rightChars="0" w:firstLine="420" w:firstLineChars="200"/>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lang w:val="en-US" w:eastAsia="zh-CN"/>
        </w:rPr>
        <w:t>g</w:t>
      </w:r>
      <w:r>
        <w:rPr>
          <w:rFonts w:hint="eastAsia" w:ascii="宋体" w:hAnsi="宋体" w:eastAsia="宋体" w:cs="宋体"/>
          <w:b w:val="0"/>
          <w:bCs w:val="0"/>
          <w:spacing w:val="0"/>
          <w:w w:val="100"/>
          <w:position w:val="0"/>
          <w:sz w:val="21"/>
          <w:szCs w:val="21"/>
          <w:lang w:eastAsia="zh-CN"/>
        </w:rPr>
        <w:t>）</w:t>
      </w:r>
      <w:r>
        <w:rPr>
          <w:rFonts w:hint="eastAsia" w:ascii="宋体" w:hAnsi="宋体" w:eastAsia="宋体" w:cs="宋体"/>
          <w:b w:val="0"/>
          <w:bCs w:val="0"/>
          <w:spacing w:val="0"/>
          <w:w w:val="100"/>
          <w:position w:val="0"/>
          <w:sz w:val="21"/>
          <w:szCs w:val="21"/>
        </w:rPr>
        <w:t xml:space="preserve"> 涂胶前阶梯面应干燥、无水分。如需烘烤，加热温度不得超过100℃。</w:t>
      </w:r>
    </w:p>
    <w:p w14:paraId="52E7C73D">
      <w:pPr>
        <w:pageBreakBefore w:val="0"/>
        <w:wordWrap/>
        <w:overflowPunct/>
        <w:topLinePunct w:val="0"/>
        <w:bidi w:val="0"/>
        <w:spacing w:line="360" w:lineRule="auto"/>
        <w:ind w:left="0" w:leftChars="0" w:right="0" w:rightChars="0" w:firstLine="420" w:firstLineChars="200"/>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lang w:val="en-US" w:eastAsia="zh-CN"/>
        </w:rPr>
        <w:t>h</w:t>
      </w:r>
      <w:r>
        <w:rPr>
          <w:rFonts w:hint="eastAsia" w:ascii="宋体" w:hAnsi="宋体" w:eastAsia="宋体" w:cs="宋体"/>
          <w:b w:val="0"/>
          <w:bCs w:val="0"/>
          <w:spacing w:val="0"/>
          <w:w w:val="100"/>
          <w:position w:val="0"/>
          <w:sz w:val="21"/>
          <w:szCs w:val="21"/>
          <w:lang w:eastAsia="zh-CN"/>
        </w:rPr>
        <w:t>）</w:t>
      </w:r>
      <w:r>
        <w:rPr>
          <w:rFonts w:hint="eastAsia" w:ascii="宋体" w:hAnsi="宋体" w:eastAsia="宋体" w:cs="宋体"/>
          <w:b w:val="0"/>
          <w:bCs w:val="0"/>
          <w:spacing w:val="0"/>
          <w:w w:val="100"/>
          <w:position w:val="0"/>
          <w:sz w:val="21"/>
          <w:szCs w:val="21"/>
        </w:rPr>
        <w:t xml:space="preserve"> 胶接头合口时中心应对正。</w:t>
      </w:r>
    </w:p>
    <w:p w14:paraId="4696BAB7">
      <w:pPr>
        <w:pageBreakBefore w:val="0"/>
        <w:wordWrap/>
        <w:overflowPunct/>
        <w:topLinePunct w:val="0"/>
        <w:bidi w:val="0"/>
        <w:spacing w:line="360" w:lineRule="auto"/>
        <w:ind w:left="0" w:leftChars="0" w:right="0" w:rightChars="0" w:firstLine="420" w:firstLineChars="200"/>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lang w:val="en-US" w:eastAsia="zh-CN"/>
        </w:rPr>
        <w:t>i</w:t>
      </w:r>
      <w:r>
        <w:rPr>
          <w:rFonts w:hint="eastAsia" w:ascii="宋体" w:hAnsi="宋体" w:eastAsia="宋体" w:cs="宋体"/>
          <w:b w:val="0"/>
          <w:bCs w:val="0"/>
          <w:spacing w:val="0"/>
          <w:w w:val="100"/>
          <w:position w:val="0"/>
          <w:sz w:val="21"/>
          <w:szCs w:val="21"/>
          <w:lang w:eastAsia="zh-CN"/>
        </w:rPr>
        <w:t>）</w:t>
      </w:r>
      <w:r>
        <w:rPr>
          <w:rFonts w:hint="eastAsia" w:ascii="宋体" w:hAnsi="宋体" w:eastAsia="宋体" w:cs="宋体"/>
          <w:b w:val="0"/>
          <w:bCs w:val="0"/>
          <w:spacing w:val="0"/>
          <w:w w:val="100"/>
          <w:position w:val="0"/>
          <w:sz w:val="21"/>
          <w:szCs w:val="21"/>
        </w:rPr>
        <w:t xml:space="preserve"> 胶接头处厚度应均匀，并不得有气孔、凸起和裂纹。</w:t>
      </w:r>
    </w:p>
    <w:p w14:paraId="3F04A9DC">
      <w:pPr>
        <w:pageBreakBefore w:val="0"/>
        <w:wordWrap/>
        <w:overflowPunct/>
        <w:topLinePunct w:val="0"/>
        <w:bidi w:val="0"/>
        <w:spacing w:line="360" w:lineRule="auto"/>
        <w:ind w:left="0" w:leftChars="0" w:right="0" w:rightChars="0" w:firstLine="420" w:firstLineChars="200"/>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lang w:val="en-US" w:eastAsia="zh-CN"/>
        </w:rPr>
        <w:t>j</w:t>
      </w:r>
      <w:r>
        <w:rPr>
          <w:rFonts w:hint="eastAsia" w:ascii="宋体" w:hAnsi="宋体" w:eastAsia="宋体" w:cs="宋体"/>
          <w:b w:val="0"/>
          <w:bCs w:val="0"/>
          <w:spacing w:val="0"/>
          <w:w w:val="100"/>
          <w:position w:val="0"/>
          <w:sz w:val="21"/>
          <w:szCs w:val="21"/>
          <w:lang w:eastAsia="zh-CN"/>
        </w:rPr>
        <w:t>）</w:t>
      </w:r>
      <w:r>
        <w:rPr>
          <w:rFonts w:hint="eastAsia" w:ascii="宋体" w:hAnsi="宋体" w:eastAsia="宋体" w:cs="宋体"/>
          <w:b w:val="0"/>
          <w:bCs w:val="0"/>
          <w:spacing w:val="0"/>
          <w:w w:val="100"/>
          <w:position w:val="0"/>
          <w:sz w:val="21"/>
          <w:szCs w:val="21"/>
        </w:rPr>
        <w:t xml:space="preserve"> 胶接头表面接缝处应覆盖一层涂胶的细帆布。</w:t>
      </w:r>
    </w:p>
    <w:p w14:paraId="136F851F">
      <w:pPr>
        <w:pageBreakBefore w:val="0"/>
        <w:wordWrap/>
        <w:overflowPunct/>
        <w:topLinePunct w:val="0"/>
        <w:bidi w:val="0"/>
        <w:spacing w:line="360" w:lineRule="auto"/>
        <w:ind w:left="0" w:leftChars="0" w:right="0" w:rightChars="0" w:firstLine="420" w:firstLineChars="200"/>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lang w:val="en-US" w:eastAsia="zh-CN"/>
        </w:rPr>
        <w:t>k</w:t>
      </w:r>
      <w:r>
        <w:rPr>
          <w:rFonts w:hint="eastAsia" w:ascii="宋体" w:hAnsi="宋体" w:eastAsia="宋体" w:cs="宋体"/>
          <w:b w:val="0"/>
          <w:bCs w:val="0"/>
          <w:spacing w:val="0"/>
          <w:w w:val="100"/>
          <w:position w:val="0"/>
          <w:sz w:val="21"/>
          <w:szCs w:val="21"/>
          <w:lang w:eastAsia="zh-CN"/>
        </w:rPr>
        <w:t>）</w:t>
      </w:r>
      <w:r>
        <w:rPr>
          <w:rFonts w:hint="eastAsia" w:ascii="宋体" w:hAnsi="宋体" w:eastAsia="宋体" w:cs="宋体"/>
          <w:b w:val="0"/>
          <w:bCs w:val="0"/>
          <w:spacing w:val="0"/>
          <w:w w:val="100"/>
          <w:position w:val="0"/>
          <w:sz w:val="21"/>
          <w:szCs w:val="21"/>
        </w:rPr>
        <w:t xml:space="preserve"> 胶带热胶法胶接应符合下列要求：</w:t>
      </w:r>
    </w:p>
    <w:p w14:paraId="2055606E">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b w:val="0"/>
          <w:bCs w:val="0"/>
          <w:spacing w:val="0"/>
          <w:w w:val="100"/>
          <w:position w:val="0"/>
          <w:sz w:val="21"/>
          <w:szCs w:val="21"/>
          <w:highlight w:val="none"/>
        </w:rPr>
      </w:pPr>
      <w:r>
        <w:rPr>
          <w:rFonts w:hint="eastAsia" w:ascii="宋体" w:hAnsi="宋体" w:eastAsia="宋体" w:cs="宋体"/>
          <w:b w:val="0"/>
          <w:bCs w:val="0"/>
          <w:spacing w:val="0"/>
          <w:w w:val="100"/>
          <w:position w:val="0"/>
          <w:sz w:val="21"/>
          <w:szCs w:val="21"/>
          <w:highlight w:val="none"/>
        </w:rPr>
        <w:t xml:space="preserve">1) </w:t>
      </w:r>
      <w:r>
        <w:rPr>
          <w:rFonts w:hint="eastAsia" w:ascii="宋体" w:hAnsi="宋体" w:eastAsia="宋体" w:cs="宋体"/>
          <w:b w:val="0"/>
          <w:bCs w:val="0"/>
          <w:spacing w:val="0"/>
          <w:w w:val="100"/>
          <w:position w:val="0"/>
          <w:sz w:val="21"/>
          <w:szCs w:val="21"/>
          <w:highlight w:val="none"/>
          <w:lang w:val="en-US" w:eastAsia="zh-CN"/>
        </w:rPr>
        <w:t xml:space="preserve"> </w:t>
      </w:r>
      <w:r>
        <w:rPr>
          <w:rFonts w:hint="eastAsia" w:ascii="宋体" w:hAnsi="宋体" w:eastAsia="宋体" w:cs="宋体"/>
          <w:b w:val="0"/>
          <w:bCs w:val="0"/>
          <w:spacing w:val="0"/>
          <w:w w:val="100"/>
          <w:position w:val="0"/>
          <w:sz w:val="21"/>
          <w:szCs w:val="21"/>
          <w:highlight w:val="none"/>
        </w:rPr>
        <w:t>涂胶宜分为两次，第一次应涂刷浓度较小的胶浆，第二次涂胶应在第一次涂刷的胶浆汽油味已消失和不黏手时再进行；涂刷胶浆时应及时排除胶面上出现的气泡或离层，涂胶总厚度应使加压硫化后的胶层厚度与原胶带厚度相同。</w:t>
      </w:r>
    </w:p>
    <w:p w14:paraId="61A14D3A">
      <w:pPr>
        <w:keepNext w:val="0"/>
        <w:keepLines w:val="0"/>
        <w:pageBreakBefore w:val="0"/>
        <w:widowControl/>
        <w:numPr>
          <w:ilvl w:val="0"/>
          <w:numId w:val="26"/>
        </w:numPr>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b w:val="0"/>
          <w:bCs w:val="0"/>
          <w:spacing w:val="0"/>
          <w:w w:val="100"/>
          <w:position w:val="0"/>
          <w:sz w:val="21"/>
          <w:szCs w:val="21"/>
          <w:highlight w:val="none"/>
        </w:rPr>
      </w:pPr>
      <w:r>
        <w:rPr>
          <w:rFonts w:hint="eastAsia" w:ascii="宋体" w:hAnsi="宋体" w:eastAsia="宋体" w:cs="宋体"/>
          <w:b w:val="0"/>
          <w:bCs w:val="0"/>
          <w:spacing w:val="0"/>
          <w:w w:val="100"/>
          <w:position w:val="0"/>
          <w:sz w:val="21"/>
          <w:szCs w:val="21"/>
          <w:highlight w:val="none"/>
        </w:rPr>
        <w:t>开始加热时胶带胶接头应有0.5MPa的夹紧力；升温速度不宜过快，根据胶带层数升温时间宜为60min</w:t>
      </w:r>
      <w:r>
        <w:rPr>
          <w:rFonts w:hint="default" w:ascii="Times New Roman" w:hAnsi="Times New Roman" w:eastAsia="宋体" w:cs="Times New Roman"/>
          <w:b w:val="0"/>
          <w:bCs w:val="0"/>
          <w:spacing w:val="0"/>
          <w:w w:val="100"/>
          <w:position w:val="0"/>
          <w:sz w:val="21"/>
          <w:szCs w:val="21"/>
          <w:highlight w:val="none"/>
        </w:rPr>
        <w:t>~</w:t>
      </w:r>
      <w:r>
        <w:rPr>
          <w:rFonts w:hint="eastAsia" w:ascii="宋体" w:hAnsi="宋体" w:eastAsia="宋体" w:cs="宋体"/>
          <w:b w:val="0"/>
          <w:bCs w:val="0"/>
          <w:spacing w:val="0"/>
          <w:w w:val="100"/>
          <w:position w:val="0"/>
          <w:sz w:val="21"/>
          <w:szCs w:val="21"/>
          <w:highlight w:val="none"/>
        </w:rPr>
        <w:t>90min。</w:t>
      </w:r>
    </w:p>
    <w:p w14:paraId="719308C2">
      <w:pPr>
        <w:keepNext w:val="0"/>
        <w:keepLines w:val="0"/>
        <w:pageBreakBefore w:val="0"/>
        <w:widowControl/>
        <w:numPr>
          <w:ilvl w:val="0"/>
          <w:numId w:val="26"/>
        </w:numPr>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b w:val="0"/>
          <w:bCs w:val="0"/>
          <w:spacing w:val="0"/>
          <w:w w:val="100"/>
          <w:position w:val="0"/>
          <w:sz w:val="21"/>
          <w:szCs w:val="21"/>
          <w:highlight w:val="none"/>
        </w:rPr>
      </w:pPr>
      <w:r>
        <w:rPr>
          <w:rFonts w:hint="eastAsia" w:ascii="宋体" w:hAnsi="宋体" w:eastAsia="宋体" w:cs="宋体"/>
          <w:b w:val="0"/>
          <w:bCs w:val="0"/>
          <w:spacing w:val="0"/>
          <w:w w:val="100"/>
          <w:position w:val="0"/>
          <w:sz w:val="21"/>
          <w:szCs w:val="21"/>
          <w:highlight w:val="none"/>
        </w:rPr>
        <w:t>加热温度达到80℃时，胶接头应达到1.5MPa</w:t>
      </w:r>
      <w:r>
        <w:rPr>
          <w:rFonts w:hint="default" w:ascii="Times New Roman" w:hAnsi="Times New Roman" w:eastAsia="宋体" w:cs="Times New Roman"/>
          <w:b w:val="0"/>
          <w:bCs w:val="0"/>
          <w:spacing w:val="0"/>
          <w:w w:val="100"/>
          <w:position w:val="0"/>
          <w:sz w:val="21"/>
          <w:szCs w:val="21"/>
          <w:highlight w:val="none"/>
        </w:rPr>
        <w:t>~</w:t>
      </w:r>
      <w:r>
        <w:rPr>
          <w:rFonts w:hint="eastAsia" w:ascii="宋体" w:hAnsi="宋体" w:eastAsia="宋体" w:cs="宋体"/>
          <w:b w:val="0"/>
          <w:bCs w:val="0"/>
          <w:spacing w:val="0"/>
          <w:w w:val="100"/>
          <w:position w:val="0"/>
          <w:sz w:val="21"/>
          <w:szCs w:val="21"/>
          <w:highlight w:val="none"/>
        </w:rPr>
        <w:t>2.5MPa的夹紧力。硫化温度应在</w:t>
      </w:r>
    </w:p>
    <w:p w14:paraId="3FC408D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b w:val="0"/>
          <w:bCs w:val="0"/>
          <w:spacing w:val="0"/>
          <w:w w:val="100"/>
          <w:position w:val="0"/>
          <w:sz w:val="21"/>
          <w:szCs w:val="21"/>
          <w:highlight w:val="none"/>
        </w:rPr>
      </w:pPr>
      <w:r>
        <w:rPr>
          <w:rFonts w:hint="eastAsia" w:ascii="宋体" w:hAnsi="宋体" w:eastAsia="宋体" w:cs="宋体"/>
          <w:b w:val="0"/>
          <w:bCs w:val="0"/>
          <w:color w:val="auto"/>
          <w:spacing w:val="0"/>
          <w:w w:val="100"/>
          <w:position w:val="0"/>
          <w:sz w:val="21"/>
          <w:szCs w:val="21"/>
          <w:highlight w:val="none"/>
        </w:rPr>
        <w:t>144.7℃±2℃</w:t>
      </w:r>
      <w:r>
        <w:rPr>
          <w:rFonts w:hint="eastAsia" w:ascii="宋体" w:hAnsi="宋体" w:eastAsia="宋体" w:cs="宋体"/>
          <w:b w:val="0"/>
          <w:bCs w:val="0"/>
          <w:spacing w:val="0"/>
          <w:w w:val="100"/>
          <w:position w:val="0"/>
          <w:sz w:val="21"/>
          <w:szCs w:val="21"/>
          <w:highlight w:val="none"/>
        </w:rPr>
        <w:t>,硫化时间应符合</w:t>
      </w:r>
      <w:r>
        <w:rPr>
          <w:rFonts w:hint="eastAsia" w:ascii="宋体" w:hAnsi="宋体" w:eastAsia="宋体" w:cs="宋体"/>
          <w:b w:val="0"/>
          <w:bCs w:val="0"/>
          <w:color w:val="auto"/>
          <w:spacing w:val="0"/>
          <w:w w:val="100"/>
          <w:position w:val="0"/>
          <w:sz w:val="21"/>
          <w:szCs w:val="21"/>
          <w:highlight w:val="none"/>
        </w:rPr>
        <w:t>表</w:t>
      </w:r>
      <w:r>
        <w:rPr>
          <w:rFonts w:hint="eastAsia" w:ascii="宋体" w:hAnsi="宋体" w:eastAsia="宋体" w:cs="宋体"/>
          <w:b w:val="0"/>
          <w:bCs w:val="0"/>
          <w:color w:val="auto"/>
          <w:spacing w:val="0"/>
          <w:w w:val="100"/>
          <w:position w:val="0"/>
          <w:sz w:val="21"/>
          <w:szCs w:val="21"/>
          <w:highlight w:val="none"/>
          <w:lang w:val="en-US" w:eastAsia="zh-CN"/>
        </w:rPr>
        <w:t>B</w:t>
      </w:r>
      <w:r>
        <w:rPr>
          <w:rFonts w:hint="eastAsia" w:ascii="宋体" w:hAnsi="宋体" w:eastAsia="宋体" w:cs="宋体"/>
          <w:b w:val="0"/>
          <w:bCs w:val="0"/>
          <w:color w:val="auto"/>
          <w:spacing w:val="0"/>
          <w:w w:val="100"/>
          <w:position w:val="0"/>
          <w:sz w:val="21"/>
          <w:szCs w:val="21"/>
          <w:highlight w:val="none"/>
        </w:rPr>
        <w:t>-2</w:t>
      </w:r>
      <w:r>
        <w:rPr>
          <w:rFonts w:hint="eastAsia" w:ascii="宋体" w:hAnsi="宋体" w:eastAsia="宋体" w:cs="宋体"/>
          <w:b w:val="0"/>
          <w:bCs w:val="0"/>
          <w:spacing w:val="0"/>
          <w:w w:val="100"/>
          <w:position w:val="0"/>
          <w:sz w:val="21"/>
          <w:szCs w:val="21"/>
          <w:highlight w:val="none"/>
        </w:rPr>
        <w:t>的规定。</w:t>
      </w:r>
    </w:p>
    <w:p w14:paraId="3DF0A816">
      <w:pPr>
        <w:keepNext w:val="0"/>
        <w:keepLines w:val="0"/>
        <w:pageBreakBefore w:val="0"/>
        <w:widowControl/>
        <w:numPr>
          <w:ilvl w:val="0"/>
          <w:numId w:val="26"/>
        </w:numPr>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黑体" w:hAnsi="黑体" w:eastAsia="黑体" w:cs="黑体"/>
          <w:b w:val="0"/>
          <w:bCs w:val="0"/>
          <w:color w:val="auto"/>
          <w:spacing w:val="0"/>
          <w:w w:val="100"/>
          <w:position w:val="0"/>
          <w:sz w:val="21"/>
          <w:szCs w:val="21"/>
        </w:rPr>
      </w:pPr>
      <w:r>
        <w:rPr>
          <w:rFonts w:hint="eastAsia" w:ascii="宋体" w:hAnsi="宋体" w:eastAsia="宋体" w:cs="宋体"/>
          <w:b w:val="0"/>
          <w:bCs w:val="0"/>
          <w:spacing w:val="0"/>
          <w:w w:val="100"/>
          <w:position w:val="0"/>
          <w:sz w:val="21"/>
          <w:szCs w:val="21"/>
          <w:highlight w:val="none"/>
        </w:rPr>
        <w:t>硫化完成后，温度降到75℃以下时可拆除硫化器。</w:t>
      </w:r>
    </w:p>
    <w:p w14:paraId="59E8D620">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rightChars="0" w:firstLine="0" w:firstLineChars="0"/>
        <w:jc w:val="center"/>
        <w:textAlignment w:val="baseline"/>
        <w:outlineLvl w:val="9"/>
        <w:rPr>
          <w:rFonts w:hint="eastAsia" w:ascii="黑体" w:hAnsi="黑体" w:eastAsia="黑体" w:cs="黑体"/>
          <w:b w:val="0"/>
          <w:bCs w:val="0"/>
          <w:color w:val="auto"/>
          <w:spacing w:val="0"/>
          <w:w w:val="100"/>
          <w:position w:val="0"/>
          <w:sz w:val="21"/>
          <w:szCs w:val="21"/>
        </w:rPr>
      </w:pPr>
      <w:r>
        <w:rPr>
          <w:rFonts w:hint="eastAsia" w:ascii="黑体" w:hAnsi="黑体" w:eastAsia="黑体" w:cs="黑体"/>
          <w:b w:val="0"/>
          <w:bCs w:val="0"/>
          <w:color w:val="auto"/>
          <w:spacing w:val="0"/>
          <w:w w:val="100"/>
          <w:position w:val="0"/>
          <w:sz w:val="21"/>
          <w:szCs w:val="21"/>
        </w:rPr>
        <w:t>表</w:t>
      </w:r>
      <w:r>
        <w:rPr>
          <w:rFonts w:hint="eastAsia" w:ascii="黑体" w:hAnsi="黑体" w:eastAsia="黑体" w:cs="黑体"/>
          <w:b w:val="0"/>
          <w:bCs w:val="0"/>
          <w:color w:val="auto"/>
          <w:spacing w:val="0"/>
          <w:w w:val="100"/>
          <w:position w:val="0"/>
          <w:sz w:val="21"/>
          <w:szCs w:val="21"/>
          <w:lang w:val="en-US" w:eastAsia="zh-CN"/>
        </w:rPr>
        <w:t>B</w:t>
      </w:r>
      <w:r>
        <w:rPr>
          <w:rFonts w:hint="eastAsia" w:ascii="黑体" w:hAnsi="黑体" w:eastAsia="黑体" w:cs="黑体"/>
          <w:b w:val="0"/>
          <w:bCs w:val="0"/>
          <w:color w:val="auto"/>
          <w:spacing w:val="0"/>
          <w:w w:val="100"/>
          <w:position w:val="0"/>
          <w:sz w:val="21"/>
          <w:szCs w:val="21"/>
        </w:rPr>
        <w:t xml:space="preserve">-2 </w:t>
      </w:r>
      <w:r>
        <w:rPr>
          <w:rFonts w:hint="eastAsia" w:ascii="黑体" w:hAnsi="黑体" w:eastAsia="黑体" w:cs="黑体"/>
          <w:b w:val="0"/>
          <w:bCs w:val="0"/>
          <w:color w:val="auto"/>
          <w:spacing w:val="0"/>
          <w:w w:val="100"/>
          <w:position w:val="0"/>
          <w:sz w:val="21"/>
          <w:szCs w:val="21"/>
          <w:lang w:val="en-US" w:eastAsia="zh-CN"/>
        </w:rPr>
        <w:t xml:space="preserve"> </w:t>
      </w:r>
      <w:r>
        <w:rPr>
          <w:rFonts w:hint="eastAsia" w:ascii="黑体" w:hAnsi="黑体" w:eastAsia="黑体" w:cs="黑体"/>
          <w:b w:val="0"/>
          <w:bCs w:val="0"/>
          <w:color w:val="auto"/>
          <w:spacing w:val="0"/>
          <w:w w:val="100"/>
          <w:position w:val="0"/>
          <w:sz w:val="21"/>
          <w:szCs w:val="21"/>
        </w:rPr>
        <w:t>硫化时间计算表</w:t>
      </w:r>
    </w:p>
    <w:tbl>
      <w:tblPr>
        <w:tblStyle w:val="44"/>
        <w:tblW w:w="7576"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906"/>
        <w:gridCol w:w="2340"/>
        <w:gridCol w:w="3330"/>
      </w:tblGrid>
      <w:tr w14:paraId="271F5DE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906" w:type="dxa"/>
            <w:tcBorders>
              <w:top w:val="single" w:color="000000" w:sz="12" w:space="0"/>
              <w:left w:val="single" w:color="000000" w:sz="12" w:space="0"/>
              <w:bottom w:val="single" w:color="000000" w:sz="8" w:space="0"/>
              <w:right w:val="single" w:color="000000" w:sz="8" w:space="0"/>
            </w:tcBorders>
            <w:noWrap w:val="0"/>
            <w:vAlign w:val="center"/>
          </w:tcPr>
          <w:p w14:paraId="1952124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leftChars="0" w:right="0" w:rightChars="0"/>
              <w:jc w:val="center"/>
              <w:textAlignment w:val="baseline"/>
              <w:outlineLvl w:val="9"/>
              <w:rPr>
                <w:rFonts w:hint="eastAsia" w:ascii="宋体" w:hAnsi="宋体" w:eastAsia="宋体" w:cs="宋体"/>
                <w:b w:val="0"/>
                <w:bCs w:val="0"/>
                <w:color w:val="auto"/>
                <w:spacing w:val="0"/>
                <w:w w:val="100"/>
                <w:position w:val="0"/>
                <w:sz w:val="18"/>
                <w:szCs w:val="18"/>
              </w:rPr>
            </w:pPr>
            <w:r>
              <w:rPr>
                <w:rFonts w:hint="eastAsia" w:ascii="宋体" w:hAnsi="宋体" w:eastAsia="宋体" w:cs="宋体"/>
                <w:b w:val="0"/>
                <w:bCs w:val="0"/>
                <w:color w:val="auto"/>
                <w:spacing w:val="0"/>
                <w:w w:val="100"/>
                <w:position w:val="0"/>
                <w:sz w:val="18"/>
                <w:szCs w:val="18"/>
              </w:rPr>
              <w:t>输送带种类</w:t>
            </w:r>
          </w:p>
        </w:tc>
        <w:tc>
          <w:tcPr>
            <w:tcW w:w="2340" w:type="dxa"/>
            <w:tcBorders>
              <w:top w:val="single" w:color="000000" w:sz="12" w:space="0"/>
              <w:left w:val="single" w:color="000000" w:sz="8" w:space="0"/>
              <w:bottom w:val="single" w:color="000000" w:sz="8" w:space="0"/>
              <w:right w:val="single" w:color="000000" w:sz="8" w:space="0"/>
            </w:tcBorders>
            <w:noWrap w:val="0"/>
            <w:vAlign w:val="center"/>
          </w:tcPr>
          <w:p w14:paraId="6DEAC4B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leftChars="0" w:right="0" w:rightChars="0"/>
              <w:jc w:val="center"/>
              <w:textAlignment w:val="baseline"/>
              <w:outlineLvl w:val="9"/>
              <w:rPr>
                <w:rFonts w:hint="eastAsia" w:ascii="宋体" w:hAnsi="宋体" w:eastAsia="宋体" w:cs="宋体"/>
                <w:b w:val="0"/>
                <w:bCs w:val="0"/>
                <w:color w:val="auto"/>
                <w:spacing w:val="0"/>
                <w:w w:val="100"/>
                <w:position w:val="0"/>
                <w:sz w:val="18"/>
                <w:szCs w:val="18"/>
              </w:rPr>
            </w:pPr>
            <w:r>
              <w:rPr>
                <w:rFonts w:hint="eastAsia" w:ascii="宋体" w:hAnsi="宋体" w:eastAsia="宋体" w:cs="宋体"/>
                <w:b w:val="0"/>
                <w:bCs w:val="0"/>
                <w:color w:val="auto"/>
                <w:spacing w:val="0"/>
                <w:w w:val="100"/>
                <w:position w:val="0"/>
                <w:sz w:val="18"/>
                <w:szCs w:val="18"/>
              </w:rPr>
              <w:t>胶带厚度(mm)</w:t>
            </w:r>
          </w:p>
        </w:tc>
        <w:tc>
          <w:tcPr>
            <w:tcW w:w="3330" w:type="dxa"/>
            <w:tcBorders>
              <w:top w:val="single" w:color="000000" w:sz="12" w:space="0"/>
              <w:left w:val="single" w:color="000000" w:sz="8" w:space="0"/>
              <w:bottom w:val="single" w:color="000000" w:sz="8" w:space="0"/>
              <w:right w:val="single" w:color="000000" w:sz="12" w:space="0"/>
            </w:tcBorders>
            <w:noWrap w:val="0"/>
            <w:vAlign w:val="center"/>
          </w:tcPr>
          <w:p w14:paraId="3C065AF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leftChars="0" w:right="0" w:rightChars="0"/>
              <w:jc w:val="center"/>
              <w:textAlignment w:val="baseline"/>
              <w:outlineLvl w:val="9"/>
              <w:rPr>
                <w:rFonts w:hint="eastAsia" w:ascii="宋体" w:hAnsi="宋体" w:eastAsia="宋体" w:cs="宋体"/>
                <w:b w:val="0"/>
                <w:bCs w:val="0"/>
                <w:color w:val="auto"/>
                <w:spacing w:val="0"/>
                <w:w w:val="100"/>
                <w:position w:val="0"/>
                <w:sz w:val="18"/>
                <w:szCs w:val="18"/>
              </w:rPr>
            </w:pPr>
            <w:r>
              <w:rPr>
                <w:rFonts w:hint="eastAsia" w:ascii="宋体" w:hAnsi="宋体" w:eastAsia="宋体" w:cs="宋体"/>
                <w:b w:val="0"/>
                <w:bCs w:val="0"/>
                <w:color w:val="auto"/>
                <w:spacing w:val="0"/>
                <w:w w:val="100"/>
                <w:position w:val="0"/>
                <w:sz w:val="18"/>
                <w:szCs w:val="18"/>
              </w:rPr>
              <w:t>硫化时间t(min)</w:t>
            </w:r>
          </w:p>
        </w:tc>
      </w:tr>
      <w:tr w14:paraId="6176AE3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906" w:type="dxa"/>
            <w:tcBorders>
              <w:top w:val="single" w:color="000000" w:sz="8" w:space="0"/>
              <w:left w:val="single" w:color="000000" w:sz="12" w:space="0"/>
              <w:bottom w:val="single" w:color="000000" w:sz="8" w:space="0"/>
              <w:right w:val="single" w:color="000000" w:sz="8" w:space="0"/>
            </w:tcBorders>
            <w:noWrap w:val="0"/>
            <w:vAlign w:val="center"/>
          </w:tcPr>
          <w:p w14:paraId="72FCFA5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leftChars="0" w:right="0" w:rightChars="0"/>
              <w:jc w:val="center"/>
              <w:textAlignment w:val="baseline"/>
              <w:outlineLvl w:val="9"/>
              <w:rPr>
                <w:rFonts w:hint="eastAsia" w:ascii="宋体" w:hAnsi="宋体" w:eastAsia="宋体" w:cs="宋体"/>
                <w:b w:val="0"/>
                <w:bCs w:val="0"/>
                <w:color w:val="auto"/>
                <w:spacing w:val="0"/>
                <w:w w:val="100"/>
                <w:position w:val="0"/>
                <w:sz w:val="18"/>
                <w:szCs w:val="18"/>
              </w:rPr>
            </w:pPr>
            <w:r>
              <w:rPr>
                <w:rFonts w:hint="eastAsia" w:ascii="宋体" w:hAnsi="宋体" w:eastAsia="宋体" w:cs="宋体"/>
                <w:b w:val="0"/>
                <w:bCs w:val="0"/>
                <w:color w:val="auto"/>
                <w:spacing w:val="0"/>
                <w:w w:val="100"/>
                <w:position w:val="0"/>
                <w:sz w:val="18"/>
                <w:szCs w:val="18"/>
              </w:rPr>
              <w:t>普通型</w:t>
            </w:r>
          </w:p>
        </w:tc>
        <w:tc>
          <w:tcPr>
            <w:tcW w:w="2340" w:type="dxa"/>
            <w:tcBorders>
              <w:top w:val="single" w:color="000000" w:sz="8" w:space="0"/>
              <w:left w:val="single" w:color="000000" w:sz="8" w:space="0"/>
              <w:bottom w:val="single" w:color="000000" w:sz="8" w:space="0"/>
              <w:right w:val="single" w:color="000000" w:sz="8" w:space="0"/>
            </w:tcBorders>
            <w:noWrap w:val="0"/>
            <w:vAlign w:val="center"/>
          </w:tcPr>
          <w:p w14:paraId="48BAAAC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leftChars="0" w:right="0" w:rightChars="0"/>
              <w:jc w:val="center"/>
              <w:textAlignment w:val="baseline"/>
              <w:outlineLvl w:val="9"/>
              <w:rPr>
                <w:rFonts w:hint="eastAsia" w:ascii="宋体" w:hAnsi="宋体" w:eastAsia="宋体" w:cs="宋体"/>
                <w:b w:val="0"/>
                <w:bCs w:val="0"/>
                <w:color w:val="auto"/>
                <w:spacing w:val="0"/>
                <w:w w:val="100"/>
                <w:position w:val="0"/>
                <w:sz w:val="18"/>
                <w:szCs w:val="18"/>
              </w:rPr>
            </w:pPr>
            <w:r>
              <w:rPr>
                <w:rFonts w:hint="eastAsia" w:ascii="宋体" w:hAnsi="宋体" w:eastAsia="宋体" w:cs="宋体"/>
                <w:b w:val="0"/>
                <w:bCs w:val="0"/>
                <w:color w:val="auto"/>
                <w:spacing w:val="0"/>
                <w:w w:val="100"/>
                <w:position w:val="0"/>
                <w:sz w:val="18"/>
                <w:szCs w:val="18"/>
              </w:rPr>
              <w:t>25以下</w:t>
            </w:r>
          </w:p>
        </w:tc>
        <w:tc>
          <w:tcPr>
            <w:tcW w:w="3330" w:type="dxa"/>
            <w:tcBorders>
              <w:top w:val="single" w:color="000000" w:sz="8" w:space="0"/>
              <w:left w:val="single" w:color="000000" w:sz="8" w:space="0"/>
              <w:bottom w:val="single" w:color="000000" w:sz="8" w:space="0"/>
              <w:right w:val="single" w:color="000000" w:sz="12" w:space="0"/>
            </w:tcBorders>
            <w:noWrap w:val="0"/>
            <w:vAlign w:val="center"/>
          </w:tcPr>
          <w:p w14:paraId="55B43A7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leftChars="0" w:right="0" w:rightChars="0"/>
              <w:jc w:val="center"/>
              <w:textAlignment w:val="baseline"/>
              <w:outlineLvl w:val="9"/>
              <w:rPr>
                <w:rFonts w:hint="eastAsia" w:ascii="宋体" w:hAnsi="宋体" w:eastAsia="宋体" w:cs="宋体"/>
                <w:b w:val="0"/>
                <w:bCs w:val="0"/>
                <w:color w:val="auto"/>
                <w:spacing w:val="0"/>
                <w:w w:val="100"/>
                <w:position w:val="0"/>
                <w:sz w:val="18"/>
                <w:szCs w:val="18"/>
              </w:rPr>
            </w:pPr>
            <w:r>
              <w:rPr>
                <w:rFonts w:hint="eastAsia" w:ascii="宋体" w:hAnsi="宋体" w:eastAsia="宋体" w:cs="宋体"/>
                <w:b w:val="0"/>
                <w:bCs w:val="0"/>
                <w:color w:val="auto"/>
                <w:spacing w:val="0"/>
                <w:w w:val="100"/>
                <w:position w:val="0"/>
                <w:sz w:val="18"/>
                <w:szCs w:val="18"/>
              </w:rPr>
              <w:t>=14+P+2(4+N</w:t>
            </w:r>
          </w:p>
        </w:tc>
      </w:tr>
      <w:tr w14:paraId="70D8E7A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906" w:type="dxa"/>
            <w:tcBorders>
              <w:top w:val="single" w:color="000000" w:sz="8" w:space="0"/>
              <w:left w:val="single" w:color="000000" w:sz="12" w:space="0"/>
              <w:bottom w:val="single" w:color="000000" w:sz="8" w:space="0"/>
              <w:right w:val="single" w:color="000000" w:sz="8" w:space="0"/>
            </w:tcBorders>
            <w:noWrap w:val="0"/>
            <w:vAlign w:val="center"/>
          </w:tcPr>
          <w:p w14:paraId="1A04B30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leftChars="0" w:right="0" w:rightChars="0"/>
              <w:jc w:val="center"/>
              <w:textAlignment w:val="baseline"/>
              <w:outlineLvl w:val="9"/>
              <w:rPr>
                <w:rFonts w:hint="eastAsia" w:ascii="宋体" w:hAnsi="宋体" w:eastAsia="宋体" w:cs="宋体"/>
                <w:b w:val="0"/>
                <w:bCs w:val="0"/>
                <w:color w:val="auto"/>
                <w:spacing w:val="0"/>
                <w:w w:val="100"/>
                <w:position w:val="0"/>
                <w:sz w:val="18"/>
                <w:szCs w:val="18"/>
              </w:rPr>
            </w:pPr>
            <w:r>
              <w:rPr>
                <w:rFonts w:hint="eastAsia" w:ascii="宋体" w:hAnsi="宋体" w:eastAsia="宋体" w:cs="宋体"/>
                <w:b w:val="0"/>
                <w:bCs w:val="0"/>
                <w:color w:val="auto"/>
                <w:spacing w:val="0"/>
                <w:w w:val="100"/>
                <w:position w:val="0"/>
                <w:sz w:val="18"/>
                <w:szCs w:val="18"/>
              </w:rPr>
              <w:t>普通型</w:t>
            </w:r>
          </w:p>
        </w:tc>
        <w:tc>
          <w:tcPr>
            <w:tcW w:w="2340" w:type="dxa"/>
            <w:tcBorders>
              <w:top w:val="single" w:color="000000" w:sz="8" w:space="0"/>
              <w:left w:val="single" w:color="000000" w:sz="8" w:space="0"/>
              <w:bottom w:val="single" w:color="000000" w:sz="8" w:space="0"/>
              <w:right w:val="single" w:color="000000" w:sz="8" w:space="0"/>
            </w:tcBorders>
            <w:noWrap w:val="0"/>
            <w:vAlign w:val="center"/>
          </w:tcPr>
          <w:p w14:paraId="6CA37C8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leftChars="0" w:right="0" w:rightChars="0"/>
              <w:jc w:val="center"/>
              <w:textAlignment w:val="baseline"/>
              <w:outlineLvl w:val="9"/>
              <w:rPr>
                <w:rFonts w:hint="eastAsia" w:ascii="宋体" w:hAnsi="宋体" w:eastAsia="宋体" w:cs="宋体"/>
                <w:b w:val="0"/>
                <w:bCs w:val="0"/>
                <w:color w:val="auto"/>
                <w:spacing w:val="0"/>
                <w:w w:val="100"/>
                <w:position w:val="0"/>
                <w:sz w:val="18"/>
                <w:szCs w:val="18"/>
              </w:rPr>
            </w:pPr>
            <w:r>
              <w:rPr>
                <w:rFonts w:hint="eastAsia" w:ascii="宋体" w:hAnsi="宋体" w:eastAsia="宋体" w:cs="宋体"/>
                <w:b w:val="0"/>
                <w:bCs w:val="0"/>
                <w:color w:val="auto"/>
                <w:spacing w:val="0"/>
                <w:w w:val="100"/>
                <w:position w:val="0"/>
                <w:sz w:val="18"/>
                <w:szCs w:val="18"/>
              </w:rPr>
              <w:t>25～32</w:t>
            </w:r>
          </w:p>
        </w:tc>
        <w:tc>
          <w:tcPr>
            <w:tcW w:w="3330" w:type="dxa"/>
            <w:tcBorders>
              <w:top w:val="single" w:color="000000" w:sz="8" w:space="0"/>
              <w:left w:val="single" w:color="000000" w:sz="8" w:space="0"/>
              <w:bottom w:val="single" w:color="000000" w:sz="8" w:space="0"/>
              <w:right w:val="single" w:color="000000" w:sz="12" w:space="0"/>
            </w:tcBorders>
            <w:noWrap w:val="0"/>
            <w:vAlign w:val="center"/>
          </w:tcPr>
          <w:p w14:paraId="30A054C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leftChars="0" w:right="0" w:rightChars="0"/>
              <w:jc w:val="center"/>
              <w:textAlignment w:val="baseline"/>
              <w:outlineLvl w:val="9"/>
              <w:rPr>
                <w:rFonts w:hint="eastAsia" w:ascii="宋体" w:hAnsi="宋体" w:eastAsia="宋体" w:cs="宋体"/>
                <w:b w:val="0"/>
                <w:bCs w:val="0"/>
                <w:color w:val="auto"/>
                <w:spacing w:val="0"/>
                <w:w w:val="100"/>
                <w:position w:val="0"/>
                <w:sz w:val="18"/>
                <w:szCs w:val="18"/>
              </w:rPr>
            </w:pPr>
            <w:r>
              <w:rPr>
                <w:rFonts w:hint="eastAsia" w:ascii="宋体" w:hAnsi="宋体" w:eastAsia="宋体" w:cs="宋体"/>
                <w:b w:val="0"/>
                <w:bCs w:val="0"/>
                <w:color w:val="auto"/>
                <w:spacing w:val="0"/>
                <w:w w:val="100"/>
                <w:position w:val="0"/>
                <w:sz w:val="18"/>
                <w:szCs w:val="18"/>
              </w:rPr>
              <w:t>=17+P+2(A+N)</w:t>
            </w:r>
          </w:p>
        </w:tc>
      </w:tr>
      <w:tr w14:paraId="47A992C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906" w:type="dxa"/>
            <w:tcBorders>
              <w:top w:val="single" w:color="000000" w:sz="8" w:space="0"/>
              <w:left w:val="single" w:color="000000" w:sz="12" w:space="0"/>
              <w:bottom w:val="single" w:color="000000" w:sz="8" w:space="0"/>
              <w:right w:val="single" w:color="000000" w:sz="8" w:space="0"/>
            </w:tcBorders>
            <w:noWrap w:val="0"/>
            <w:vAlign w:val="center"/>
          </w:tcPr>
          <w:p w14:paraId="74440EA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leftChars="0" w:right="0" w:rightChars="0"/>
              <w:jc w:val="center"/>
              <w:textAlignment w:val="baseline"/>
              <w:outlineLvl w:val="9"/>
              <w:rPr>
                <w:rFonts w:hint="eastAsia" w:ascii="宋体" w:hAnsi="宋体" w:eastAsia="宋体" w:cs="宋体"/>
                <w:b w:val="0"/>
                <w:bCs w:val="0"/>
                <w:color w:val="auto"/>
                <w:spacing w:val="0"/>
                <w:w w:val="100"/>
                <w:position w:val="0"/>
                <w:sz w:val="18"/>
                <w:szCs w:val="18"/>
              </w:rPr>
            </w:pPr>
            <w:r>
              <w:rPr>
                <w:rFonts w:hint="eastAsia" w:ascii="宋体" w:hAnsi="宋体" w:eastAsia="宋体" w:cs="宋体"/>
                <w:b w:val="0"/>
                <w:bCs w:val="0"/>
                <w:color w:val="auto"/>
                <w:spacing w:val="0"/>
                <w:w w:val="100"/>
                <w:position w:val="0"/>
                <w:sz w:val="18"/>
                <w:szCs w:val="18"/>
              </w:rPr>
              <w:t>耐热带</w:t>
            </w:r>
          </w:p>
        </w:tc>
        <w:tc>
          <w:tcPr>
            <w:tcW w:w="2340" w:type="dxa"/>
            <w:tcBorders>
              <w:top w:val="single" w:color="000000" w:sz="8" w:space="0"/>
              <w:left w:val="single" w:color="000000" w:sz="8" w:space="0"/>
              <w:bottom w:val="single" w:color="000000" w:sz="8" w:space="0"/>
              <w:right w:val="single" w:color="000000" w:sz="8" w:space="0"/>
            </w:tcBorders>
            <w:noWrap w:val="0"/>
            <w:vAlign w:val="center"/>
          </w:tcPr>
          <w:p w14:paraId="18F6D96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leftChars="0" w:right="0" w:rightChars="0"/>
              <w:jc w:val="center"/>
              <w:textAlignment w:val="baseline"/>
              <w:outlineLvl w:val="9"/>
              <w:rPr>
                <w:rFonts w:hint="eastAsia" w:ascii="宋体" w:hAnsi="宋体" w:eastAsia="宋体" w:cs="宋体"/>
                <w:b w:val="0"/>
                <w:bCs w:val="0"/>
                <w:color w:val="auto"/>
                <w:spacing w:val="0"/>
                <w:w w:val="100"/>
                <w:position w:val="0"/>
                <w:sz w:val="18"/>
                <w:szCs w:val="18"/>
              </w:rPr>
            </w:pPr>
            <w:r>
              <w:rPr>
                <w:rFonts w:hint="eastAsia" w:ascii="宋体" w:hAnsi="宋体" w:eastAsia="宋体" w:cs="宋体"/>
                <w:b w:val="0"/>
                <w:bCs w:val="0"/>
                <w:color w:val="auto"/>
                <w:spacing w:val="0"/>
                <w:w w:val="100"/>
                <w:position w:val="0"/>
                <w:sz w:val="18"/>
                <w:szCs w:val="18"/>
              </w:rPr>
              <w:t>25以下</w:t>
            </w:r>
          </w:p>
        </w:tc>
        <w:tc>
          <w:tcPr>
            <w:tcW w:w="3330" w:type="dxa"/>
            <w:tcBorders>
              <w:top w:val="single" w:color="000000" w:sz="8" w:space="0"/>
              <w:left w:val="single" w:color="000000" w:sz="8" w:space="0"/>
              <w:bottom w:val="single" w:color="000000" w:sz="8" w:space="0"/>
              <w:right w:val="single" w:color="000000" w:sz="12" w:space="0"/>
            </w:tcBorders>
            <w:noWrap w:val="0"/>
            <w:vAlign w:val="center"/>
          </w:tcPr>
          <w:p w14:paraId="543B689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leftChars="0" w:right="0" w:rightChars="0"/>
              <w:jc w:val="center"/>
              <w:textAlignment w:val="baseline"/>
              <w:outlineLvl w:val="9"/>
              <w:rPr>
                <w:rFonts w:hint="eastAsia" w:ascii="宋体" w:hAnsi="宋体" w:eastAsia="宋体" w:cs="宋体"/>
                <w:b w:val="0"/>
                <w:bCs w:val="0"/>
                <w:color w:val="auto"/>
                <w:spacing w:val="0"/>
                <w:w w:val="100"/>
                <w:position w:val="0"/>
                <w:sz w:val="18"/>
                <w:szCs w:val="18"/>
              </w:rPr>
            </w:pPr>
            <w:r>
              <w:rPr>
                <w:rFonts w:hint="eastAsia" w:ascii="宋体" w:hAnsi="宋体" w:eastAsia="宋体" w:cs="宋体"/>
                <w:b w:val="0"/>
                <w:bCs w:val="0"/>
                <w:color w:val="auto"/>
                <w:spacing w:val="0"/>
                <w:w w:val="100"/>
                <w:position w:val="0"/>
                <w:sz w:val="18"/>
                <w:szCs w:val="18"/>
              </w:rPr>
              <w:t>=17+P+16(A+N</w:t>
            </w:r>
          </w:p>
        </w:tc>
      </w:tr>
    </w:tbl>
    <w:p w14:paraId="5CD307AB">
      <w:pPr>
        <w:pStyle w:val="2"/>
        <w:ind w:left="0" w:leftChars="0" w:firstLine="0" w:firstLineChars="0"/>
        <w:jc w:val="both"/>
        <w:rPr>
          <w:rFonts w:hint="eastAsia" w:ascii="黑体" w:hAnsi="黑体" w:eastAsia="黑体" w:cs="黑体"/>
          <w:b w:val="0"/>
          <w:bCs w:val="0"/>
          <w:color w:val="auto"/>
          <w:spacing w:val="0"/>
          <w:w w:val="100"/>
          <w:position w:val="0"/>
          <w:sz w:val="21"/>
          <w:szCs w:val="21"/>
          <w:lang w:val="en-US" w:eastAsia="zh-CN"/>
        </w:rPr>
      </w:pPr>
    </w:p>
    <w:p w14:paraId="3C6F5935">
      <w:pPr>
        <w:pStyle w:val="2"/>
        <w:jc w:val="center"/>
        <w:rPr>
          <w:rFonts w:hint="eastAsia" w:eastAsia="宋体"/>
          <w:lang w:val="en-US" w:eastAsia="zh-CN"/>
        </w:rPr>
      </w:pPr>
      <w:r>
        <w:rPr>
          <w:rFonts w:hint="eastAsia" w:ascii="黑体" w:hAnsi="黑体" w:eastAsia="黑体" w:cs="黑体"/>
          <w:b w:val="0"/>
          <w:bCs w:val="0"/>
          <w:color w:val="auto"/>
          <w:spacing w:val="0"/>
          <w:w w:val="100"/>
          <w:position w:val="0"/>
          <w:sz w:val="21"/>
          <w:szCs w:val="21"/>
          <w:lang w:val="en-US" w:eastAsia="zh-CN"/>
        </w:rPr>
        <w:t>续</w:t>
      </w:r>
      <w:r>
        <w:rPr>
          <w:rFonts w:hint="eastAsia" w:ascii="黑体" w:hAnsi="黑体" w:eastAsia="黑体" w:cs="黑体"/>
          <w:b w:val="0"/>
          <w:bCs w:val="0"/>
          <w:color w:val="auto"/>
          <w:spacing w:val="0"/>
          <w:w w:val="100"/>
          <w:position w:val="0"/>
          <w:sz w:val="21"/>
          <w:szCs w:val="21"/>
        </w:rPr>
        <w:t>表</w:t>
      </w:r>
      <w:r>
        <w:rPr>
          <w:rFonts w:hint="eastAsia" w:ascii="黑体" w:hAnsi="黑体" w:eastAsia="黑体" w:cs="黑体"/>
          <w:b w:val="0"/>
          <w:bCs w:val="0"/>
          <w:color w:val="auto"/>
          <w:spacing w:val="0"/>
          <w:w w:val="100"/>
          <w:position w:val="0"/>
          <w:sz w:val="21"/>
          <w:szCs w:val="21"/>
          <w:lang w:val="en-US" w:eastAsia="zh-CN"/>
        </w:rPr>
        <w:t>B</w:t>
      </w:r>
      <w:r>
        <w:rPr>
          <w:rFonts w:hint="eastAsia" w:ascii="黑体" w:hAnsi="黑体" w:eastAsia="黑体" w:cs="黑体"/>
          <w:b w:val="0"/>
          <w:bCs w:val="0"/>
          <w:color w:val="auto"/>
          <w:spacing w:val="0"/>
          <w:w w:val="100"/>
          <w:position w:val="0"/>
          <w:sz w:val="21"/>
          <w:szCs w:val="21"/>
        </w:rPr>
        <w:t xml:space="preserve">-2 </w:t>
      </w:r>
      <w:r>
        <w:rPr>
          <w:rFonts w:hint="eastAsia" w:ascii="黑体" w:hAnsi="黑体" w:eastAsia="黑体" w:cs="黑体"/>
          <w:b w:val="0"/>
          <w:bCs w:val="0"/>
          <w:color w:val="auto"/>
          <w:spacing w:val="0"/>
          <w:w w:val="100"/>
          <w:position w:val="0"/>
          <w:sz w:val="21"/>
          <w:szCs w:val="21"/>
          <w:lang w:val="en-US" w:eastAsia="zh-CN"/>
        </w:rPr>
        <w:t xml:space="preserve"> </w:t>
      </w:r>
      <w:r>
        <w:rPr>
          <w:rFonts w:hint="eastAsia" w:ascii="黑体" w:hAnsi="黑体" w:eastAsia="黑体" w:cs="黑体"/>
          <w:b w:val="0"/>
          <w:bCs w:val="0"/>
          <w:color w:val="auto"/>
          <w:spacing w:val="0"/>
          <w:w w:val="100"/>
          <w:position w:val="0"/>
          <w:sz w:val="21"/>
          <w:szCs w:val="21"/>
        </w:rPr>
        <w:t>硫化时间计算表</w:t>
      </w:r>
    </w:p>
    <w:tbl>
      <w:tblPr>
        <w:tblStyle w:val="44"/>
        <w:tblW w:w="7576"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906"/>
        <w:gridCol w:w="2340"/>
        <w:gridCol w:w="3330"/>
      </w:tblGrid>
      <w:tr w14:paraId="1AF801E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906" w:type="dxa"/>
            <w:tcBorders>
              <w:top w:val="single" w:color="000000" w:sz="8" w:space="0"/>
              <w:left w:val="single" w:color="000000" w:sz="12" w:space="0"/>
              <w:bottom w:val="single" w:color="000000" w:sz="8" w:space="0"/>
              <w:right w:val="single" w:color="000000" w:sz="8" w:space="0"/>
            </w:tcBorders>
            <w:shd w:val="clear" w:color="auto" w:fill="auto"/>
            <w:noWrap w:val="0"/>
            <w:vAlign w:val="center"/>
          </w:tcPr>
          <w:p w14:paraId="498B54D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b w:val="0"/>
                <w:bCs w:val="0"/>
                <w:snapToGrid w:val="0"/>
                <w:color w:val="auto"/>
                <w:spacing w:val="0"/>
                <w:w w:val="100"/>
                <w:kern w:val="0"/>
                <w:position w:val="0"/>
                <w:sz w:val="18"/>
                <w:szCs w:val="18"/>
                <w:lang w:val="en-US" w:eastAsia="en-US" w:bidi="ar-SA"/>
              </w:rPr>
            </w:pPr>
            <w:r>
              <w:rPr>
                <w:rFonts w:hint="eastAsia" w:ascii="宋体" w:hAnsi="宋体" w:eastAsia="宋体" w:cs="宋体"/>
                <w:b w:val="0"/>
                <w:bCs w:val="0"/>
                <w:color w:val="auto"/>
                <w:spacing w:val="0"/>
                <w:w w:val="100"/>
                <w:position w:val="0"/>
                <w:sz w:val="18"/>
                <w:szCs w:val="18"/>
              </w:rPr>
              <w:t>输送带种类</w:t>
            </w:r>
          </w:p>
        </w:tc>
        <w:tc>
          <w:tcPr>
            <w:tcW w:w="2340" w:type="dxa"/>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341AC1A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b w:val="0"/>
                <w:bCs w:val="0"/>
                <w:snapToGrid w:val="0"/>
                <w:color w:val="auto"/>
                <w:spacing w:val="0"/>
                <w:w w:val="100"/>
                <w:kern w:val="0"/>
                <w:position w:val="0"/>
                <w:sz w:val="18"/>
                <w:szCs w:val="18"/>
                <w:lang w:val="en-US" w:eastAsia="en-US" w:bidi="ar-SA"/>
              </w:rPr>
            </w:pPr>
            <w:r>
              <w:rPr>
                <w:rFonts w:hint="eastAsia" w:ascii="宋体" w:hAnsi="宋体" w:eastAsia="宋体" w:cs="宋体"/>
                <w:b w:val="0"/>
                <w:bCs w:val="0"/>
                <w:color w:val="auto"/>
                <w:spacing w:val="0"/>
                <w:w w:val="100"/>
                <w:position w:val="0"/>
                <w:sz w:val="18"/>
                <w:szCs w:val="18"/>
              </w:rPr>
              <w:t>胶带厚度(mm)</w:t>
            </w:r>
          </w:p>
        </w:tc>
        <w:tc>
          <w:tcPr>
            <w:tcW w:w="3330" w:type="dxa"/>
            <w:tcBorders>
              <w:top w:val="single" w:color="000000" w:sz="8" w:space="0"/>
              <w:left w:val="single" w:color="000000" w:sz="8" w:space="0"/>
              <w:bottom w:val="single" w:color="000000" w:sz="8" w:space="0"/>
              <w:right w:val="single" w:color="000000" w:sz="12" w:space="0"/>
            </w:tcBorders>
            <w:shd w:val="clear" w:color="auto" w:fill="auto"/>
            <w:noWrap w:val="0"/>
            <w:vAlign w:val="center"/>
          </w:tcPr>
          <w:p w14:paraId="2EEA7EA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b w:val="0"/>
                <w:bCs w:val="0"/>
                <w:snapToGrid w:val="0"/>
                <w:color w:val="auto"/>
                <w:spacing w:val="0"/>
                <w:w w:val="100"/>
                <w:kern w:val="0"/>
                <w:position w:val="0"/>
                <w:sz w:val="18"/>
                <w:szCs w:val="18"/>
                <w:lang w:val="en-US" w:eastAsia="en-US" w:bidi="ar-SA"/>
              </w:rPr>
            </w:pPr>
            <w:r>
              <w:rPr>
                <w:rFonts w:hint="eastAsia" w:ascii="宋体" w:hAnsi="宋体" w:eastAsia="宋体" w:cs="宋体"/>
                <w:b w:val="0"/>
                <w:bCs w:val="0"/>
                <w:color w:val="auto"/>
                <w:spacing w:val="0"/>
                <w:w w:val="100"/>
                <w:position w:val="0"/>
                <w:sz w:val="18"/>
                <w:szCs w:val="18"/>
              </w:rPr>
              <w:t>硫化时间t(min)</w:t>
            </w:r>
          </w:p>
        </w:tc>
      </w:tr>
      <w:tr w14:paraId="3269659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906" w:type="dxa"/>
            <w:tcBorders>
              <w:top w:val="single" w:color="000000" w:sz="8" w:space="0"/>
              <w:left w:val="single" w:color="000000" w:sz="12" w:space="0"/>
              <w:bottom w:val="single" w:color="000000" w:sz="8" w:space="0"/>
              <w:right w:val="single" w:color="000000" w:sz="8" w:space="0"/>
            </w:tcBorders>
            <w:noWrap w:val="0"/>
            <w:vAlign w:val="center"/>
          </w:tcPr>
          <w:p w14:paraId="2BD1F97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leftChars="0" w:right="0" w:rightChars="0"/>
              <w:jc w:val="center"/>
              <w:textAlignment w:val="baseline"/>
              <w:outlineLvl w:val="9"/>
              <w:rPr>
                <w:rFonts w:hint="eastAsia" w:ascii="宋体" w:hAnsi="宋体" w:eastAsia="宋体" w:cs="宋体"/>
                <w:b w:val="0"/>
                <w:bCs w:val="0"/>
                <w:color w:val="auto"/>
                <w:spacing w:val="0"/>
                <w:w w:val="100"/>
                <w:position w:val="0"/>
                <w:sz w:val="18"/>
                <w:szCs w:val="18"/>
              </w:rPr>
            </w:pPr>
            <w:r>
              <w:rPr>
                <w:rFonts w:hint="eastAsia" w:ascii="宋体" w:hAnsi="宋体" w:eastAsia="宋体" w:cs="宋体"/>
                <w:b w:val="0"/>
                <w:bCs w:val="0"/>
                <w:color w:val="auto"/>
                <w:spacing w:val="0"/>
                <w:w w:val="100"/>
                <w:position w:val="0"/>
                <w:sz w:val="18"/>
                <w:szCs w:val="18"/>
              </w:rPr>
              <w:t>尼龙、EP带</w:t>
            </w:r>
          </w:p>
        </w:tc>
        <w:tc>
          <w:tcPr>
            <w:tcW w:w="2340" w:type="dxa"/>
            <w:tcBorders>
              <w:top w:val="single" w:color="000000" w:sz="8" w:space="0"/>
              <w:left w:val="single" w:color="000000" w:sz="8" w:space="0"/>
              <w:bottom w:val="single" w:color="000000" w:sz="8" w:space="0"/>
              <w:right w:val="single" w:color="000000" w:sz="8" w:space="0"/>
            </w:tcBorders>
            <w:noWrap w:val="0"/>
            <w:vAlign w:val="center"/>
          </w:tcPr>
          <w:p w14:paraId="3CC7487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leftChars="0" w:right="0" w:rightChars="0"/>
              <w:jc w:val="center"/>
              <w:textAlignment w:val="baseline"/>
              <w:outlineLvl w:val="9"/>
              <w:rPr>
                <w:rFonts w:hint="eastAsia" w:ascii="宋体" w:hAnsi="宋体" w:eastAsia="宋体" w:cs="宋体"/>
                <w:b w:val="0"/>
                <w:bCs w:val="0"/>
                <w:color w:val="auto"/>
                <w:spacing w:val="0"/>
                <w:w w:val="100"/>
                <w:position w:val="0"/>
                <w:sz w:val="18"/>
                <w:szCs w:val="18"/>
              </w:rPr>
            </w:pPr>
            <w:r>
              <w:rPr>
                <w:rFonts w:hint="eastAsia" w:ascii="宋体" w:hAnsi="宋体" w:eastAsia="宋体" w:cs="宋体"/>
                <w:b w:val="0"/>
                <w:bCs w:val="0"/>
                <w:color w:val="auto"/>
                <w:spacing w:val="0"/>
                <w:w w:val="100"/>
                <w:position w:val="0"/>
                <w:sz w:val="18"/>
                <w:szCs w:val="18"/>
              </w:rPr>
              <w:t>25以下</w:t>
            </w:r>
          </w:p>
        </w:tc>
        <w:tc>
          <w:tcPr>
            <w:tcW w:w="3330" w:type="dxa"/>
            <w:tcBorders>
              <w:top w:val="single" w:color="000000" w:sz="8" w:space="0"/>
              <w:left w:val="single" w:color="000000" w:sz="8" w:space="0"/>
              <w:bottom w:val="single" w:color="000000" w:sz="8" w:space="0"/>
              <w:right w:val="single" w:color="000000" w:sz="12" w:space="0"/>
            </w:tcBorders>
            <w:noWrap w:val="0"/>
            <w:vAlign w:val="center"/>
          </w:tcPr>
          <w:p w14:paraId="68D98CD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leftChars="0" w:right="0" w:rightChars="0"/>
              <w:jc w:val="center"/>
              <w:textAlignment w:val="baseline"/>
              <w:outlineLvl w:val="9"/>
              <w:rPr>
                <w:rFonts w:hint="eastAsia" w:ascii="宋体" w:hAnsi="宋体" w:eastAsia="宋体" w:cs="宋体"/>
                <w:b w:val="0"/>
                <w:bCs w:val="0"/>
                <w:color w:val="auto"/>
                <w:spacing w:val="0"/>
                <w:w w:val="100"/>
                <w:position w:val="0"/>
                <w:sz w:val="18"/>
                <w:szCs w:val="18"/>
              </w:rPr>
            </w:pPr>
            <w:r>
              <w:rPr>
                <w:rFonts w:hint="eastAsia" w:ascii="宋体" w:hAnsi="宋体" w:eastAsia="宋体" w:cs="宋体"/>
                <w:b w:val="0"/>
                <w:bCs w:val="0"/>
                <w:color w:val="auto"/>
                <w:spacing w:val="0"/>
                <w:w w:val="100"/>
                <w:position w:val="0"/>
                <w:sz w:val="18"/>
                <w:szCs w:val="18"/>
              </w:rPr>
              <w:t>=15+P+2(A+N)</w:t>
            </w:r>
          </w:p>
        </w:tc>
      </w:tr>
      <w:tr w14:paraId="54D8B19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576" w:type="dxa"/>
            <w:gridSpan w:val="3"/>
            <w:tcBorders>
              <w:top w:val="single" w:color="000000" w:sz="8" w:space="0"/>
              <w:left w:val="single" w:color="000000" w:sz="12" w:space="0"/>
              <w:bottom w:val="single" w:color="000000" w:sz="12" w:space="0"/>
              <w:right w:val="single" w:color="000000" w:sz="12" w:space="0"/>
            </w:tcBorders>
            <w:noWrap w:val="0"/>
            <w:vAlign w:val="center"/>
          </w:tcPr>
          <w:p w14:paraId="1091CB7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leftChars="0" w:right="0" w:rightChars="0" w:firstLine="360" w:firstLineChars="200"/>
              <w:jc w:val="both"/>
              <w:textAlignment w:val="baseline"/>
              <w:outlineLvl w:val="9"/>
              <w:rPr>
                <w:rFonts w:hint="eastAsia" w:ascii="宋体" w:hAnsi="宋体" w:eastAsia="宋体" w:cs="宋体"/>
                <w:b w:val="0"/>
                <w:bCs w:val="0"/>
                <w:color w:val="auto"/>
                <w:spacing w:val="0"/>
                <w:w w:val="100"/>
                <w:position w:val="0"/>
                <w:sz w:val="18"/>
                <w:szCs w:val="18"/>
              </w:rPr>
            </w:pPr>
            <w:r>
              <w:rPr>
                <w:rFonts w:hint="eastAsia" w:ascii="宋体" w:hAnsi="宋体" w:eastAsia="宋体" w:cs="宋体"/>
                <w:b w:val="0"/>
                <w:bCs w:val="0"/>
                <w:color w:val="auto"/>
                <w:spacing w:val="0"/>
                <w:w w:val="100"/>
                <w:position w:val="0"/>
                <w:sz w:val="18"/>
                <w:szCs w:val="18"/>
              </w:rPr>
              <w:t>注：P—胶带布层数；t—正硫化时间 (min);A+N—上下覆盖胶厚度 (mm)。</w:t>
            </w:r>
          </w:p>
        </w:tc>
      </w:tr>
    </w:tbl>
    <w:p w14:paraId="099C2FFA">
      <w:pPr>
        <w:pageBreakBefore w:val="0"/>
        <w:numPr>
          <w:ilvl w:val="0"/>
          <w:numId w:val="0"/>
        </w:numPr>
        <w:wordWrap/>
        <w:overflowPunct/>
        <w:topLinePunct w:val="0"/>
        <w:bidi w:val="0"/>
        <w:spacing w:line="360" w:lineRule="auto"/>
        <w:ind w:leftChars="400" w:right="0" w:rightChars="0"/>
        <w:jc w:val="center"/>
        <w:outlineLvl w:val="9"/>
        <w:rPr>
          <w:rFonts w:hint="eastAsia" w:ascii="宋体" w:hAnsi="宋体" w:eastAsia="宋体" w:cs="宋体"/>
          <w:b w:val="0"/>
          <w:bCs w:val="0"/>
          <w:color w:val="0000FF"/>
          <w:spacing w:val="0"/>
          <w:w w:val="100"/>
          <w:position w:val="0"/>
          <w:sz w:val="21"/>
          <w:szCs w:val="21"/>
        </w:rPr>
      </w:pPr>
    </w:p>
    <w:p w14:paraId="04DFDE6F">
      <w:pPr>
        <w:pageBreakBefore w:val="0"/>
        <w:wordWrap/>
        <w:overflowPunct/>
        <w:topLinePunct w:val="0"/>
        <w:bidi w:val="0"/>
        <w:spacing w:line="360" w:lineRule="auto"/>
        <w:ind w:left="0" w:leftChars="0" w:right="0" w:rightChars="0" w:firstLine="420" w:firstLineChars="200"/>
        <w:jc w:val="left"/>
        <w:outlineLvl w:val="9"/>
        <w:rPr>
          <w:rFonts w:hint="eastAsia" w:ascii="宋体" w:hAnsi="宋体" w:eastAsia="宋体" w:cs="宋体"/>
          <w:spacing w:val="0"/>
          <w:w w:val="100"/>
          <w:position w:val="0"/>
          <w:sz w:val="21"/>
          <w:szCs w:val="21"/>
        </w:rPr>
      </w:pPr>
      <w:r>
        <w:rPr>
          <w:rFonts w:hint="eastAsia" w:ascii="宋体" w:hAnsi="宋体" w:eastAsia="宋体" w:cs="宋体"/>
          <w:spacing w:val="0"/>
          <w:w w:val="100"/>
          <w:position w:val="0"/>
          <w:sz w:val="21"/>
          <w:szCs w:val="21"/>
          <w:lang w:val="en-US" w:eastAsia="zh-CN"/>
        </w:rPr>
        <w:t>l</w:t>
      </w:r>
      <w:r>
        <w:rPr>
          <w:rFonts w:hint="eastAsia" w:ascii="宋体" w:hAnsi="宋体" w:eastAsia="宋体" w:cs="宋体"/>
          <w:spacing w:val="0"/>
          <w:w w:val="100"/>
          <w:position w:val="0"/>
          <w:sz w:val="21"/>
          <w:szCs w:val="21"/>
          <w:lang w:eastAsia="zh-CN"/>
        </w:rPr>
        <w:t>）</w:t>
      </w:r>
      <w:r>
        <w:rPr>
          <w:rFonts w:hint="eastAsia" w:ascii="宋体" w:hAnsi="宋体" w:eastAsia="宋体" w:cs="宋体"/>
          <w:spacing w:val="0"/>
          <w:w w:val="100"/>
          <w:position w:val="0"/>
          <w:sz w:val="21"/>
          <w:szCs w:val="21"/>
          <w:lang w:val="en-US" w:eastAsia="zh-CN"/>
        </w:rPr>
        <w:t xml:space="preserve"> </w:t>
      </w:r>
      <w:r>
        <w:rPr>
          <w:rFonts w:hint="eastAsia" w:ascii="宋体" w:hAnsi="宋体" w:eastAsia="宋体" w:cs="宋体"/>
          <w:spacing w:val="0"/>
          <w:w w:val="100"/>
          <w:position w:val="0"/>
          <w:sz w:val="21"/>
          <w:szCs w:val="21"/>
        </w:rPr>
        <w:t>胶带冷胶法胶接应符合下列要求：</w:t>
      </w:r>
    </w:p>
    <w:p w14:paraId="7CBEB2E0">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b w:val="0"/>
          <w:bCs w:val="0"/>
          <w:color w:val="auto"/>
          <w:spacing w:val="0"/>
          <w:w w:val="100"/>
          <w:position w:val="0"/>
          <w:sz w:val="21"/>
          <w:szCs w:val="21"/>
          <w:highlight w:val="none"/>
        </w:rPr>
      </w:pPr>
      <w:r>
        <w:rPr>
          <w:rFonts w:hint="eastAsia" w:ascii="宋体" w:hAnsi="宋体" w:eastAsia="宋体" w:cs="宋体"/>
          <w:b w:val="0"/>
          <w:bCs w:val="0"/>
          <w:color w:val="auto"/>
          <w:spacing w:val="0"/>
          <w:w w:val="100"/>
          <w:position w:val="0"/>
          <w:sz w:val="21"/>
          <w:szCs w:val="21"/>
          <w:highlight w:val="none"/>
        </w:rPr>
        <w:t>1</w:t>
      </w:r>
      <w:r>
        <w:rPr>
          <w:rFonts w:hint="eastAsia" w:ascii="宋体" w:hAnsi="宋体" w:eastAsia="宋体" w:cs="宋体"/>
          <w:b w:val="0"/>
          <w:bCs w:val="0"/>
          <w:color w:val="auto"/>
          <w:spacing w:val="0"/>
          <w:w w:val="100"/>
          <w:position w:val="0"/>
          <w:sz w:val="21"/>
          <w:szCs w:val="21"/>
          <w:highlight w:val="none"/>
          <w:lang w:eastAsia="zh-CN"/>
        </w:rPr>
        <w:t>）</w:t>
      </w:r>
      <w:r>
        <w:rPr>
          <w:rFonts w:hint="eastAsia" w:ascii="宋体" w:hAnsi="宋体" w:eastAsia="宋体" w:cs="宋体"/>
          <w:b w:val="0"/>
          <w:bCs w:val="0"/>
          <w:color w:val="auto"/>
          <w:spacing w:val="0"/>
          <w:w w:val="100"/>
          <w:position w:val="0"/>
          <w:sz w:val="21"/>
          <w:szCs w:val="21"/>
          <w:highlight w:val="none"/>
          <w:lang w:val="en-US" w:eastAsia="zh-CN"/>
        </w:rPr>
        <w:t xml:space="preserve"> </w:t>
      </w:r>
      <w:r>
        <w:rPr>
          <w:rFonts w:hint="eastAsia" w:ascii="宋体" w:hAnsi="宋体" w:eastAsia="宋体" w:cs="宋体"/>
          <w:b w:val="0"/>
          <w:bCs w:val="0"/>
          <w:color w:val="auto"/>
          <w:spacing w:val="0"/>
          <w:w w:val="100"/>
          <w:position w:val="0"/>
          <w:sz w:val="21"/>
          <w:szCs w:val="21"/>
          <w:highlight w:val="none"/>
        </w:rPr>
        <w:t>黏接剂使用要严格遵照说明，按配比调配均匀，调配时间不宜过早。</w:t>
      </w:r>
    </w:p>
    <w:p w14:paraId="473C5DFF">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b w:val="0"/>
          <w:bCs w:val="0"/>
          <w:color w:val="auto"/>
          <w:spacing w:val="0"/>
          <w:w w:val="100"/>
          <w:position w:val="0"/>
          <w:sz w:val="21"/>
          <w:szCs w:val="21"/>
          <w:highlight w:val="none"/>
        </w:rPr>
      </w:pPr>
      <w:r>
        <w:rPr>
          <w:rFonts w:hint="eastAsia" w:ascii="宋体" w:hAnsi="宋体" w:eastAsia="宋体" w:cs="宋体"/>
          <w:b w:val="0"/>
          <w:bCs w:val="0"/>
          <w:color w:val="auto"/>
          <w:spacing w:val="0"/>
          <w:w w:val="100"/>
          <w:position w:val="0"/>
          <w:sz w:val="21"/>
          <w:szCs w:val="21"/>
          <w:highlight w:val="none"/>
          <w:lang w:val="en-US" w:eastAsia="zh-CN"/>
        </w:rPr>
        <w:t xml:space="preserve">2） </w:t>
      </w:r>
      <w:r>
        <w:rPr>
          <w:rFonts w:hint="eastAsia" w:ascii="宋体" w:hAnsi="宋体" w:eastAsia="宋体" w:cs="宋体"/>
          <w:b w:val="0"/>
          <w:bCs w:val="0"/>
          <w:color w:val="auto"/>
          <w:spacing w:val="0"/>
          <w:w w:val="100"/>
          <w:position w:val="0"/>
          <w:sz w:val="21"/>
          <w:szCs w:val="21"/>
          <w:highlight w:val="none"/>
        </w:rPr>
        <w:t>固化时间应根据实际环境试验确定；胶接场所的环境温度低于5℃时不宜进行冷胶接工作。</w:t>
      </w:r>
    </w:p>
    <w:p w14:paraId="69C5387C">
      <w:pPr>
        <w:keepNext w:val="0"/>
        <w:keepLines w:val="0"/>
        <w:pageBreakBefore w:val="0"/>
        <w:widowControl/>
        <w:numPr>
          <w:ilvl w:val="0"/>
          <w:numId w:val="27"/>
        </w:numPr>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color w:val="auto"/>
          <w:highlight w:val="none"/>
        </w:rPr>
      </w:pPr>
      <w:r>
        <w:rPr>
          <w:rFonts w:hint="eastAsia" w:ascii="宋体" w:hAnsi="宋体" w:eastAsia="宋体" w:cs="宋体"/>
          <w:color w:val="auto"/>
          <w:highlight w:val="none"/>
        </w:rPr>
        <w:t>固化时胶带胶接头应有适当、均匀的夹紧力。</w:t>
      </w:r>
    </w:p>
    <w:p w14:paraId="41F9FB28">
      <w:pPr>
        <w:pageBreakBefore w:val="0"/>
        <w:numPr>
          <w:ilvl w:val="0"/>
          <w:numId w:val="0"/>
        </w:numPr>
        <w:wordWrap/>
        <w:overflowPunct/>
        <w:topLinePunct w:val="0"/>
        <w:bidi w:val="0"/>
        <w:spacing w:line="360" w:lineRule="auto"/>
        <w:ind w:right="0" w:rightChars="0"/>
        <w:jc w:val="left"/>
        <w:outlineLvl w:val="9"/>
        <w:rPr>
          <w:rFonts w:hint="eastAsia" w:ascii="宋体" w:hAnsi="宋体" w:eastAsia="宋体" w:cs="宋体"/>
          <w:b w:val="0"/>
          <w:bCs w:val="0"/>
          <w:spacing w:val="0"/>
          <w:w w:val="100"/>
          <w:position w:val="0"/>
          <w:sz w:val="21"/>
          <w:szCs w:val="21"/>
        </w:rPr>
      </w:pPr>
      <w:r>
        <w:rPr>
          <w:rFonts w:hint="eastAsia" w:ascii="黑体" w:hAnsi="黑体" w:eastAsia="黑体" w:cs="黑体"/>
          <w:b w:val="0"/>
          <w:bCs w:val="0"/>
          <w:spacing w:val="0"/>
          <w:w w:val="100"/>
          <w:position w:val="0"/>
          <w:sz w:val="21"/>
          <w:szCs w:val="21"/>
          <w:lang w:val="en-US" w:eastAsia="zh-CN"/>
        </w:rPr>
        <w:t>B</w:t>
      </w:r>
      <w:r>
        <w:rPr>
          <w:rFonts w:hint="eastAsia" w:ascii="黑体" w:hAnsi="黑体" w:eastAsia="黑体" w:cs="黑体"/>
          <w:b w:val="0"/>
          <w:bCs w:val="0"/>
          <w:spacing w:val="0"/>
          <w:w w:val="100"/>
          <w:position w:val="0"/>
          <w:sz w:val="21"/>
          <w:szCs w:val="21"/>
        </w:rPr>
        <w:t>.2.5</w:t>
      </w:r>
      <w:r>
        <w:rPr>
          <w:rFonts w:hint="eastAsia" w:ascii="宋体" w:hAnsi="宋体" w:eastAsia="宋体" w:cs="宋体"/>
          <w:b w:val="0"/>
          <w:bCs w:val="0"/>
          <w:spacing w:val="0"/>
          <w:w w:val="100"/>
          <w:position w:val="0"/>
          <w:sz w:val="21"/>
          <w:szCs w:val="21"/>
          <w:lang w:val="en-US" w:eastAsia="zh-CN"/>
        </w:rPr>
        <w:t xml:space="preserve"> </w:t>
      </w:r>
      <w:r>
        <w:rPr>
          <w:rFonts w:hint="eastAsia" w:ascii="宋体" w:hAnsi="宋体" w:eastAsia="宋体" w:cs="宋体"/>
          <w:b w:val="0"/>
          <w:bCs w:val="0"/>
          <w:spacing w:val="0"/>
          <w:w w:val="100"/>
          <w:position w:val="0"/>
          <w:sz w:val="21"/>
          <w:szCs w:val="21"/>
        </w:rPr>
        <w:t xml:space="preserve"> 清扫器安装应符合下列规定：</w:t>
      </w:r>
    </w:p>
    <w:p w14:paraId="1F94D8D4">
      <w:pPr>
        <w:keepNext w:val="0"/>
        <w:keepLines w:val="0"/>
        <w:pageBreakBefore w:val="0"/>
        <w:widowControl/>
        <w:numPr>
          <w:ilvl w:val="0"/>
          <w:numId w:val="28"/>
        </w:numPr>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lang w:val="en-US" w:eastAsia="zh-CN"/>
        </w:rPr>
        <w:t xml:space="preserve"> </w:t>
      </w:r>
      <w:r>
        <w:rPr>
          <w:rFonts w:hint="eastAsia" w:ascii="宋体" w:hAnsi="宋体" w:eastAsia="宋体" w:cs="宋体"/>
          <w:b w:val="0"/>
          <w:bCs w:val="0"/>
          <w:spacing w:val="0"/>
          <w:w w:val="100"/>
          <w:position w:val="0"/>
          <w:sz w:val="21"/>
          <w:szCs w:val="21"/>
        </w:rPr>
        <w:t>清扫器的安装位置、角度应符合设计要求，与胶带应均匀接触、松紧适宜，应能</w:t>
      </w:r>
    </w:p>
    <w:p w14:paraId="46325CD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rPr>
        <w:t>把残存的煤清理干净。</w:t>
      </w:r>
    </w:p>
    <w:p w14:paraId="65EC90AF">
      <w:pPr>
        <w:pageBreakBefore w:val="0"/>
        <w:wordWrap/>
        <w:overflowPunct/>
        <w:topLinePunct w:val="0"/>
        <w:bidi w:val="0"/>
        <w:spacing w:line="360" w:lineRule="auto"/>
        <w:ind w:left="0" w:leftChars="0" w:right="0" w:rightChars="0" w:firstLine="420" w:firstLineChars="200"/>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lang w:val="en-US" w:eastAsia="zh-CN"/>
        </w:rPr>
        <w:t>b</w:t>
      </w:r>
      <w:r>
        <w:rPr>
          <w:rFonts w:hint="eastAsia" w:ascii="宋体" w:hAnsi="宋体" w:eastAsia="宋体" w:cs="宋体"/>
          <w:b w:val="0"/>
          <w:bCs w:val="0"/>
          <w:spacing w:val="0"/>
          <w:w w:val="100"/>
          <w:position w:val="0"/>
          <w:sz w:val="21"/>
          <w:szCs w:val="21"/>
          <w:lang w:eastAsia="zh-CN"/>
        </w:rPr>
        <w:t>）</w:t>
      </w:r>
      <w:r>
        <w:rPr>
          <w:rFonts w:hint="eastAsia" w:ascii="宋体" w:hAnsi="宋体" w:eastAsia="宋体" w:cs="宋体"/>
          <w:b w:val="0"/>
          <w:bCs w:val="0"/>
          <w:spacing w:val="0"/>
          <w:w w:val="100"/>
          <w:position w:val="0"/>
          <w:sz w:val="21"/>
          <w:szCs w:val="21"/>
          <w:lang w:val="en-US" w:eastAsia="zh-CN"/>
        </w:rPr>
        <w:t xml:space="preserve"> </w:t>
      </w:r>
      <w:r>
        <w:rPr>
          <w:rFonts w:hint="eastAsia" w:ascii="宋体" w:hAnsi="宋体" w:eastAsia="宋体" w:cs="宋体"/>
          <w:b w:val="0"/>
          <w:bCs w:val="0"/>
          <w:spacing w:val="0"/>
          <w:w w:val="100"/>
          <w:position w:val="0"/>
          <w:sz w:val="21"/>
          <w:szCs w:val="21"/>
        </w:rPr>
        <w:t>清扫器的清扫段应平直，且符合设计要求。</w:t>
      </w:r>
    </w:p>
    <w:p w14:paraId="23769A85">
      <w:pPr>
        <w:pageBreakBefore w:val="0"/>
        <w:wordWrap/>
        <w:overflowPunct/>
        <w:topLinePunct w:val="0"/>
        <w:bidi w:val="0"/>
        <w:spacing w:line="360" w:lineRule="auto"/>
        <w:ind w:right="0" w:rightChars="0"/>
        <w:jc w:val="left"/>
        <w:outlineLvl w:val="9"/>
        <w:rPr>
          <w:rFonts w:hint="eastAsia" w:ascii="宋体" w:hAnsi="宋体" w:eastAsia="宋体" w:cs="宋体"/>
          <w:b w:val="0"/>
          <w:bCs w:val="0"/>
          <w:spacing w:val="0"/>
          <w:w w:val="100"/>
          <w:position w:val="0"/>
          <w:sz w:val="21"/>
          <w:szCs w:val="21"/>
        </w:rPr>
      </w:pPr>
      <w:r>
        <w:rPr>
          <w:rFonts w:hint="eastAsia" w:ascii="黑体" w:hAnsi="黑体" w:eastAsia="黑体" w:cs="黑体"/>
          <w:b w:val="0"/>
          <w:bCs w:val="0"/>
          <w:spacing w:val="0"/>
          <w:w w:val="100"/>
          <w:position w:val="0"/>
          <w:sz w:val="21"/>
          <w:szCs w:val="21"/>
          <w:lang w:val="en-US" w:eastAsia="zh-CN"/>
        </w:rPr>
        <w:t>B</w:t>
      </w:r>
      <w:r>
        <w:rPr>
          <w:rFonts w:hint="eastAsia" w:ascii="黑体" w:hAnsi="黑体" w:eastAsia="黑体" w:cs="黑体"/>
          <w:b w:val="0"/>
          <w:bCs w:val="0"/>
          <w:spacing w:val="0"/>
          <w:w w:val="100"/>
          <w:position w:val="0"/>
          <w:sz w:val="21"/>
          <w:szCs w:val="21"/>
        </w:rPr>
        <w:t>.2.6</w:t>
      </w:r>
      <w:r>
        <w:rPr>
          <w:rFonts w:hint="eastAsia" w:ascii="宋体" w:hAnsi="宋体" w:eastAsia="宋体" w:cs="宋体"/>
          <w:b w:val="0"/>
          <w:bCs w:val="0"/>
          <w:spacing w:val="0"/>
          <w:w w:val="100"/>
          <w:position w:val="0"/>
          <w:sz w:val="21"/>
          <w:szCs w:val="21"/>
        </w:rPr>
        <w:t xml:space="preserve">  防雨罩的安装位置、角度应符合设计要求，作为固定输送机罩的骨架为连接角钢或Z型钢，其长度与输送机罩安装长度相等。</w:t>
      </w:r>
    </w:p>
    <w:p w14:paraId="4EBF05E9">
      <w:pPr>
        <w:pageBreakBefore w:val="0"/>
        <w:wordWrap/>
        <w:overflowPunct/>
        <w:topLinePunct w:val="0"/>
        <w:bidi w:val="0"/>
        <w:spacing w:line="360" w:lineRule="auto"/>
        <w:ind w:right="0" w:rightChars="0"/>
        <w:jc w:val="left"/>
        <w:outlineLvl w:val="9"/>
        <w:rPr>
          <w:rFonts w:hint="eastAsia" w:ascii="宋体" w:hAnsi="宋体" w:eastAsia="宋体" w:cs="宋体"/>
          <w:b w:val="0"/>
          <w:bCs w:val="0"/>
          <w:spacing w:val="0"/>
          <w:w w:val="100"/>
          <w:position w:val="0"/>
          <w:sz w:val="21"/>
          <w:szCs w:val="21"/>
        </w:rPr>
      </w:pPr>
      <w:r>
        <w:rPr>
          <w:rFonts w:hint="eastAsia" w:ascii="黑体" w:hAnsi="黑体" w:eastAsia="黑体" w:cs="黑体"/>
          <w:b w:val="0"/>
          <w:bCs w:val="0"/>
          <w:spacing w:val="0"/>
          <w:w w:val="100"/>
          <w:position w:val="0"/>
          <w:sz w:val="21"/>
          <w:szCs w:val="21"/>
          <w:lang w:val="en-US" w:eastAsia="zh-CN"/>
        </w:rPr>
        <w:t>B</w:t>
      </w:r>
      <w:r>
        <w:rPr>
          <w:rFonts w:hint="eastAsia" w:ascii="黑体" w:hAnsi="黑体" w:eastAsia="黑体" w:cs="黑体"/>
          <w:b w:val="0"/>
          <w:bCs w:val="0"/>
          <w:spacing w:val="0"/>
          <w:w w:val="100"/>
          <w:position w:val="0"/>
          <w:sz w:val="21"/>
          <w:szCs w:val="21"/>
        </w:rPr>
        <w:t>.2.7</w:t>
      </w:r>
      <w:r>
        <w:rPr>
          <w:rFonts w:hint="eastAsia" w:ascii="宋体" w:hAnsi="宋体" w:eastAsia="宋体" w:cs="宋体"/>
          <w:b w:val="0"/>
          <w:bCs w:val="0"/>
          <w:spacing w:val="0"/>
          <w:w w:val="100"/>
          <w:position w:val="0"/>
          <w:sz w:val="21"/>
          <w:szCs w:val="21"/>
        </w:rPr>
        <w:t xml:space="preserve">  分部试运应符合</w:t>
      </w:r>
      <w:r>
        <w:rPr>
          <w:rFonts w:hint="eastAsia" w:ascii="宋体" w:hAnsi="宋体" w:eastAsia="宋体" w:cs="宋体"/>
          <w:b w:val="0"/>
          <w:bCs w:val="0"/>
          <w:color w:val="auto"/>
          <w:spacing w:val="0"/>
          <w:w w:val="100"/>
          <w:position w:val="0"/>
          <w:sz w:val="21"/>
          <w:szCs w:val="21"/>
          <w:highlight w:val="none"/>
        </w:rPr>
        <w:t>本</w:t>
      </w:r>
      <w:r>
        <w:rPr>
          <w:rFonts w:hint="eastAsia" w:ascii="宋体" w:hAnsi="宋体" w:eastAsia="宋体" w:cs="宋体"/>
          <w:b w:val="0"/>
          <w:bCs w:val="0"/>
          <w:color w:val="auto"/>
          <w:spacing w:val="0"/>
          <w:w w:val="100"/>
          <w:position w:val="0"/>
          <w:sz w:val="21"/>
          <w:szCs w:val="21"/>
          <w:highlight w:val="none"/>
          <w:lang w:val="en-US" w:eastAsia="zh-CN"/>
        </w:rPr>
        <w:t>标准</w:t>
      </w:r>
      <w:r>
        <w:rPr>
          <w:rFonts w:hint="eastAsia" w:ascii="宋体" w:hAnsi="宋体" w:eastAsia="宋体" w:cs="宋体"/>
          <w:b w:val="0"/>
          <w:bCs w:val="0"/>
          <w:color w:val="auto"/>
          <w:spacing w:val="0"/>
          <w:w w:val="100"/>
          <w:position w:val="0"/>
          <w:sz w:val="21"/>
          <w:szCs w:val="21"/>
          <w:highlight w:val="none"/>
        </w:rPr>
        <w:t>1</w:t>
      </w:r>
      <w:r>
        <w:rPr>
          <w:rFonts w:hint="eastAsia" w:ascii="宋体" w:hAnsi="宋体" w:eastAsia="宋体" w:cs="宋体"/>
          <w:b w:val="0"/>
          <w:bCs w:val="0"/>
          <w:color w:val="auto"/>
          <w:spacing w:val="0"/>
          <w:w w:val="100"/>
          <w:position w:val="0"/>
          <w:sz w:val="21"/>
          <w:szCs w:val="21"/>
          <w:highlight w:val="none"/>
          <w:lang w:val="en-US" w:eastAsia="zh-CN"/>
        </w:rPr>
        <w:t>1</w:t>
      </w:r>
      <w:r>
        <w:rPr>
          <w:rFonts w:hint="eastAsia" w:ascii="宋体" w:hAnsi="宋体" w:eastAsia="宋体" w:cs="宋体"/>
          <w:b w:val="0"/>
          <w:bCs w:val="0"/>
          <w:color w:val="auto"/>
          <w:spacing w:val="0"/>
          <w:w w:val="100"/>
          <w:position w:val="0"/>
          <w:sz w:val="21"/>
          <w:szCs w:val="21"/>
          <w:highlight w:val="none"/>
        </w:rPr>
        <w:t>.2.12</w:t>
      </w:r>
      <w:r>
        <w:rPr>
          <w:rFonts w:hint="eastAsia" w:ascii="宋体" w:hAnsi="宋体" w:eastAsia="宋体" w:cs="宋体"/>
          <w:b w:val="0"/>
          <w:bCs w:val="0"/>
          <w:spacing w:val="0"/>
          <w:w w:val="100"/>
          <w:position w:val="0"/>
          <w:sz w:val="21"/>
          <w:szCs w:val="21"/>
        </w:rPr>
        <w:t>的规定，并应符合下列要求：</w:t>
      </w:r>
    </w:p>
    <w:p w14:paraId="5981F374">
      <w:pPr>
        <w:pageBreakBefore w:val="0"/>
        <w:numPr>
          <w:ilvl w:val="0"/>
          <w:numId w:val="29"/>
        </w:numPr>
        <w:wordWrap/>
        <w:overflowPunct/>
        <w:topLinePunct w:val="0"/>
        <w:bidi w:val="0"/>
        <w:spacing w:line="360" w:lineRule="auto"/>
        <w:ind w:left="524" w:leftChars="183" w:right="0" w:rightChars="0" w:hanging="140" w:hangingChars="67"/>
        <w:jc w:val="left"/>
        <w:outlineLvl w:val="9"/>
        <w:rPr>
          <w:rFonts w:hint="eastAsia" w:ascii="宋体" w:hAnsi="宋体" w:eastAsia="宋体" w:cs="宋体"/>
          <w:b w:val="0"/>
          <w:bCs w:val="0"/>
          <w:spacing w:val="0"/>
          <w:w w:val="100"/>
          <w:position w:val="0"/>
          <w:sz w:val="21"/>
          <w:szCs w:val="21"/>
        </w:rPr>
      </w:pPr>
      <w:bookmarkStart w:id="51" w:name="bookmark162"/>
      <w:bookmarkEnd w:id="51"/>
      <w:bookmarkStart w:id="52" w:name="bookmark76"/>
      <w:bookmarkEnd w:id="52"/>
      <w:r>
        <w:rPr>
          <w:rFonts w:hint="eastAsia" w:ascii="宋体" w:hAnsi="宋体" w:eastAsia="宋体" w:cs="宋体"/>
          <w:b w:val="0"/>
          <w:bCs w:val="0"/>
          <w:spacing w:val="0"/>
          <w:w w:val="100"/>
          <w:position w:val="0"/>
          <w:sz w:val="21"/>
          <w:szCs w:val="21"/>
          <w:lang w:val="en-US" w:eastAsia="zh-CN"/>
        </w:rPr>
        <w:t xml:space="preserve"> </w:t>
      </w:r>
      <w:r>
        <w:rPr>
          <w:rFonts w:hint="eastAsia" w:ascii="宋体" w:hAnsi="宋体" w:eastAsia="宋体" w:cs="宋体"/>
          <w:b w:val="0"/>
          <w:bCs w:val="0"/>
          <w:spacing w:val="0"/>
          <w:w w:val="100"/>
          <w:position w:val="0"/>
          <w:sz w:val="21"/>
          <w:szCs w:val="21"/>
        </w:rPr>
        <w:t>启动和停止时，拉紧装置应工作正常，胶带应无打滑现象。</w:t>
      </w:r>
    </w:p>
    <w:p w14:paraId="5A264281">
      <w:pPr>
        <w:pageBreakBefore w:val="0"/>
        <w:numPr>
          <w:ilvl w:val="0"/>
          <w:numId w:val="29"/>
        </w:numPr>
        <w:wordWrap/>
        <w:overflowPunct/>
        <w:topLinePunct w:val="0"/>
        <w:bidi w:val="0"/>
        <w:spacing w:line="360" w:lineRule="auto"/>
        <w:ind w:left="524" w:leftChars="183" w:right="0" w:rightChars="0" w:hanging="140" w:hangingChars="67"/>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lang w:val="en-US" w:eastAsia="zh-CN"/>
        </w:rPr>
        <w:t xml:space="preserve"> </w:t>
      </w:r>
      <w:r>
        <w:rPr>
          <w:rFonts w:hint="eastAsia" w:ascii="宋体" w:hAnsi="宋体" w:eastAsia="宋体" w:cs="宋体"/>
          <w:b w:val="0"/>
          <w:bCs w:val="0"/>
          <w:spacing w:val="0"/>
          <w:w w:val="100"/>
          <w:position w:val="0"/>
          <w:sz w:val="21"/>
          <w:szCs w:val="21"/>
        </w:rPr>
        <w:t>胶带运行平稳，跑偏不应超出托辊和滚筒的边缘。</w:t>
      </w:r>
    </w:p>
    <w:p w14:paraId="06BD4B4D">
      <w:pPr>
        <w:pageBreakBefore w:val="0"/>
        <w:numPr>
          <w:ilvl w:val="0"/>
          <w:numId w:val="29"/>
        </w:numPr>
        <w:wordWrap/>
        <w:overflowPunct/>
        <w:topLinePunct w:val="0"/>
        <w:bidi w:val="0"/>
        <w:spacing w:line="360" w:lineRule="auto"/>
        <w:ind w:left="524" w:leftChars="183" w:right="0" w:rightChars="0" w:hanging="140" w:hangingChars="67"/>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lang w:val="en-US" w:eastAsia="zh-CN"/>
        </w:rPr>
        <w:t xml:space="preserve"> </w:t>
      </w:r>
      <w:r>
        <w:rPr>
          <w:rFonts w:hint="eastAsia" w:ascii="宋体" w:hAnsi="宋体" w:eastAsia="宋体" w:cs="宋体"/>
          <w:b w:val="0"/>
          <w:bCs w:val="0"/>
          <w:spacing w:val="0"/>
          <w:w w:val="100"/>
          <w:position w:val="0"/>
          <w:sz w:val="21"/>
          <w:szCs w:val="21"/>
        </w:rPr>
        <w:t>不得有刮伤胶带和不允许的摩擦现象存在。</w:t>
      </w:r>
    </w:p>
    <w:p w14:paraId="3D489DD0">
      <w:pPr>
        <w:pageBreakBefore w:val="0"/>
        <w:numPr>
          <w:ilvl w:val="0"/>
          <w:numId w:val="29"/>
        </w:numPr>
        <w:wordWrap/>
        <w:overflowPunct/>
        <w:topLinePunct w:val="0"/>
        <w:bidi w:val="0"/>
        <w:spacing w:line="360" w:lineRule="auto"/>
        <w:ind w:left="524" w:leftChars="183" w:right="0" w:rightChars="0" w:hanging="140" w:hangingChars="67"/>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lang w:val="en-US" w:eastAsia="zh-CN"/>
        </w:rPr>
        <w:t xml:space="preserve"> </w:t>
      </w:r>
      <w:r>
        <w:rPr>
          <w:rFonts w:hint="eastAsia" w:ascii="宋体" w:hAnsi="宋体" w:eastAsia="宋体" w:cs="宋体"/>
          <w:b w:val="0"/>
          <w:bCs w:val="0"/>
          <w:spacing w:val="0"/>
          <w:w w:val="100"/>
          <w:position w:val="0"/>
          <w:sz w:val="21"/>
          <w:szCs w:val="21"/>
        </w:rPr>
        <w:t>上煤时，全部托辊应转动灵活</w:t>
      </w:r>
      <w:r>
        <w:rPr>
          <w:rFonts w:hint="eastAsia" w:ascii="宋体" w:hAnsi="宋体" w:eastAsia="宋体" w:cs="宋体"/>
          <w:b w:val="0"/>
          <w:bCs w:val="0"/>
          <w:spacing w:val="0"/>
          <w:w w:val="100"/>
          <w:position w:val="0"/>
          <w:sz w:val="21"/>
          <w:szCs w:val="21"/>
          <w:lang w:eastAsia="zh-CN"/>
        </w:rPr>
        <w:t>。</w:t>
      </w:r>
    </w:p>
    <w:p w14:paraId="3E930C3F">
      <w:pPr>
        <w:pageBreakBefore w:val="0"/>
        <w:numPr>
          <w:ilvl w:val="0"/>
          <w:numId w:val="29"/>
        </w:numPr>
        <w:wordWrap/>
        <w:overflowPunct/>
        <w:topLinePunct w:val="0"/>
        <w:bidi w:val="0"/>
        <w:spacing w:line="360" w:lineRule="auto"/>
        <w:ind w:left="524" w:leftChars="183" w:right="0" w:rightChars="0" w:hanging="140" w:hangingChars="67"/>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lang w:val="en-US" w:eastAsia="zh-CN"/>
        </w:rPr>
        <w:t xml:space="preserve"> </w:t>
      </w:r>
      <w:r>
        <w:rPr>
          <w:rFonts w:hint="eastAsia" w:ascii="宋体" w:hAnsi="宋体" w:eastAsia="宋体" w:cs="宋体"/>
          <w:b w:val="0"/>
          <w:bCs w:val="0"/>
          <w:spacing w:val="0"/>
          <w:w w:val="100"/>
          <w:position w:val="0"/>
          <w:sz w:val="21"/>
          <w:szCs w:val="21"/>
        </w:rPr>
        <w:t>滚柱止回器工作正常，其制动转角应符合设备技术文件的规定。</w:t>
      </w:r>
    </w:p>
    <w:p w14:paraId="0E13C769">
      <w:pPr>
        <w:pageBreakBefore w:val="0"/>
        <w:numPr>
          <w:ilvl w:val="0"/>
          <w:numId w:val="29"/>
        </w:numPr>
        <w:wordWrap/>
        <w:overflowPunct/>
        <w:topLinePunct w:val="0"/>
        <w:bidi w:val="0"/>
        <w:spacing w:line="360" w:lineRule="auto"/>
        <w:ind w:left="524" w:leftChars="183" w:right="0" w:rightChars="0" w:hanging="140" w:hangingChars="67"/>
        <w:jc w:val="left"/>
        <w:outlineLvl w:val="9"/>
        <w:rPr>
          <w:rFonts w:hint="eastAsia" w:ascii="宋体" w:hAnsi="宋体" w:eastAsia="宋体" w:cs="宋体"/>
          <w:b w:val="0"/>
          <w:bCs w:val="0"/>
          <w:spacing w:val="0"/>
          <w:w w:val="100"/>
          <w:position w:val="0"/>
          <w:sz w:val="21"/>
          <w:szCs w:val="21"/>
        </w:rPr>
      </w:pPr>
      <w:r>
        <w:rPr>
          <w:rFonts w:hint="eastAsia" w:ascii="宋体" w:hAnsi="宋体" w:eastAsia="宋体" w:cs="宋体"/>
          <w:b w:val="0"/>
          <w:bCs w:val="0"/>
          <w:spacing w:val="0"/>
          <w:w w:val="100"/>
          <w:position w:val="0"/>
          <w:sz w:val="21"/>
          <w:szCs w:val="21"/>
          <w:lang w:val="en-US" w:eastAsia="zh-CN"/>
        </w:rPr>
        <w:t xml:space="preserve"> </w:t>
      </w:r>
      <w:r>
        <w:rPr>
          <w:rFonts w:hint="eastAsia" w:ascii="宋体" w:hAnsi="宋体" w:eastAsia="宋体" w:cs="宋体"/>
          <w:b w:val="0"/>
          <w:bCs w:val="0"/>
          <w:spacing w:val="0"/>
          <w:w w:val="100"/>
          <w:position w:val="0"/>
          <w:sz w:val="21"/>
          <w:szCs w:val="21"/>
        </w:rPr>
        <w:t>连锁和各事故按钮应工作良好。</w:t>
      </w:r>
    </w:p>
    <w:p w14:paraId="5B1E1F7B">
      <w:pPr>
        <w:pageBreakBefore w:val="0"/>
        <w:wordWrap/>
        <w:overflowPunct/>
        <w:topLinePunct w:val="0"/>
        <w:bidi w:val="0"/>
        <w:spacing w:line="360" w:lineRule="auto"/>
        <w:ind w:right="0" w:rightChars="0"/>
        <w:jc w:val="left"/>
        <w:outlineLvl w:val="9"/>
        <w:rPr>
          <w:rFonts w:hint="eastAsia" w:ascii="宋体" w:hAnsi="宋体" w:eastAsia="宋体" w:cs="宋体"/>
          <w:b w:val="0"/>
          <w:bCs w:val="0"/>
          <w:spacing w:val="0"/>
          <w:w w:val="100"/>
          <w:position w:val="0"/>
          <w:sz w:val="21"/>
          <w:szCs w:val="21"/>
        </w:rPr>
      </w:pPr>
      <w:r>
        <w:rPr>
          <w:rFonts w:hint="eastAsia" w:ascii="黑体" w:hAnsi="黑体" w:eastAsia="黑体" w:cs="黑体"/>
          <w:b w:val="0"/>
          <w:bCs w:val="0"/>
          <w:spacing w:val="0"/>
          <w:w w:val="100"/>
          <w:position w:val="0"/>
          <w:sz w:val="21"/>
          <w:szCs w:val="21"/>
          <w:lang w:val="en-US" w:eastAsia="zh-CN"/>
        </w:rPr>
        <w:t>B</w:t>
      </w:r>
      <w:r>
        <w:rPr>
          <w:rFonts w:hint="eastAsia" w:ascii="黑体" w:hAnsi="黑体" w:eastAsia="黑体" w:cs="黑体"/>
          <w:b w:val="0"/>
          <w:bCs w:val="0"/>
          <w:spacing w:val="0"/>
          <w:w w:val="100"/>
          <w:position w:val="0"/>
          <w:sz w:val="21"/>
          <w:szCs w:val="21"/>
        </w:rPr>
        <w:t>.2.8</w:t>
      </w:r>
      <w:r>
        <w:rPr>
          <w:rFonts w:hint="eastAsia" w:ascii="宋体" w:hAnsi="宋体" w:eastAsia="宋体" w:cs="宋体"/>
          <w:b w:val="0"/>
          <w:bCs w:val="0"/>
          <w:spacing w:val="0"/>
          <w:w w:val="100"/>
          <w:position w:val="0"/>
          <w:sz w:val="21"/>
          <w:szCs w:val="21"/>
        </w:rPr>
        <w:t xml:space="preserve">  管状带式输送机安装除应符合本节的要求外，还应符合下列要求</w:t>
      </w:r>
      <w:r>
        <w:rPr>
          <w:rFonts w:hint="eastAsia" w:ascii="宋体" w:hAnsi="宋体" w:eastAsia="宋体" w:cs="宋体"/>
          <w:b w:val="0"/>
          <w:bCs w:val="0"/>
          <w:spacing w:val="0"/>
          <w:w w:val="100"/>
          <w:position w:val="0"/>
          <w:sz w:val="21"/>
          <w:szCs w:val="21"/>
          <w:lang w:eastAsia="zh-CN"/>
        </w:rPr>
        <w:t>：</w:t>
      </w:r>
    </w:p>
    <w:p w14:paraId="1AD42136">
      <w:pPr>
        <w:keepNext w:val="0"/>
        <w:keepLines w:val="0"/>
        <w:pageBreakBefore w:val="0"/>
        <w:widowControl/>
        <w:numPr>
          <w:ilvl w:val="0"/>
          <w:numId w:val="30"/>
        </w:numPr>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b w:val="0"/>
          <w:bCs w:val="0"/>
          <w:spacing w:val="0"/>
          <w:w w:val="100"/>
          <w:position w:val="0"/>
          <w:sz w:val="21"/>
          <w:szCs w:val="21"/>
          <w:lang w:val="en-US" w:eastAsia="zh-CN"/>
        </w:rPr>
      </w:pPr>
      <w:r>
        <w:rPr>
          <w:rFonts w:hint="eastAsia" w:ascii="宋体" w:hAnsi="宋体" w:eastAsia="宋体" w:cs="宋体"/>
          <w:b w:val="0"/>
          <w:bCs w:val="0"/>
          <w:spacing w:val="0"/>
          <w:w w:val="100"/>
          <w:position w:val="0"/>
          <w:sz w:val="21"/>
          <w:szCs w:val="21"/>
        </w:rPr>
        <w:t>支撑托辊组的框支架内侧应无尖棱和毛刺；沿输送方向支 撑框架金属结构中心连线的直线度和曲线部分的线轮廓度应符合</w:t>
      </w:r>
      <w:r>
        <w:rPr>
          <w:rFonts w:hint="eastAsia" w:ascii="宋体" w:hAnsi="宋体" w:eastAsia="宋体" w:cs="宋体"/>
          <w:b w:val="0"/>
          <w:bCs w:val="0"/>
          <w:spacing w:val="0"/>
          <w:w w:val="100"/>
          <w:position w:val="0"/>
          <w:sz w:val="21"/>
          <w:szCs w:val="21"/>
          <w:lang w:val="en-US" w:eastAsia="zh-CN"/>
        </w:rPr>
        <w:t>表</w:t>
      </w:r>
      <w:r>
        <w:rPr>
          <w:rFonts w:hint="eastAsia" w:ascii="宋体" w:hAnsi="宋体" w:eastAsia="宋体" w:cs="宋体"/>
          <w:b w:val="0"/>
          <w:bCs w:val="0"/>
          <w:color w:val="auto"/>
          <w:spacing w:val="0"/>
          <w:w w:val="100"/>
          <w:position w:val="0"/>
          <w:sz w:val="21"/>
          <w:szCs w:val="21"/>
          <w:highlight w:val="none"/>
          <w:lang w:val="en-US" w:eastAsia="zh-CN"/>
        </w:rPr>
        <w:t>B</w:t>
      </w:r>
      <w:r>
        <w:rPr>
          <w:rFonts w:hint="eastAsia" w:ascii="宋体" w:hAnsi="宋体" w:eastAsia="宋体" w:cs="宋体"/>
          <w:b w:val="0"/>
          <w:bCs w:val="0"/>
          <w:color w:val="auto"/>
          <w:spacing w:val="0"/>
          <w:w w:val="100"/>
          <w:position w:val="0"/>
          <w:sz w:val="21"/>
          <w:szCs w:val="21"/>
          <w:highlight w:val="none"/>
        </w:rPr>
        <w:t>-</w:t>
      </w:r>
      <w:r>
        <w:rPr>
          <w:rFonts w:hint="eastAsia" w:ascii="宋体" w:hAnsi="宋体" w:eastAsia="宋体" w:cs="宋体"/>
          <w:b w:val="0"/>
          <w:bCs w:val="0"/>
          <w:color w:val="auto"/>
          <w:spacing w:val="0"/>
          <w:w w:val="100"/>
          <w:position w:val="0"/>
          <w:sz w:val="21"/>
          <w:szCs w:val="21"/>
          <w:highlight w:val="none"/>
          <w:lang w:val="en-US" w:eastAsia="zh-CN"/>
        </w:rPr>
        <w:t>3</w:t>
      </w:r>
      <w:r>
        <w:rPr>
          <w:rFonts w:hint="eastAsia" w:ascii="宋体" w:hAnsi="宋体" w:eastAsia="宋体" w:cs="宋体"/>
          <w:b w:val="0"/>
          <w:bCs w:val="0"/>
          <w:spacing w:val="0"/>
          <w:w w:val="100"/>
          <w:position w:val="0"/>
          <w:sz w:val="21"/>
          <w:szCs w:val="21"/>
        </w:rPr>
        <w:t>的要</w:t>
      </w:r>
      <w:r>
        <w:rPr>
          <w:rFonts w:hint="eastAsia" w:ascii="宋体" w:hAnsi="宋体" w:eastAsia="宋体" w:cs="宋体"/>
          <w:b w:val="0"/>
          <w:bCs w:val="0"/>
          <w:spacing w:val="0"/>
          <w:w w:val="100"/>
          <w:position w:val="0"/>
          <w:sz w:val="21"/>
          <w:szCs w:val="21"/>
          <w:lang w:val="en-US" w:eastAsia="zh-CN"/>
        </w:rPr>
        <w:t>求。</w:t>
      </w:r>
    </w:p>
    <w:p w14:paraId="558BCC01">
      <w:pPr>
        <w:pStyle w:val="2"/>
        <w:numPr>
          <w:ilvl w:val="0"/>
          <w:numId w:val="30"/>
        </w:numPr>
        <w:rPr>
          <w:rFonts w:hint="eastAsia"/>
        </w:rPr>
      </w:pPr>
    </w:p>
    <w:p w14:paraId="073FA67F">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right="0" w:rightChars="0"/>
        <w:jc w:val="center"/>
        <w:textAlignment w:val="baseline"/>
        <w:outlineLvl w:val="9"/>
        <w:rPr>
          <w:rFonts w:hint="eastAsia" w:ascii="黑体" w:hAnsi="黑体" w:eastAsia="黑体" w:cs="黑体"/>
          <w:b w:val="0"/>
          <w:bCs w:val="0"/>
          <w:color w:val="auto"/>
          <w:spacing w:val="0"/>
          <w:w w:val="100"/>
          <w:position w:val="0"/>
          <w:sz w:val="21"/>
          <w:szCs w:val="21"/>
        </w:rPr>
      </w:pPr>
      <w:r>
        <w:rPr>
          <w:rFonts w:hint="eastAsia" w:ascii="黑体" w:hAnsi="黑体" w:eastAsia="黑体" w:cs="黑体"/>
          <w:b w:val="0"/>
          <w:bCs w:val="0"/>
          <w:color w:val="auto"/>
          <w:spacing w:val="0"/>
          <w:w w:val="100"/>
          <w:position w:val="0"/>
          <w:sz w:val="21"/>
          <w:szCs w:val="21"/>
        </w:rPr>
        <w:t>表</w:t>
      </w:r>
      <w:r>
        <w:rPr>
          <w:rFonts w:hint="eastAsia" w:ascii="黑体" w:hAnsi="黑体" w:eastAsia="黑体" w:cs="黑体"/>
          <w:b w:val="0"/>
          <w:bCs w:val="0"/>
          <w:color w:val="auto"/>
          <w:spacing w:val="0"/>
          <w:w w:val="100"/>
          <w:position w:val="0"/>
          <w:sz w:val="21"/>
          <w:szCs w:val="21"/>
          <w:lang w:val="en-US" w:eastAsia="zh-CN"/>
        </w:rPr>
        <w:t xml:space="preserve">B-3  </w:t>
      </w:r>
      <w:r>
        <w:rPr>
          <w:rFonts w:hint="eastAsia" w:ascii="黑体" w:hAnsi="黑体" w:eastAsia="黑体" w:cs="黑体"/>
          <w:b w:val="0"/>
          <w:bCs w:val="0"/>
          <w:color w:val="auto"/>
          <w:spacing w:val="0"/>
          <w:w w:val="100"/>
          <w:position w:val="0"/>
          <w:sz w:val="21"/>
          <w:szCs w:val="21"/>
        </w:rPr>
        <w:t>支撑框架金属结构中心连线的直线度和曲线部分的轮廓度允许偏差</w:t>
      </w:r>
    </w:p>
    <w:tbl>
      <w:tblPr>
        <w:tblStyle w:val="4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00"/>
        <w:gridCol w:w="570"/>
        <w:gridCol w:w="800"/>
        <w:gridCol w:w="910"/>
        <w:gridCol w:w="890"/>
        <w:gridCol w:w="1090"/>
        <w:gridCol w:w="900"/>
        <w:gridCol w:w="660"/>
      </w:tblGrid>
      <w:tr w14:paraId="33F82F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700" w:type="dxa"/>
            <w:tcBorders>
              <w:top w:val="single" w:color="000000" w:sz="12" w:space="0"/>
              <w:left w:val="single" w:color="000000" w:sz="12" w:space="0"/>
              <w:bottom w:val="single" w:color="000000" w:sz="8" w:space="0"/>
              <w:right w:val="single" w:color="000000" w:sz="8" w:space="0"/>
            </w:tcBorders>
            <w:noWrap w:val="0"/>
            <w:vAlign w:val="center"/>
          </w:tcPr>
          <w:p w14:paraId="5655477B">
            <w:pPr>
              <w:pStyle w:val="4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输送机长度(m)</w:t>
            </w:r>
          </w:p>
        </w:tc>
        <w:tc>
          <w:tcPr>
            <w:tcW w:w="570" w:type="dxa"/>
            <w:tcBorders>
              <w:top w:val="single" w:color="000000" w:sz="12" w:space="0"/>
              <w:left w:val="single" w:color="000000" w:sz="8" w:space="0"/>
              <w:bottom w:val="single" w:color="000000" w:sz="8" w:space="0"/>
              <w:right w:val="single" w:color="000000" w:sz="8" w:space="0"/>
            </w:tcBorders>
            <w:noWrap w:val="0"/>
            <w:vAlign w:val="center"/>
          </w:tcPr>
          <w:p w14:paraId="2C8B6942">
            <w:pPr>
              <w:pStyle w:val="4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&lt;50</w:t>
            </w:r>
          </w:p>
        </w:tc>
        <w:tc>
          <w:tcPr>
            <w:tcW w:w="800" w:type="dxa"/>
            <w:tcBorders>
              <w:top w:val="single" w:color="000000" w:sz="12" w:space="0"/>
              <w:left w:val="single" w:color="000000" w:sz="8" w:space="0"/>
              <w:bottom w:val="single" w:color="000000" w:sz="8" w:space="0"/>
              <w:right w:val="single" w:color="000000" w:sz="8" w:space="0"/>
            </w:tcBorders>
            <w:noWrap w:val="0"/>
            <w:vAlign w:val="center"/>
          </w:tcPr>
          <w:p w14:paraId="065E0655">
            <w:pPr>
              <w:pStyle w:val="4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50～100</w:t>
            </w:r>
          </w:p>
        </w:tc>
        <w:tc>
          <w:tcPr>
            <w:tcW w:w="910" w:type="dxa"/>
            <w:tcBorders>
              <w:top w:val="single" w:color="000000" w:sz="12" w:space="0"/>
              <w:left w:val="single" w:color="000000" w:sz="8" w:space="0"/>
              <w:bottom w:val="single" w:color="000000" w:sz="8" w:space="0"/>
              <w:right w:val="single" w:color="000000" w:sz="8" w:space="0"/>
            </w:tcBorders>
            <w:noWrap w:val="0"/>
            <w:vAlign w:val="center"/>
          </w:tcPr>
          <w:p w14:paraId="5FF31FC2">
            <w:pPr>
              <w:pStyle w:val="4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100～150</w:t>
            </w:r>
          </w:p>
        </w:tc>
        <w:tc>
          <w:tcPr>
            <w:tcW w:w="890" w:type="dxa"/>
            <w:tcBorders>
              <w:top w:val="single" w:color="000000" w:sz="12" w:space="0"/>
              <w:left w:val="single" w:color="000000" w:sz="8" w:space="0"/>
              <w:bottom w:val="single" w:color="000000" w:sz="8" w:space="0"/>
              <w:right w:val="single" w:color="000000" w:sz="8" w:space="0"/>
            </w:tcBorders>
            <w:noWrap w:val="0"/>
            <w:vAlign w:val="center"/>
          </w:tcPr>
          <w:p w14:paraId="6D6D5795">
            <w:pPr>
              <w:pStyle w:val="4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150～200</w:t>
            </w:r>
          </w:p>
        </w:tc>
        <w:tc>
          <w:tcPr>
            <w:tcW w:w="1090" w:type="dxa"/>
            <w:tcBorders>
              <w:top w:val="single" w:color="000000" w:sz="12" w:space="0"/>
              <w:left w:val="single" w:color="000000" w:sz="8" w:space="0"/>
              <w:bottom w:val="single" w:color="000000" w:sz="8" w:space="0"/>
              <w:right w:val="single" w:color="000000" w:sz="8" w:space="0"/>
            </w:tcBorders>
            <w:noWrap w:val="0"/>
            <w:vAlign w:val="center"/>
          </w:tcPr>
          <w:p w14:paraId="3D382B7D">
            <w:pPr>
              <w:pStyle w:val="4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200～250</w:t>
            </w:r>
          </w:p>
        </w:tc>
        <w:tc>
          <w:tcPr>
            <w:tcW w:w="900" w:type="dxa"/>
            <w:tcBorders>
              <w:top w:val="single" w:color="000000" w:sz="12" w:space="0"/>
              <w:left w:val="single" w:color="000000" w:sz="8" w:space="0"/>
              <w:bottom w:val="single" w:color="000000" w:sz="8" w:space="0"/>
              <w:right w:val="single" w:color="000000" w:sz="8" w:space="0"/>
            </w:tcBorders>
            <w:noWrap w:val="0"/>
            <w:vAlign w:val="center"/>
          </w:tcPr>
          <w:p w14:paraId="60375E98">
            <w:pPr>
              <w:pStyle w:val="4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250～500</w:t>
            </w:r>
          </w:p>
        </w:tc>
        <w:tc>
          <w:tcPr>
            <w:tcW w:w="660" w:type="dxa"/>
            <w:tcBorders>
              <w:top w:val="single" w:color="000000" w:sz="12" w:space="0"/>
              <w:left w:val="single" w:color="000000" w:sz="8" w:space="0"/>
              <w:bottom w:val="single" w:color="000000" w:sz="8" w:space="0"/>
              <w:right w:val="single" w:color="000000" w:sz="12" w:space="0"/>
            </w:tcBorders>
            <w:noWrap w:val="0"/>
            <w:vAlign w:val="center"/>
          </w:tcPr>
          <w:p w14:paraId="3CEA63B6">
            <w:pPr>
              <w:pStyle w:val="4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&gt;500</w:t>
            </w:r>
          </w:p>
        </w:tc>
      </w:tr>
      <w:tr w14:paraId="45877A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700" w:type="dxa"/>
            <w:tcBorders>
              <w:top w:val="single" w:color="000000" w:sz="8" w:space="0"/>
              <w:left w:val="single" w:color="000000" w:sz="12" w:space="0"/>
              <w:bottom w:val="single" w:color="000000" w:sz="12" w:space="0"/>
              <w:right w:val="single" w:color="000000" w:sz="8" w:space="0"/>
            </w:tcBorders>
            <w:noWrap w:val="0"/>
            <w:vAlign w:val="center"/>
          </w:tcPr>
          <w:p w14:paraId="48A09E29">
            <w:pPr>
              <w:pStyle w:val="4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直线度(线轮廓度)</w:t>
            </w:r>
          </w:p>
          <w:p w14:paraId="784D285D">
            <w:pPr>
              <w:pStyle w:val="4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(mm)</w:t>
            </w:r>
          </w:p>
        </w:tc>
        <w:tc>
          <w:tcPr>
            <w:tcW w:w="570" w:type="dxa"/>
            <w:tcBorders>
              <w:top w:val="single" w:color="000000" w:sz="8" w:space="0"/>
              <w:left w:val="single" w:color="000000" w:sz="8" w:space="0"/>
              <w:bottom w:val="single" w:color="000000" w:sz="12" w:space="0"/>
              <w:right w:val="single" w:color="000000" w:sz="8" w:space="0"/>
            </w:tcBorders>
            <w:noWrap w:val="0"/>
            <w:vAlign w:val="center"/>
          </w:tcPr>
          <w:p w14:paraId="7A2BE7E6">
            <w:pPr>
              <w:pStyle w:val="4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10</w:t>
            </w:r>
          </w:p>
        </w:tc>
        <w:tc>
          <w:tcPr>
            <w:tcW w:w="800" w:type="dxa"/>
            <w:tcBorders>
              <w:top w:val="single" w:color="000000" w:sz="8" w:space="0"/>
              <w:left w:val="single" w:color="000000" w:sz="8" w:space="0"/>
              <w:bottom w:val="single" w:color="000000" w:sz="12" w:space="0"/>
              <w:right w:val="single" w:color="000000" w:sz="8" w:space="0"/>
            </w:tcBorders>
            <w:noWrap w:val="0"/>
            <w:vAlign w:val="center"/>
          </w:tcPr>
          <w:p w14:paraId="4C6257F2">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15</w:t>
            </w:r>
          </w:p>
        </w:tc>
        <w:tc>
          <w:tcPr>
            <w:tcW w:w="910" w:type="dxa"/>
            <w:tcBorders>
              <w:top w:val="single" w:color="000000" w:sz="8" w:space="0"/>
              <w:left w:val="single" w:color="000000" w:sz="8" w:space="0"/>
              <w:bottom w:val="single" w:color="000000" w:sz="12" w:space="0"/>
              <w:right w:val="single" w:color="000000" w:sz="8" w:space="0"/>
            </w:tcBorders>
            <w:noWrap w:val="0"/>
            <w:vAlign w:val="center"/>
          </w:tcPr>
          <w:p w14:paraId="5AE39B2B">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20</w:t>
            </w:r>
          </w:p>
        </w:tc>
        <w:tc>
          <w:tcPr>
            <w:tcW w:w="890" w:type="dxa"/>
            <w:tcBorders>
              <w:top w:val="single" w:color="000000" w:sz="8" w:space="0"/>
              <w:left w:val="single" w:color="000000" w:sz="8" w:space="0"/>
              <w:bottom w:val="single" w:color="000000" w:sz="12" w:space="0"/>
              <w:right w:val="single" w:color="000000" w:sz="8" w:space="0"/>
            </w:tcBorders>
            <w:noWrap w:val="0"/>
            <w:vAlign w:val="center"/>
          </w:tcPr>
          <w:p w14:paraId="7EC7FD97">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25</w:t>
            </w:r>
          </w:p>
        </w:tc>
        <w:tc>
          <w:tcPr>
            <w:tcW w:w="1090" w:type="dxa"/>
            <w:tcBorders>
              <w:top w:val="single" w:color="000000" w:sz="8" w:space="0"/>
              <w:left w:val="single" w:color="000000" w:sz="8" w:space="0"/>
              <w:bottom w:val="single" w:color="000000" w:sz="12" w:space="0"/>
              <w:right w:val="single" w:color="000000" w:sz="8" w:space="0"/>
            </w:tcBorders>
            <w:noWrap w:val="0"/>
            <w:vAlign w:val="center"/>
          </w:tcPr>
          <w:p w14:paraId="236882FC">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35</w:t>
            </w:r>
          </w:p>
        </w:tc>
        <w:tc>
          <w:tcPr>
            <w:tcW w:w="900" w:type="dxa"/>
            <w:tcBorders>
              <w:top w:val="single" w:color="000000" w:sz="8" w:space="0"/>
              <w:left w:val="single" w:color="000000" w:sz="8" w:space="0"/>
              <w:bottom w:val="single" w:color="000000" w:sz="12" w:space="0"/>
              <w:right w:val="single" w:color="000000" w:sz="8" w:space="0"/>
            </w:tcBorders>
            <w:noWrap w:val="0"/>
            <w:vAlign w:val="center"/>
          </w:tcPr>
          <w:p w14:paraId="5CA5566A">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40</w:t>
            </w:r>
          </w:p>
        </w:tc>
        <w:tc>
          <w:tcPr>
            <w:tcW w:w="660" w:type="dxa"/>
            <w:tcBorders>
              <w:top w:val="single" w:color="000000" w:sz="8" w:space="0"/>
              <w:left w:val="single" w:color="000000" w:sz="8" w:space="0"/>
              <w:bottom w:val="single" w:color="000000" w:sz="12" w:space="0"/>
              <w:right w:val="single" w:color="000000" w:sz="12" w:space="0"/>
            </w:tcBorders>
            <w:noWrap w:val="0"/>
            <w:vAlign w:val="center"/>
          </w:tcPr>
          <w:p w14:paraId="6C8B3ED0">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50</w:t>
            </w:r>
          </w:p>
        </w:tc>
      </w:tr>
    </w:tbl>
    <w:p w14:paraId="477383D2">
      <w:pPr>
        <w:pageBreakBefore w:val="0"/>
        <w:numPr>
          <w:ilvl w:val="0"/>
          <w:numId w:val="0"/>
        </w:numPr>
        <w:wordWrap/>
        <w:overflowPunct/>
        <w:topLinePunct w:val="0"/>
        <w:bidi w:val="0"/>
        <w:spacing w:line="360" w:lineRule="auto"/>
        <w:ind w:right="0" w:rightChars="0"/>
        <w:jc w:val="left"/>
        <w:outlineLvl w:val="9"/>
        <w:rPr>
          <w:rFonts w:hint="eastAsia" w:ascii="宋体" w:hAnsi="宋体" w:eastAsia="宋体" w:cs="宋体"/>
          <w:spacing w:val="0"/>
          <w:w w:val="100"/>
          <w:position w:val="0"/>
          <w:sz w:val="21"/>
          <w:szCs w:val="21"/>
        </w:rPr>
      </w:pPr>
    </w:p>
    <w:p w14:paraId="0746EF71">
      <w:pPr>
        <w:keepNext w:val="0"/>
        <w:keepLines w:val="0"/>
        <w:pageBreakBefore w:val="0"/>
        <w:widowControl/>
        <w:numPr>
          <w:ilvl w:val="0"/>
          <w:numId w:val="28"/>
        </w:numPr>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rPr>
      </w:pPr>
      <w:r>
        <w:rPr>
          <w:rFonts w:hint="eastAsia" w:ascii="宋体" w:hAnsi="宋体" w:eastAsia="宋体" w:cs="宋体"/>
          <w:spacing w:val="0"/>
          <w:w w:val="100"/>
          <w:position w:val="0"/>
          <w:sz w:val="21"/>
          <w:szCs w:val="21"/>
          <w:lang w:val="en-US" w:eastAsia="zh-CN"/>
        </w:rPr>
        <w:t xml:space="preserve"> </w:t>
      </w:r>
      <w:r>
        <w:rPr>
          <w:rFonts w:hint="eastAsia" w:ascii="宋体" w:hAnsi="宋体" w:eastAsia="宋体" w:cs="宋体"/>
          <w:spacing w:val="0"/>
          <w:w w:val="100"/>
          <w:position w:val="0"/>
          <w:sz w:val="21"/>
          <w:szCs w:val="21"/>
        </w:rPr>
        <w:t>在整机全长范围内，承载段直线部分托辊组中心线的直线度和曲线部分的线轮廓度应符合表</w:t>
      </w:r>
      <w:r>
        <w:rPr>
          <w:rFonts w:hint="eastAsia" w:ascii="宋体" w:hAnsi="宋体" w:eastAsia="宋体" w:cs="宋体"/>
          <w:color w:val="auto"/>
          <w:spacing w:val="0"/>
          <w:w w:val="100"/>
          <w:position w:val="0"/>
          <w:sz w:val="21"/>
          <w:szCs w:val="21"/>
          <w:highlight w:val="none"/>
          <w:lang w:val="en-US" w:eastAsia="zh-CN"/>
        </w:rPr>
        <w:t>B</w:t>
      </w:r>
      <w:r>
        <w:rPr>
          <w:rFonts w:hint="eastAsia" w:ascii="宋体" w:hAnsi="宋体" w:eastAsia="宋体" w:cs="宋体"/>
          <w:color w:val="auto"/>
          <w:spacing w:val="0"/>
          <w:w w:val="100"/>
          <w:position w:val="0"/>
          <w:sz w:val="21"/>
          <w:szCs w:val="21"/>
          <w:highlight w:val="none"/>
        </w:rPr>
        <w:t>-</w:t>
      </w:r>
      <w:r>
        <w:rPr>
          <w:rFonts w:hint="eastAsia" w:ascii="宋体" w:hAnsi="宋体" w:eastAsia="宋体" w:cs="宋体"/>
          <w:color w:val="auto"/>
          <w:spacing w:val="0"/>
          <w:w w:val="100"/>
          <w:position w:val="0"/>
          <w:sz w:val="21"/>
          <w:szCs w:val="21"/>
          <w:highlight w:val="none"/>
          <w:lang w:val="en-US" w:eastAsia="zh-CN"/>
        </w:rPr>
        <w:t>4</w:t>
      </w:r>
      <w:r>
        <w:rPr>
          <w:rFonts w:hint="eastAsia" w:ascii="宋体" w:hAnsi="宋体" w:eastAsia="宋体" w:cs="宋体"/>
          <w:spacing w:val="0"/>
          <w:w w:val="100"/>
          <w:position w:val="0"/>
          <w:sz w:val="21"/>
          <w:szCs w:val="21"/>
        </w:rPr>
        <w:t>的要求。</w:t>
      </w:r>
    </w:p>
    <w:p w14:paraId="74DD24A0">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rightChars="0" w:firstLine="0" w:firstLineChars="0"/>
        <w:jc w:val="center"/>
        <w:textAlignment w:val="baseline"/>
        <w:outlineLvl w:val="9"/>
        <w:rPr>
          <w:rFonts w:hint="eastAsia" w:ascii="黑体" w:hAnsi="黑体" w:eastAsia="黑体" w:cs="黑体"/>
          <w:b w:val="0"/>
          <w:bCs w:val="0"/>
          <w:color w:val="auto"/>
          <w:spacing w:val="0"/>
          <w:w w:val="100"/>
          <w:position w:val="0"/>
          <w:sz w:val="21"/>
          <w:szCs w:val="21"/>
        </w:rPr>
      </w:pPr>
      <w:r>
        <w:rPr>
          <w:rFonts w:hint="eastAsia" w:ascii="黑体" w:hAnsi="黑体" w:eastAsia="黑体" w:cs="黑体"/>
          <w:b w:val="0"/>
          <w:bCs w:val="0"/>
          <w:color w:val="auto"/>
          <w:spacing w:val="0"/>
          <w:w w:val="100"/>
          <w:position w:val="0"/>
          <w:sz w:val="21"/>
          <w:szCs w:val="21"/>
        </w:rPr>
        <w:t>表</w:t>
      </w:r>
      <w:r>
        <w:rPr>
          <w:rFonts w:hint="eastAsia" w:ascii="黑体" w:hAnsi="黑体" w:eastAsia="黑体" w:cs="黑体"/>
          <w:b w:val="0"/>
          <w:bCs w:val="0"/>
          <w:color w:val="auto"/>
          <w:spacing w:val="0"/>
          <w:w w:val="100"/>
          <w:position w:val="0"/>
          <w:sz w:val="21"/>
          <w:szCs w:val="21"/>
          <w:lang w:val="en-US" w:eastAsia="zh-CN"/>
        </w:rPr>
        <w:t xml:space="preserve">B-4 </w:t>
      </w:r>
      <w:r>
        <w:rPr>
          <w:rFonts w:hint="eastAsia" w:ascii="黑体" w:hAnsi="黑体" w:eastAsia="黑体" w:cs="黑体"/>
          <w:b w:val="0"/>
          <w:bCs w:val="0"/>
          <w:color w:val="auto"/>
          <w:spacing w:val="0"/>
          <w:w w:val="100"/>
          <w:position w:val="0"/>
          <w:sz w:val="21"/>
          <w:szCs w:val="21"/>
        </w:rPr>
        <w:t xml:space="preserve"> 托辊组中心线的直线度和曲线部分的轮廓度允许偏差</w:t>
      </w:r>
    </w:p>
    <w:tbl>
      <w:tblPr>
        <w:tblStyle w:val="44"/>
        <w:tblpPr w:leftFromText="180" w:rightFromText="180" w:vertAnchor="text" w:horzAnchor="page" w:tblpXSpec="center" w:tblpY="144"/>
        <w:tblOverlap w:val="never"/>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0"/>
        <w:gridCol w:w="566"/>
        <w:gridCol w:w="804"/>
        <w:gridCol w:w="980"/>
        <w:gridCol w:w="920"/>
        <w:gridCol w:w="980"/>
        <w:gridCol w:w="890"/>
        <w:gridCol w:w="860"/>
        <w:gridCol w:w="650"/>
      </w:tblGrid>
      <w:tr w14:paraId="3F3CE4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710" w:type="dxa"/>
            <w:tcBorders>
              <w:top w:val="single" w:color="000000" w:sz="12" w:space="0"/>
              <w:left w:val="single" w:color="000000" w:sz="12" w:space="0"/>
              <w:bottom w:val="single" w:color="000000" w:sz="8" w:space="0"/>
              <w:right w:val="single" w:color="000000" w:sz="8" w:space="0"/>
            </w:tcBorders>
            <w:noWrap w:val="0"/>
            <w:vAlign w:val="center"/>
          </w:tcPr>
          <w:p w14:paraId="7639719D">
            <w:pPr>
              <w:pStyle w:val="4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输送机长度(m)</w:t>
            </w:r>
          </w:p>
        </w:tc>
        <w:tc>
          <w:tcPr>
            <w:tcW w:w="566" w:type="dxa"/>
            <w:tcBorders>
              <w:top w:val="single" w:color="000000" w:sz="12" w:space="0"/>
              <w:left w:val="single" w:color="000000" w:sz="8" w:space="0"/>
              <w:bottom w:val="single" w:color="000000" w:sz="8" w:space="0"/>
              <w:right w:val="single" w:color="000000" w:sz="8" w:space="0"/>
            </w:tcBorders>
            <w:noWrap w:val="0"/>
            <w:vAlign w:val="center"/>
          </w:tcPr>
          <w:p w14:paraId="72206E38">
            <w:pPr>
              <w:pStyle w:val="4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&lt;50</w:t>
            </w:r>
          </w:p>
        </w:tc>
        <w:tc>
          <w:tcPr>
            <w:tcW w:w="804" w:type="dxa"/>
            <w:tcBorders>
              <w:top w:val="single" w:color="000000" w:sz="12" w:space="0"/>
              <w:left w:val="single" w:color="000000" w:sz="8" w:space="0"/>
              <w:bottom w:val="single" w:color="000000" w:sz="8" w:space="0"/>
              <w:right w:val="single" w:color="000000" w:sz="8" w:space="0"/>
            </w:tcBorders>
            <w:noWrap w:val="0"/>
            <w:vAlign w:val="center"/>
          </w:tcPr>
          <w:p w14:paraId="5B463BB5">
            <w:pPr>
              <w:pStyle w:val="4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50～100</w:t>
            </w:r>
          </w:p>
        </w:tc>
        <w:tc>
          <w:tcPr>
            <w:tcW w:w="980" w:type="dxa"/>
            <w:tcBorders>
              <w:top w:val="single" w:color="000000" w:sz="12" w:space="0"/>
              <w:left w:val="single" w:color="000000" w:sz="8" w:space="0"/>
              <w:bottom w:val="single" w:color="000000" w:sz="8" w:space="0"/>
              <w:right w:val="single" w:color="000000" w:sz="8" w:space="0"/>
            </w:tcBorders>
            <w:noWrap w:val="0"/>
            <w:vAlign w:val="center"/>
          </w:tcPr>
          <w:p w14:paraId="39FD140E">
            <w:pPr>
              <w:pStyle w:val="4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100～150</w:t>
            </w:r>
          </w:p>
        </w:tc>
        <w:tc>
          <w:tcPr>
            <w:tcW w:w="920" w:type="dxa"/>
            <w:tcBorders>
              <w:top w:val="single" w:color="000000" w:sz="12" w:space="0"/>
              <w:left w:val="single" w:color="000000" w:sz="8" w:space="0"/>
              <w:bottom w:val="single" w:color="000000" w:sz="8" w:space="0"/>
              <w:right w:val="single" w:color="000000" w:sz="8" w:space="0"/>
            </w:tcBorders>
            <w:noWrap w:val="0"/>
            <w:vAlign w:val="center"/>
          </w:tcPr>
          <w:p w14:paraId="0C52806B">
            <w:pPr>
              <w:pStyle w:val="4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150～200</w:t>
            </w:r>
          </w:p>
        </w:tc>
        <w:tc>
          <w:tcPr>
            <w:tcW w:w="980" w:type="dxa"/>
            <w:tcBorders>
              <w:top w:val="single" w:color="000000" w:sz="12" w:space="0"/>
              <w:left w:val="single" w:color="000000" w:sz="8" w:space="0"/>
              <w:bottom w:val="single" w:color="000000" w:sz="8" w:space="0"/>
              <w:right w:val="single" w:color="000000" w:sz="8" w:space="0"/>
            </w:tcBorders>
            <w:noWrap w:val="0"/>
            <w:vAlign w:val="center"/>
          </w:tcPr>
          <w:p w14:paraId="771101DD">
            <w:pPr>
              <w:pStyle w:val="4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200～250</w:t>
            </w:r>
          </w:p>
        </w:tc>
        <w:tc>
          <w:tcPr>
            <w:tcW w:w="890" w:type="dxa"/>
            <w:tcBorders>
              <w:top w:val="single" w:color="000000" w:sz="12" w:space="0"/>
              <w:left w:val="single" w:color="000000" w:sz="8" w:space="0"/>
              <w:bottom w:val="single" w:color="000000" w:sz="8" w:space="0"/>
              <w:right w:val="single" w:color="000000" w:sz="8" w:space="0"/>
            </w:tcBorders>
            <w:noWrap w:val="0"/>
            <w:vAlign w:val="center"/>
          </w:tcPr>
          <w:p w14:paraId="08302BF4">
            <w:pPr>
              <w:pStyle w:val="4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250～300</w:t>
            </w:r>
          </w:p>
        </w:tc>
        <w:tc>
          <w:tcPr>
            <w:tcW w:w="860" w:type="dxa"/>
            <w:tcBorders>
              <w:top w:val="single" w:color="000000" w:sz="12" w:space="0"/>
              <w:left w:val="single" w:color="000000" w:sz="8" w:space="0"/>
              <w:bottom w:val="single" w:color="000000" w:sz="8" w:space="0"/>
              <w:right w:val="single" w:color="000000" w:sz="8" w:space="0"/>
            </w:tcBorders>
            <w:noWrap w:val="0"/>
            <w:vAlign w:val="center"/>
          </w:tcPr>
          <w:p w14:paraId="0053CB04">
            <w:pPr>
              <w:pStyle w:val="4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300～500</w:t>
            </w:r>
          </w:p>
        </w:tc>
        <w:tc>
          <w:tcPr>
            <w:tcW w:w="650" w:type="dxa"/>
            <w:tcBorders>
              <w:top w:val="single" w:color="000000" w:sz="12" w:space="0"/>
              <w:left w:val="single" w:color="000000" w:sz="8" w:space="0"/>
              <w:bottom w:val="single" w:color="000000" w:sz="8" w:space="0"/>
              <w:right w:val="single" w:color="000000" w:sz="12" w:space="0"/>
            </w:tcBorders>
            <w:noWrap w:val="0"/>
            <w:vAlign w:val="center"/>
          </w:tcPr>
          <w:p w14:paraId="068D2174">
            <w:pPr>
              <w:pStyle w:val="4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&gt;500</w:t>
            </w:r>
          </w:p>
        </w:tc>
      </w:tr>
      <w:tr w14:paraId="7F4EAF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710" w:type="dxa"/>
            <w:tcBorders>
              <w:top w:val="single" w:color="000000" w:sz="8" w:space="0"/>
              <w:left w:val="single" w:color="000000" w:sz="12" w:space="0"/>
              <w:bottom w:val="single" w:color="000000" w:sz="12" w:space="0"/>
              <w:right w:val="single" w:color="000000" w:sz="8" w:space="0"/>
            </w:tcBorders>
            <w:noWrap w:val="0"/>
            <w:vAlign w:val="center"/>
          </w:tcPr>
          <w:p w14:paraId="28B9BBF0">
            <w:pPr>
              <w:pStyle w:val="43"/>
              <w:pageBreakBefore w:val="0"/>
              <w:wordWrap/>
              <w:overflowPunct/>
              <w:topLinePunct w:val="0"/>
              <w:bidi w:val="0"/>
              <w:spacing w:line="240" w:lineRule="auto"/>
              <w:ind w:right="0" w:rightChars="0"/>
              <w:jc w:val="center"/>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直线度(线轮廓度)</w:t>
            </w:r>
          </w:p>
          <w:p w14:paraId="63A9D733">
            <w:pPr>
              <w:pStyle w:val="43"/>
              <w:pageBreakBefore w:val="0"/>
              <w:wordWrap/>
              <w:overflowPunct/>
              <w:topLinePunct w:val="0"/>
              <w:bidi w:val="0"/>
              <w:spacing w:line="240" w:lineRule="auto"/>
              <w:ind w:right="0" w:rightChars="0"/>
              <w:jc w:val="center"/>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(mm)</w:t>
            </w:r>
          </w:p>
        </w:tc>
        <w:tc>
          <w:tcPr>
            <w:tcW w:w="566" w:type="dxa"/>
            <w:tcBorders>
              <w:top w:val="single" w:color="000000" w:sz="8" w:space="0"/>
              <w:left w:val="single" w:color="000000" w:sz="8" w:space="0"/>
              <w:bottom w:val="single" w:color="000000" w:sz="12" w:space="0"/>
              <w:right w:val="single" w:color="000000" w:sz="8" w:space="0"/>
            </w:tcBorders>
            <w:noWrap w:val="0"/>
            <w:vAlign w:val="center"/>
          </w:tcPr>
          <w:p w14:paraId="3B006189">
            <w:pPr>
              <w:pStyle w:val="4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0" w:firstLine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20</w:t>
            </w:r>
          </w:p>
        </w:tc>
        <w:tc>
          <w:tcPr>
            <w:tcW w:w="804" w:type="dxa"/>
            <w:tcBorders>
              <w:top w:val="single" w:color="000000" w:sz="8" w:space="0"/>
              <w:left w:val="single" w:color="000000" w:sz="8" w:space="0"/>
              <w:bottom w:val="single" w:color="000000" w:sz="12" w:space="0"/>
              <w:right w:val="single" w:color="000000" w:sz="8" w:space="0"/>
            </w:tcBorders>
            <w:noWrap w:val="0"/>
            <w:vAlign w:val="center"/>
          </w:tcPr>
          <w:p w14:paraId="0098CA75">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25</w:t>
            </w:r>
          </w:p>
        </w:tc>
        <w:tc>
          <w:tcPr>
            <w:tcW w:w="980" w:type="dxa"/>
            <w:tcBorders>
              <w:top w:val="single" w:color="000000" w:sz="8" w:space="0"/>
              <w:left w:val="single" w:color="000000" w:sz="8" w:space="0"/>
              <w:bottom w:val="single" w:color="000000" w:sz="12" w:space="0"/>
              <w:right w:val="single" w:color="000000" w:sz="8" w:space="0"/>
            </w:tcBorders>
            <w:noWrap w:val="0"/>
            <w:vAlign w:val="center"/>
          </w:tcPr>
          <w:p w14:paraId="56E0B1C1">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30</w:t>
            </w:r>
          </w:p>
        </w:tc>
        <w:tc>
          <w:tcPr>
            <w:tcW w:w="920" w:type="dxa"/>
            <w:tcBorders>
              <w:top w:val="single" w:color="000000" w:sz="8" w:space="0"/>
              <w:left w:val="single" w:color="000000" w:sz="8" w:space="0"/>
              <w:bottom w:val="single" w:color="000000" w:sz="12" w:space="0"/>
              <w:right w:val="single" w:color="000000" w:sz="8" w:space="0"/>
            </w:tcBorders>
            <w:noWrap w:val="0"/>
            <w:vAlign w:val="center"/>
          </w:tcPr>
          <w:p w14:paraId="4F5434B2">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35</w:t>
            </w:r>
          </w:p>
        </w:tc>
        <w:tc>
          <w:tcPr>
            <w:tcW w:w="980" w:type="dxa"/>
            <w:tcBorders>
              <w:top w:val="single" w:color="000000" w:sz="8" w:space="0"/>
              <w:left w:val="single" w:color="000000" w:sz="8" w:space="0"/>
              <w:bottom w:val="single" w:color="000000" w:sz="12" w:space="0"/>
              <w:right w:val="single" w:color="000000" w:sz="8" w:space="0"/>
            </w:tcBorders>
            <w:noWrap w:val="0"/>
            <w:vAlign w:val="center"/>
          </w:tcPr>
          <w:p w14:paraId="7D7C87B9">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40</w:t>
            </w:r>
          </w:p>
        </w:tc>
        <w:tc>
          <w:tcPr>
            <w:tcW w:w="890" w:type="dxa"/>
            <w:tcBorders>
              <w:top w:val="single" w:color="000000" w:sz="8" w:space="0"/>
              <w:left w:val="single" w:color="000000" w:sz="8" w:space="0"/>
              <w:bottom w:val="single" w:color="000000" w:sz="12" w:space="0"/>
              <w:right w:val="single" w:color="000000" w:sz="8" w:space="0"/>
            </w:tcBorders>
            <w:noWrap w:val="0"/>
            <w:vAlign w:val="center"/>
          </w:tcPr>
          <w:p w14:paraId="1F2A7C41">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45</w:t>
            </w:r>
          </w:p>
        </w:tc>
        <w:tc>
          <w:tcPr>
            <w:tcW w:w="860" w:type="dxa"/>
            <w:tcBorders>
              <w:top w:val="single" w:color="000000" w:sz="8" w:space="0"/>
              <w:left w:val="single" w:color="000000" w:sz="8" w:space="0"/>
              <w:bottom w:val="single" w:color="000000" w:sz="12" w:space="0"/>
              <w:right w:val="single" w:color="000000" w:sz="8" w:space="0"/>
            </w:tcBorders>
            <w:noWrap w:val="0"/>
            <w:vAlign w:val="center"/>
          </w:tcPr>
          <w:p w14:paraId="394F2551">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55</w:t>
            </w:r>
          </w:p>
        </w:tc>
        <w:tc>
          <w:tcPr>
            <w:tcW w:w="650" w:type="dxa"/>
            <w:tcBorders>
              <w:top w:val="single" w:color="000000" w:sz="8" w:space="0"/>
              <w:left w:val="single" w:color="000000" w:sz="8" w:space="0"/>
              <w:bottom w:val="single" w:color="000000" w:sz="12" w:space="0"/>
              <w:right w:val="single" w:color="000000" w:sz="12" w:space="0"/>
            </w:tcBorders>
            <w:noWrap w:val="0"/>
            <w:vAlign w:val="center"/>
          </w:tcPr>
          <w:p w14:paraId="23969E2B">
            <w:pPr>
              <w:pStyle w:val="4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0" w:firstLineChars="0"/>
              <w:jc w:val="center"/>
              <w:textAlignment w:val="baseline"/>
              <w:outlineLvl w:val="9"/>
              <w:rPr>
                <w:rFonts w:hint="eastAsia" w:ascii="宋体" w:hAnsi="宋体" w:eastAsia="宋体" w:cs="宋体"/>
                <w:spacing w:val="0"/>
                <w:w w:val="100"/>
                <w:position w:val="0"/>
                <w:sz w:val="18"/>
                <w:szCs w:val="18"/>
              </w:rPr>
            </w:pPr>
            <w:r>
              <w:rPr>
                <w:rFonts w:hint="eastAsia" w:ascii="宋体" w:hAnsi="宋体" w:eastAsia="宋体" w:cs="宋体"/>
                <w:spacing w:val="0"/>
                <w:w w:val="100"/>
                <w:position w:val="0"/>
                <w:sz w:val="18"/>
                <w:szCs w:val="18"/>
              </w:rPr>
              <w:t>70</w:t>
            </w:r>
          </w:p>
        </w:tc>
      </w:tr>
    </w:tbl>
    <w:p w14:paraId="2D7D9EF7">
      <w:pPr>
        <w:pageBreakBefore w:val="0"/>
        <w:wordWrap/>
        <w:overflowPunct/>
        <w:topLinePunct w:val="0"/>
        <w:bidi w:val="0"/>
        <w:spacing w:line="360" w:lineRule="auto"/>
        <w:ind w:right="0" w:rightChars="0"/>
        <w:jc w:val="left"/>
        <w:outlineLvl w:val="9"/>
        <w:rPr>
          <w:rFonts w:hint="eastAsia" w:ascii="宋体" w:hAnsi="宋体" w:eastAsia="宋体" w:cs="宋体"/>
          <w:spacing w:val="0"/>
          <w:w w:val="100"/>
          <w:position w:val="0"/>
          <w:sz w:val="21"/>
          <w:szCs w:val="21"/>
        </w:rPr>
      </w:pPr>
    </w:p>
    <w:p w14:paraId="4874B2B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spacing w:val="0"/>
          <w:w w:val="100"/>
          <w:position w:val="0"/>
          <w:sz w:val="21"/>
          <w:szCs w:val="21"/>
        </w:rPr>
      </w:pPr>
      <w:r>
        <w:rPr>
          <w:rFonts w:hint="eastAsia" w:ascii="宋体" w:hAnsi="宋体" w:eastAsia="宋体" w:cs="宋体"/>
          <w:snapToGrid w:val="0"/>
          <w:color w:val="000000"/>
          <w:spacing w:val="0"/>
          <w:w w:val="100"/>
          <w:kern w:val="0"/>
          <w:position w:val="0"/>
          <w:sz w:val="21"/>
          <w:szCs w:val="21"/>
          <w:lang w:val="en-US" w:eastAsia="zh-CN" w:bidi="ar-SA"/>
        </w:rPr>
        <w:t>c</w:t>
      </w:r>
      <w:r>
        <w:rPr>
          <w:rFonts w:hint="eastAsia" w:ascii="宋体" w:hAnsi="宋体" w:eastAsia="宋体" w:cs="宋体"/>
          <w:snapToGrid w:val="0"/>
          <w:color w:val="000000"/>
          <w:spacing w:val="0"/>
          <w:w w:val="100"/>
          <w:kern w:val="0"/>
          <w:position w:val="0"/>
          <w:sz w:val="21"/>
          <w:szCs w:val="21"/>
          <w:lang w:val="en-US" w:eastAsia="en-US" w:bidi="ar-SA"/>
        </w:rPr>
        <w:t>）</w:t>
      </w:r>
      <w:r>
        <w:rPr>
          <w:rFonts w:hint="eastAsia" w:ascii="宋体" w:hAnsi="宋体" w:eastAsia="宋体" w:cs="宋体"/>
          <w:spacing w:val="0"/>
          <w:w w:val="100"/>
          <w:position w:val="0"/>
          <w:sz w:val="21"/>
          <w:szCs w:val="21"/>
          <w:lang w:val="en-US" w:eastAsia="zh-CN"/>
        </w:rPr>
        <w:t xml:space="preserve"> </w:t>
      </w:r>
      <w:r>
        <w:rPr>
          <w:rFonts w:hint="eastAsia" w:ascii="宋体" w:hAnsi="宋体" w:eastAsia="宋体" w:cs="宋体"/>
          <w:spacing w:val="0"/>
          <w:w w:val="100"/>
          <w:position w:val="0"/>
          <w:sz w:val="21"/>
          <w:szCs w:val="21"/>
        </w:rPr>
        <w:t>托辊组对面托辊应平行，托辊间距离应相等，允许偏差</w:t>
      </w:r>
      <w:r>
        <w:rPr>
          <w:rFonts w:hint="eastAsia" w:ascii="宋体" w:hAnsi="宋体" w:eastAsia="宋体" w:cs="宋体"/>
          <w:b w:val="0"/>
          <w:bCs w:val="0"/>
          <w:spacing w:val="0"/>
          <w:w w:val="100"/>
          <w:position w:val="0"/>
          <w:sz w:val="21"/>
          <w:szCs w:val="21"/>
        </w:rPr>
        <w:t>为1mm。</w:t>
      </w:r>
    </w:p>
    <w:p w14:paraId="3E1073C2">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spacing w:val="0"/>
          <w:w w:val="100"/>
          <w:position w:val="0"/>
          <w:sz w:val="21"/>
          <w:szCs w:val="21"/>
        </w:rPr>
      </w:pPr>
      <w:r>
        <w:rPr>
          <w:rFonts w:hint="eastAsia" w:ascii="宋体" w:hAnsi="宋体" w:eastAsia="宋体" w:cs="宋体"/>
          <w:spacing w:val="0"/>
          <w:w w:val="100"/>
          <w:position w:val="0"/>
          <w:sz w:val="21"/>
          <w:szCs w:val="21"/>
          <w:lang w:val="en-US" w:eastAsia="zh-CN"/>
        </w:rPr>
        <w:t>d</w:t>
      </w:r>
      <w:r>
        <w:rPr>
          <w:rFonts w:hint="eastAsia" w:ascii="宋体" w:hAnsi="宋体" w:eastAsia="宋体" w:cs="宋体"/>
          <w:spacing w:val="0"/>
          <w:w w:val="100"/>
          <w:position w:val="0"/>
          <w:sz w:val="21"/>
          <w:szCs w:val="21"/>
          <w:lang w:eastAsia="zh-CN"/>
        </w:rPr>
        <w:t>）</w:t>
      </w:r>
      <w:r>
        <w:rPr>
          <w:rFonts w:hint="eastAsia" w:ascii="宋体" w:hAnsi="宋体" w:eastAsia="宋体" w:cs="宋体"/>
          <w:spacing w:val="0"/>
          <w:w w:val="100"/>
          <w:position w:val="0"/>
          <w:sz w:val="21"/>
          <w:szCs w:val="21"/>
          <w:lang w:val="en-US" w:eastAsia="zh-CN"/>
        </w:rPr>
        <w:t xml:space="preserve"> </w:t>
      </w:r>
      <w:r>
        <w:rPr>
          <w:rFonts w:hint="eastAsia" w:ascii="宋体" w:hAnsi="宋体" w:eastAsia="宋体" w:cs="宋体"/>
          <w:spacing w:val="0"/>
          <w:w w:val="100"/>
          <w:position w:val="0"/>
          <w:sz w:val="21"/>
          <w:szCs w:val="21"/>
        </w:rPr>
        <w:t>托辊组内表面应位于同一平面(水平面或倾斜面)或同一公共半径的弧面上，相邻三组辊子内表面的高低差不得超过2mm。</w:t>
      </w:r>
    </w:p>
    <w:p w14:paraId="06AF0544">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spacing w:val="0"/>
          <w:w w:val="100"/>
          <w:position w:val="0"/>
          <w:sz w:val="21"/>
          <w:szCs w:val="21"/>
        </w:rPr>
      </w:pPr>
      <w:r>
        <w:rPr>
          <w:rFonts w:hint="eastAsia" w:ascii="宋体" w:hAnsi="宋体" w:eastAsia="宋体" w:cs="宋体"/>
          <w:spacing w:val="0"/>
          <w:w w:val="100"/>
          <w:position w:val="0"/>
          <w:sz w:val="21"/>
          <w:szCs w:val="21"/>
          <w:lang w:val="en-US" w:eastAsia="zh-CN"/>
        </w:rPr>
        <w:t xml:space="preserve">e） </w:t>
      </w:r>
      <w:r>
        <w:rPr>
          <w:rFonts w:hint="eastAsia" w:ascii="宋体" w:hAnsi="宋体" w:eastAsia="宋体" w:cs="宋体"/>
          <w:spacing w:val="0"/>
          <w:w w:val="100"/>
          <w:position w:val="0"/>
          <w:sz w:val="21"/>
          <w:szCs w:val="21"/>
        </w:rPr>
        <w:t>过渡托辊组的安装位置、角度应符合设计要求，满足输送带在圆形和平形之间的过渡。</w:t>
      </w:r>
    </w:p>
    <w:p w14:paraId="277594C8">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spacing w:val="0"/>
          <w:w w:val="100"/>
          <w:position w:val="0"/>
          <w:sz w:val="21"/>
          <w:szCs w:val="21"/>
        </w:rPr>
      </w:pPr>
      <w:r>
        <w:rPr>
          <w:rFonts w:hint="eastAsia" w:ascii="宋体" w:hAnsi="宋体" w:eastAsia="宋体" w:cs="宋体"/>
          <w:spacing w:val="0"/>
          <w:w w:val="100"/>
          <w:position w:val="0"/>
          <w:sz w:val="21"/>
          <w:szCs w:val="21"/>
          <w:lang w:val="en-US" w:eastAsia="zh-CN"/>
        </w:rPr>
        <w:t>f</w:t>
      </w:r>
      <w:r>
        <w:rPr>
          <w:rFonts w:hint="eastAsia" w:ascii="宋体" w:hAnsi="宋体" w:eastAsia="宋体" w:cs="宋体"/>
          <w:spacing w:val="0"/>
          <w:w w:val="100"/>
          <w:position w:val="0"/>
          <w:sz w:val="21"/>
          <w:szCs w:val="21"/>
          <w:lang w:eastAsia="zh-CN"/>
        </w:rPr>
        <w:t>）</w:t>
      </w:r>
      <w:r>
        <w:rPr>
          <w:rFonts w:hint="eastAsia" w:ascii="宋体" w:hAnsi="宋体" w:eastAsia="宋体" w:cs="宋体"/>
          <w:spacing w:val="0"/>
          <w:w w:val="100"/>
          <w:position w:val="0"/>
          <w:sz w:val="21"/>
          <w:szCs w:val="21"/>
          <w:lang w:val="en-US" w:eastAsia="zh-CN"/>
        </w:rPr>
        <w:t xml:space="preserve"> </w:t>
      </w:r>
      <w:r>
        <w:rPr>
          <w:rFonts w:hint="eastAsia" w:ascii="宋体" w:hAnsi="宋体" w:eastAsia="宋体" w:cs="宋体"/>
          <w:spacing w:val="0"/>
          <w:w w:val="100"/>
          <w:position w:val="0"/>
          <w:sz w:val="21"/>
          <w:szCs w:val="21"/>
        </w:rPr>
        <w:t>输送带应平稳、对中运行，管状部分的扭转应以搭接部分的理想中心和圆管中心点的垂直连线为基准，在靠近头尾过渡段的管状成型段3组～5组托辊组间距长度范围内的左右扭转角度均不得大于20°。</w:t>
      </w:r>
    </w:p>
    <w:p w14:paraId="231151B2">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line="360" w:lineRule="auto"/>
        <w:ind w:right="0" w:rightChars="0"/>
        <w:jc w:val="left"/>
        <w:textAlignment w:val="baseline"/>
        <w:outlineLvl w:val="9"/>
        <w:rPr>
          <w:rFonts w:hint="eastAsia" w:ascii="黑体" w:hAnsi="黑体" w:eastAsia="黑体" w:cs="黑体"/>
          <w:b w:val="0"/>
          <w:bCs/>
          <w:snapToGrid w:val="0"/>
          <w:color w:val="000000"/>
          <w:spacing w:val="0"/>
          <w:kern w:val="0"/>
          <w:sz w:val="21"/>
          <w:szCs w:val="21"/>
          <w:lang w:val="en-US" w:eastAsia="en-US" w:bidi="ar-SA"/>
        </w:rPr>
      </w:pPr>
      <w:r>
        <w:rPr>
          <w:rFonts w:hint="eastAsia" w:ascii="黑体" w:hAnsi="黑体" w:eastAsia="黑体" w:cs="黑体"/>
          <w:b w:val="0"/>
          <w:bCs/>
          <w:snapToGrid w:val="0"/>
          <w:color w:val="000000"/>
          <w:spacing w:val="0"/>
          <w:kern w:val="0"/>
          <w:sz w:val="21"/>
          <w:szCs w:val="21"/>
          <w:lang w:val="en-US" w:eastAsia="zh-CN" w:bidi="ar-SA"/>
        </w:rPr>
        <w:t>B</w:t>
      </w:r>
      <w:r>
        <w:rPr>
          <w:rFonts w:hint="eastAsia" w:ascii="黑体" w:hAnsi="黑体" w:eastAsia="黑体" w:cs="黑体"/>
          <w:b w:val="0"/>
          <w:bCs/>
          <w:snapToGrid w:val="0"/>
          <w:color w:val="000000"/>
          <w:spacing w:val="0"/>
          <w:kern w:val="0"/>
          <w:sz w:val="21"/>
          <w:szCs w:val="21"/>
          <w:lang w:val="en-US" w:eastAsia="en-US" w:bidi="ar-SA"/>
        </w:rPr>
        <w:t>.3  胶带输送机的卸煤设备</w:t>
      </w:r>
    </w:p>
    <w:p w14:paraId="38FA452D">
      <w:pPr>
        <w:pageBreakBefore w:val="0"/>
        <w:wordWrap/>
        <w:overflowPunct/>
        <w:topLinePunct w:val="0"/>
        <w:bidi w:val="0"/>
        <w:spacing w:line="360" w:lineRule="auto"/>
        <w:ind w:right="0" w:rightChars="0"/>
        <w:jc w:val="left"/>
        <w:outlineLvl w:val="9"/>
        <w:rPr>
          <w:rFonts w:hint="eastAsia" w:ascii="宋体" w:hAnsi="宋体" w:eastAsia="宋体" w:cs="宋体"/>
          <w:spacing w:val="0"/>
          <w:sz w:val="21"/>
          <w:szCs w:val="21"/>
        </w:rPr>
      </w:pPr>
      <w:r>
        <w:rPr>
          <w:rFonts w:hint="eastAsia" w:ascii="黑体" w:hAnsi="黑体" w:eastAsia="黑体" w:cs="黑体"/>
          <w:b w:val="0"/>
          <w:bCs w:val="0"/>
          <w:spacing w:val="0"/>
          <w:sz w:val="21"/>
          <w:szCs w:val="21"/>
          <w:lang w:val="en-US" w:eastAsia="zh-CN"/>
        </w:rPr>
        <w:t>B</w:t>
      </w:r>
      <w:r>
        <w:rPr>
          <w:rFonts w:hint="eastAsia" w:ascii="黑体" w:hAnsi="黑体" w:eastAsia="黑体" w:cs="黑体"/>
          <w:b w:val="0"/>
          <w:bCs w:val="0"/>
          <w:spacing w:val="0"/>
          <w:sz w:val="21"/>
          <w:szCs w:val="21"/>
        </w:rPr>
        <w:t>.3.1</w:t>
      </w:r>
      <w:r>
        <w:rPr>
          <w:rFonts w:hint="eastAsia" w:ascii="宋体" w:hAnsi="宋体" w:eastAsia="宋体" w:cs="宋体"/>
          <w:spacing w:val="0"/>
          <w:sz w:val="21"/>
          <w:szCs w:val="21"/>
        </w:rPr>
        <w:t xml:space="preserve"> </w:t>
      </w:r>
      <w:r>
        <w:rPr>
          <w:rFonts w:hint="eastAsia" w:ascii="宋体" w:hAnsi="宋体" w:eastAsia="宋体" w:cs="宋体"/>
          <w:spacing w:val="0"/>
          <w:sz w:val="21"/>
          <w:szCs w:val="21"/>
          <w:lang w:val="en-US" w:eastAsia="zh-CN"/>
        </w:rPr>
        <w:t xml:space="preserve"> </w:t>
      </w:r>
      <w:r>
        <w:rPr>
          <w:rFonts w:hint="eastAsia" w:ascii="宋体" w:hAnsi="宋体" w:eastAsia="宋体" w:cs="宋体"/>
          <w:spacing w:val="0"/>
          <w:sz w:val="21"/>
          <w:szCs w:val="21"/>
        </w:rPr>
        <w:t>犁式卸煤器安装应符合下列规定：</w:t>
      </w:r>
    </w:p>
    <w:p w14:paraId="0E4A322F">
      <w:pPr>
        <w:pageBreakBefore w:val="0"/>
        <w:numPr>
          <w:ilvl w:val="0"/>
          <w:numId w:val="31"/>
        </w:numPr>
        <w:wordWrap/>
        <w:overflowPunct/>
        <w:topLinePunct w:val="0"/>
        <w:bidi w:val="0"/>
        <w:spacing w:line="360" w:lineRule="auto"/>
        <w:ind w:left="0" w:leftChars="0" w:right="0" w:rightChars="0" w:firstLine="420" w:firstLineChars="2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卸煤器应灵活、无卡涩，角度适宜，与胶带应均匀接触</w:t>
      </w:r>
      <w:r>
        <w:rPr>
          <w:rFonts w:hint="eastAsia" w:ascii="宋体" w:hAnsi="宋体" w:eastAsia="宋体" w:cs="宋体"/>
          <w:spacing w:val="0"/>
          <w:sz w:val="21"/>
          <w:szCs w:val="21"/>
          <w:lang w:eastAsia="zh-CN"/>
        </w:rPr>
        <w:t>，</w:t>
      </w:r>
      <w:r>
        <w:rPr>
          <w:rFonts w:hint="eastAsia" w:ascii="宋体" w:hAnsi="宋体" w:eastAsia="宋体" w:cs="宋体"/>
          <w:spacing w:val="0"/>
          <w:sz w:val="21"/>
          <w:szCs w:val="21"/>
        </w:rPr>
        <w:t>并能把煤卸净。</w:t>
      </w:r>
    </w:p>
    <w:p w14:paraId="41572E7A">
      <w:pPr>
        <w:pageBreakBefore w:val="0"/>
        <w:numPr>
          <w:ilvl w:val="0"/>
          <w:numId w:val="31"/>
        </w:numPr>
        <w:wordWrap/>
        <w:overflowPunct/>
        <w:topLinePunct w:val="0"/>
        <w:bidi w:val="0"/>
        <w:spacing w:line="360" w:lineRule="auto"/>
        <w:ind w:left="0" w:leftChars="0" w:right="0" w:rightChars="0" w:firstLine="420" w:firstLineChars="2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卸煤段应平直，且符合设计要求。</w:t>
      </w:r>
    </w:p>
    <w:p w14:paraId="7CE1571C">
      <w:pPr>
        <w:keepNext w:val="0"/>
        <w:keepLines w:val="0"/>
        <w:pageBreakBefore w:val="0"/>
        <w:widowControl/>
        <w:numPr>
          <w:ilvl w:val="0"/>
          <w:numId w:val="31"/>
        </w:numPr>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spacing w:val="0"/>
          <w:sz w:val="21"/>
          <w:szCs w:val="21"/>
        </w:rPr>
      </w:pPr>
      <w:r>
        <w:rPr>
          <w:rFonts w:hint="eastAsia" w:ascii="宋体" w:hAnsi="宋体" w:eastAsia="宋体" w:cs="宋体"/>
          <w:spacing w:val="0"/>
          <w:sz w:val="21"/>
          <w:szCs w:val="21"/>
        </w:rPr>
        <w:t>卸煤器的接煤斗位置应适宜，不撒煤，犁煤时煤斗内侧与胶带应有足够的间距，接料斗的翻板开关灵活，配重量适中。</w:t>
      </w:r>
    </w:p>
    <w:p w14:paraId="49CB6604">
      <w:pPr>
        <w:pageBreakBefore w:val="0"/>
        <w:wordWrap/>
        <w:overflowPunct/>
        <w:topLinePunct w:val="0"/>
        <w:bidi w:val="0"/>
        <w:spacing w:line="360" w:lineRule="auto"/>
        <w:ind w:right="0" w:rightChars="0"/>
        <w:jc w:val="left"/>
        <w:outlineLvl w:val="9"/>
        <w:rPr>
          <w:rFonts w:hint="eastAsia" w:ascii="宋体" w:hAnsi="宋体" w:eastAsia="宋体" w:cs="宋体"/>
          <w:spacing w:val="0"/>
          <w:sz w:val="21"/>
          <w:szCs w:val="21"/>
        </w:rPr>
      </w:pPr>
      <w:r>
        <w:rPr>
          <w:rFonts w:hint="eastAsia" w:ascii="黑体" w:hAnsi="黑体" w:eastAsia="黑体" w:cs="黑体"/>
          <w:b w:val="0"/>
          <w:bCs w:val="0"/>
          <w:spacing w:val="0"/>
          <w:sz w:val="21"/>
          <w:szCs w:val="21"/>
          <w:lang w:val="en-US" w:eastAsia="zh-CN"/>
        </w:rPr>
        <w:t>B</w:t>
      </w:r>
      <w:r>
        <w:rPr>
          <w:rFonts w:hint="eastAsia" w:ascii="黑体" w:hAnsi="黑体" w:eastAsia="黑体" w:cs="黑体"/>
          <w:b w:val="0"/>
          <w:bCs w:val="0"/>
          <w:spacing w:val="0"/>
          <w:sz w:val="21"/>
          <w:szCs w:val="21"/>
        </w:rPr>
        <w:t>.3.2</w:t>
      </w:r>
      <w:r>
        <w:rPr>
          <w:rFonts w:hint="eastAsia" w:ascii="宋体" w:hAnsi="宋体" w:eastAsia="宋体" w:cs="宋体"/>
          <w:spacing w:val="0"/>
          <w:sz w:val="21"/>
          <w:szCs w:val="21"/>
        </w:rPr>
        <w:t xml:space="preserve"> </w:t>
      </w:r>
      <w:r>
        <w:rPr>
          <w:rFonts w:hint="eastAsia" w:ascii="宋体" w:hAnsi="宋体" w:eastAsia="宋体" w:cs="宋体"/>
          <w:spacing w:val="0"/>
          <w:sz w:val="21"/>
          <w:szCs w:val="21"/>
          <w:lang w:val="en-US" w:eastAsia="zh-CN"/>
        </w:rPr>
        <w:t xml:space="preserve"> </w:t>
      </w:r>
      <w:r>
        <w:rPr>
          <w:rFonts w:hint="eastAsia" w:ascii="宋体" w:hAnsi="宋体" w:eastAsia="宋体" w:cs="宋体"/>
          <w:spacing w:val="0"/>
          <w:sz w:val="21"/>
          <w:szCs w:val="21"/>
        </w:rPr>
        <w:t>卸煤平台安装应符合表</w:t>
      </w:r>
      <w:r>
        <w:rPr>
          <w:rFonts w:hint="eastAsia" w:ascii="宋体" w:hAnsi="宋体" w:eastAsia="宋体" w:cs="宋体"/>
          <w:spacing w:val="0"/>
          <w:sz w:val="21"/>
          <w:szCs w:val="21"/>
          <w:lang w:val="en-US" w:eastAsia="zh-CN"/>
        </w:rPr>
        <w:t>B-5</w:t>
      </w:r>
      <w:r>
        <w:rPr>
          <w:rFonts w:hint="eastAsia" w:ascii="宋体" w:hAnsi="宋体" w:eastAsia="宋体" w:cs="宋体"/>
          <w:spacing w:val="0"/>
          <w:sz w:val="21"/>
          <w:szCs w:val="21"/>
        </w:rPr>
        <w:t>的要求。</w:t>
      </w:r>
    </w:p>
    <w:p w14:paraId="5DFB90B3">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9"/>
        <w:rPr>
          <w:rFonts w:hint="eastAsia" w:ascii="宋体" w:hAnsi="宋体" w:eastAsia="宋体" w:cs="宋体"/>
          <w:spacing w:val="0"/>
          <w:sz w:val="21"/>
          <w:szCs w:val="21"/>
        </w:rPr>
      </w:pPr>
      <w:r>
        <w:rPr>
          <w:rFonts w:hint="eastAsia" w:ascii="黑体" w:hAnsi="黑体" w:eastAsia="黑体" w:cs="黑体"/>
          <w:spacing w:val="0"/>
          <w:sz w:val="21"/>
          <w:szCs w:val="21"/>
        </w:rPr>
        <w:t>表</w:t>
      </w:r>
      <w:r>
        <w:rPr>
          <w:rFonts w:hint="eastAsia" w:ascii="黑体" w:hAnsi="黑体" w:eastAsia="黑体" w:cs="黑体"/>
          <w:spacing w:val="0"/>
          <w:sz w:val="21"/>
          <w:szCs w:val="21"/>
          <w:lang w:val="en-US" w:eastAsia="zh-CN"/>
        </w:rPr>
        <w:t xml:space="preserve">B-5 </w:t>
      </w:r>
      <w:r>
        <w:rPr>
          <w:rFonts w:hint="eastAsia" w:ascii="黑体" w:hAnsi="黑体" w:eastAsia="黑体" w:cs="黑体"/>
          <w:spacing w:val="0"/>
          <w:sz w:val="21"/>
          <w:szCs w:val="21"/>
        </w:rPr>
        <w:t xml:space="preserve"> 卸煤平台检查验收允许偏差(mm)</w:t>
      </w:r>
    </w:p>
    <w:tbl>
      <w:tblPr>
        <w:tblStyle w:val="44"/>
        <w:tblW w:w="0" w:type="auto"/>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3170"/>
        <w:gridCol w:w="2740"/>
      </w:tblGrid>
      <w:tr w14:paraId="79717BA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170" w:type="dxa"/>
            <w:tcBorders>
              <w:top w:val="single" w:color="000000" w:sz="12" w:space="0"/>
              <w:left w:val="single" w:color="000000" w:sz="12" w:space="0"/>
              <w:bottom w:val="single" w:color="000000" w:sz="8" w:space="0"/>
              <w:right w:val="single" w:color="000000" w:sz="8" w:space="0"/>
            </w:tcBorders>
            <w:noWrap w:val="0"/>
            <w:vAlign w:val="center"/>
          </w:tcPr>
          <w:p w14:paraId="5888F43F">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sz w:val="18"/>
                <w:szCs w:val="18"/>
              </w:rPr>
            </w:pPr>
            <w:r>
              <w:rPr>
                <w:rFonts w:hint="eastAsia" w:ascii="宋体" w:hAnsi="宋体" w:eastAsia="宋体" w:cs="宋体"/>
                <w:spacing w:val="0"/>
                <w:sz w:val="18"/>
                <w:szCs w:val="18"/>
              </w:rPr>
              <w:t>检验项目</w:t>
            </w:r>
          </w:p>
        </w:tc>
        <w:tc>
          <w:tcPr>
            <w:tcW w:w="2740" w:type="dxa"/>
            <w:tcBorders>
              <w:top w:val="single" w:color="000000" w:sz="12" w:space="0"/>
              <w:left w:val="single" w:color="000000" w:sz="8" w:space="0"/>
              <w:bottom w:val="single" w:color="000000" w:sz="8" w:space="0"/>
              <w:right w:val="single" w:color="000000" w:sz="12" w:space="0"/>
            </w:tcBorders>
            <w:noWrap w:val="0"/>
            <w:vAlign w:val="center"/>
          </w:tcPr>
          <w:p w14:paraId="73AAD93E">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sz w:val="18"/>
                <w:szCs w:val="18"/>
              </w:rPr>
            </w:pPr>
            <w:r>
              <w:rPr>
                <w:rFonts w:hint="eastAsia" w:ascii="宋体" w:hAnsi="宋体" w:eastAsia="宋体" w:cs="宋体"/>
                <w:spacing w:val="0"/>
                <w:sz w:val="18"/>
                <w:szCs w:val="18"/>
              </w:rPr>
              <w:t>允许偏差</w:t>
            </w:r>
          </w:p>
        </w:tc>
      </w:tr>
      <w:tr w14:paraId="33DCBF2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170" w:type="dxa"/>
            <w:tcBorders>
              <w:top w:val="single" w:color="000000" w:sz="8" w:space="0"/>
              <w:left w:val="single" w:color="000000" w:sz="12" w:space="0"/>
              <w:bottom w:val="single" w:color="000000" w:sz="8" w:space="0"/>
              <w:right w:val="single" w:color="000000" w:sz="8" w:space="0"/>
            </w:tcBorders>
            <w:noWrap w:val="0"/>
            <w:vAlign w:val="center"/>
          </w:tcPr>
          <w:p w14:paraId="2824F912">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sz w:val="18"/>
                <w:szCs w:val="18"/>
              </w:rPr>
            </w:pPr>
            <w:r>
              <w:rPr>
                <w:rFonts w:hint="eastAsia" w:ascii="宋体" w:hAnsi="宋体" w:eastAsia="宋体" w:cs="宋体"/>
                <w:spacing w:val="0"/>
                <w:sz w:val="18"/>
                <w:szCs w:val="18"/>
              </w:rPr>
              <w:t>平台标高</w:t>
            </w:r>
          </w:p>
        </w:tc>
        <w:tc>
          <w:tcPr>
            <w:tcW w:w="2740" w:type="dxa"/>
            <w:tcBorders>
              <w:top w:val="single" w:color="000000" w:sz="8" w:space="0"/>
              <w:left w:val="single" w:color="000000" w:sz="8" w:space="0"/>
              <w:bottom w:val="single" w:color="000000" w:sz="8" w:space="0"/>
              <w:right w:val="single" w:color="000000" w:sz="12" w:space="0"/>
            </w:tcBorders>
            <w:noWrap w:val="0"/>
            <w:vAlign w:val="center"/>
          </w:tcPr>
          <w:p w14:paraId="56E7606B">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sz w:val="18"/>
                <w:szCs w:val="18"/>
              </w:rPr>
            </w:pPr>
            <w:r>
              <w:rPr>
                <w:rFonts w:hint="eastAsia" w:ascii="宋体" w:hAnsi="宋体" w:eastAsia="宋体" w:cs="宋体"/>
                <w:spacing w:val="0"/>
                <w:sz w:val="18"/>
                <w:szCs w:val="18"/>
              </w:rPr>
              <w:t>土10</w:t>
            </w:r>
          </w:p>
        </w:tc>
      </w:tr>
      <w:tr w14:paraId="321A0E6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170" w:type="dxa"/>
            <w:tcBorders>
              <w:top w:val="single" w:color="000000" w:sz="8" w:space="0"/>
              <w:left w:val="single" w:color="000000" w:sz="12" w:space="0"/>
              <w:bottom w:val="single" w:color="000000" w:sz="8" w:space="0"/>
              <w:right w:val="single" w:color="000000" w:sz="8" w:space="0"/>
            </w:tcBorders>
            <w:noWrap w:val="0"/>
            <w:vAlign w:val="center"/>
          </w:tcPr>
          <w:p w14:paraId="48787531">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sz w:val="18"/>
                <w:szCs w:val="18"/>
              </w:rPr>
            </w:pPr>
            <w:r>
              <w:rPr>
                <w:rFonts w:hint="eastAsia" w:ascii="宋体" w:hAnsi="宋体" w:eastAsia="宋体" w:cs="宋体"/>
                <w:spacing w:val="0"/>
                <w:sz w:val="18"/>
                <w:szCs w:val="18"/>
              </w:rPr>
              <w:t>平台侧面凸凹不平度</w:t>
            </w:r>
          </w:p>
        </w:tc>
        <w:tc>
          <w:tcPr>
            <w:tcW w:w="2740" w:type="dxa"/>
            <w:tcBorders>
              <w:top w:val="single" w:color="000000" w:sz="8" w:space="0"/>
              <w:left w:val="single" w:color="000000" w:sz="8" w:space="0"/>
              <w:bottom w:val="single" w:color="000000" w:sz="8" w:space="0"/>
              <w:right w:val="single" w:color="000000" w:sz="12" w:space="0"/>
            </w:tcBorders>
            <w:noWrap w:val="0"/>
            <w:vAlign w:val="center"/>
          </w:tcPr>
          <w:p w14:paraId="570FCAC7">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sz w:val="18"/>
                <w:szCs w:val="18"/>
              </w:rPr>
            </w:pPr>
            <w:r>
              <w:rPr>
                <w:rFonts w:hint="eastAsia" w:ascii="宋体" w:hAnsi="宋体" w:eastAsia="宋体" w:cs="宋体"/>
                <w:spacing w:val="0"/>
                <w:sz w:val="18"/>
                <w:szCs w:val="18"/>
              </w:rPr>
              <w:t>≤20</w:t>
            </w:r>
          </w:p>
        </w:tc>
      </w:tr>
      <w:tr w14:paraId="62118F6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170" w:type="dxa"/>
            <w:tcBorders>
              <w:top w:val="single" w:color="000000" w:sz="8" w:space="0"/>
              <w:left w:val="single" w:color="000000" w:sz="12" w:space="0"/>
              <w:bottom w:val="single" w:color="000000" w:sz="12" w:space="0"/>
              <w:right w:val="single" w:color="000000" w:sz="8" w:space="0"/>
            </w:tcBorders>
            <w:noWrap w:val="0"/>
            <w:vAlign w:val="center"/>
          </w:tcPr>
          <w:p w14:paraId="04874FE0">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sz w:val="18"/>
                <w:szCs w:val="18"/>
              </w:rPr>
            </w:pPr>
            <w:r>
              <w:rPr>
                <w:rFonts w:hint="eastAsia" w:ascii="宋体" w:hAnsi="宋体" w:eastAsia="宋体" w:cs="宋体"/>
                <w:spacing w:val="0"/>
                <w:sz w:val="18"/>
                <w:szCs w:val="18"/>
              </w:rPr>
              <w:t>平台表面纵向起伏不平度</w:t>
            </w:r>
          </w:p>
        </w:tc>
        <w:tc>
          <w:tcPr>
            <w:tcW w:w="2740" w:type="dxa"/>
            <w:tcBorders>
              <w:top w:val="single" w:color="000000" w:sz="8" w:space="0"/>
              <w:left w:val="single" w:color="000000" w:sz="8" w:space="0"/>
              <w:bottom w:val="single" w:color="000000" w:sz="12" w:space="0"/>
              <w:right w:val="single" w:color="000000" w:sz="12" w:space="0"/>
            </w:tcBorders>
            <w:noWrap w:val="0"/>
            <w:vAlign w:val="center"/>
          </w:tcPr>
          <w:p w14:paraId="6EA83EFF">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sz w:val="18"/>
                <w:szCs w:val="18"/>
              </w:rPr>
            </w:pPr>
            <w:r>
              <w:rPr>
                <w:rFonts w:hint="eastAsia" w:ascii="宋体" w:hAnsi="宋体" w:eastAsia="宋体" w:cs="宋体"/>
                <w:spacing w:val="0"/>
                <w:sz w:val="18"/>
                <w:szCs w:val="18"/>
              </w:rPr>
              <w:t>≤20</w:t>
            </w:r>
          </w:p>
        </w:tc>
      </w:tr>
    </w:tbl>
    <w:p w14:paraId="796B550F">
      <w:pPr>
        <w:pageBreakBefore w:val="0"/>
        <w:wordWrap/>
        <w:overflowPunct/>
        <w:topLinePunct w:val="0"/>
        <w:bidi w:val="0"/>
        <w:spacing w:line="360" w:lineRule="auto"/>
        <w:ind w:right="0" w:rightChars="0"/>
        <w:jc w:val="left"/>
        <w:outlineLvl w:val="9"/>
        <w:rPr>
          <w:rFonts w:hint="eastAsia" w:ascii="宋体" w:hAnsi="宋体" w:eastAsia="宋体" w:cs="宋体"/>
          <w:b/>
          <w:bCs/>
          <w:spacing w:val="0"/>
          <w:sz w:val="21"/>
          <w:szCs w:val="21"/>
          <w:lang w:val="en-US" w:eastAsia="zh-CN"/>
        </w:rPr>
      </w:pPr>
    </w:p>
    <w:p w14:paraId="370F7A02">
      <w:pPr>
        <w:pageBreakBefore w:val="0"/>
        <w:wordWrap/>
        <w:overflowPunct/>
        <w:topLinePunct w:val="0"/>
        <w:bidi w:val="0"/>
        <w:spacing w:line="360" w:lineRule="auto"/>
        <w:ind w:right="0" w:rightChars="0"/>
        <w:jc w:val="left"/>
        <w:outlineLvl w:val="9"/>
        <w:rPr>
          <w:rFonts w:hint="eastAsia" w:ascii="黑体" w:hAnsi="黑体" w:eastAsia="黑体" w:cs="黑体"/>
          <w:spacing w:val="0"/>
          <w:sz w:val="21"/>
          <w:szCs w:val="21"/>
        </w:rPr>
      </w:pPr>
      <w:r>
        <w:rPr>
          <w:rFonts w:hint="eastAsia" w:ascii="黑体" w:hAnsi="黑体" w:eastAsia="黑体" w:cs="黑体"/>
          <w:b w:val="0"/>
          <w:bCs w:val="0"/>
          <w:spacing w:val="0"/>
          <w:sz w:val="21"/>
          <w:szCs w:val="21"/>
          <w:lang w:val="en-US" w:eastAsia="zh-CN"/>
        </w:rPr>
        <w:t>B</w:t>
      </w:r>
      <w:r>
        <w:rPr>
          <w:rFonts w:hint="eastAsia" w:ascii="黑体" w:hAnsi="黑体" w:eastAsia="黑体" w:cs="黑体"/>
          <w:b w:val="0"/>
          <w:bCs w:val="0"/>
          <w:spacing w:val="0"/>
          <w:sz w:val="21"/>
          <w:szCs w:val="21"/>
        </w:rPr>
        <w:t>.3.3</w:t>
      </w:r>
      <w:r>
        <w:rPr>
          <w:rFonts w:hint="eastAsia" w:ascii="黑体" w:hAnsi="黑体" w:eastAsia="黑体" w:cs="黑体"/>
          <w:b w:val="0"/>
          <w:bCs w:val="0"/>
          <w:spacing w:val="0"/>
          <w:sz w:val="21"/>
          <w:szCs w:val="21"/>
          <w:lang w:val="en-US" w:eastAsia="zh-CN"/>
        </w:rPr>
        <w:t xml:space="preserve"> </w:t>
      </w:r>
      <w:r>
        <w:rPr>
          <w:rFonts w:hint="eastAsia" w:ascii="宋体" w:hAnsi="宋体" w:eastAsia="宋体" w:cs="宋体"/>
          <w:spacing w:val="0"/>
          <w:sz w:val="21"/>
          <w:szCs w:val="21"/>
        </w:rPr>
        <w:t xml:space="preserve"> 配煤车和叶轮拨煤机的轨道安装应符合表B-6的规定。</w:t>
      </w:r>
    </w:p>
    <w:p w14:paraId="566EC0A5">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9"/>
        <w:rPr>
          <w:rFonts w:hint="eastAsia" w:ascii="黑体" w:hAnsi="黑体" w:eastAsia="黑体" w:cs="黑体"/>
          <w:spacing w:val="0"/>
          <w:sz w:val="21"/>
          <w:szCs w:val="21"/>
        </w:rPr>
      </w:pPr>
      <w:r>
        <w:rPr>
          <w:rFonts w:hint="eastAsia" w:ascii="黑体" w:hAnsi="黑体" w:eastAsia="黑体" w:cs="黑体"/>
          <w:spacing w:val="0"/>
          <w:sz w:val="21"/>
          <w:szCs w:val="21"/>
        </w:rPr>
        <w:t>表</w:t>
      </w:r>
      <w:r>
        <w:rPr>
          <w:rFonts w:hint="eastAsia" w:ascii="黑体" w:hAnsi="黑体" w:eastAsia="黑体" w:cs="黑体"/>
          <w:spacing w:val="0"/>
          <w:sz w:val="21"/>
          <w:szCs w:val="21"/>
          <w:lang w:val="en-US" w:eastAsia="zh-CN"/>
        </w:rPr>
        <w:t xml:space="preserve">B-6 </w:t>
      </w:r>
      <w:r>
        <w:rPr>
          <w:rFonts w:hint="eastAsia" w:ascii="黑体" w:hAnsi="黑体" w:eastAsia="黑体" w:cs="黑体"/>
          <w:spacing w:val="0"/>
          <w:sz w:val="21"/>
          <w:szCs w:val="21"/>
        </w:rPr>
        <w:t xml:space="preserve"> 配煤车和叶轮拨煤机的轨道安装允许偏差(mm)</w:t>
      </w:r>
    </w:p>
    <w:tbl>
      <w:tblPr>
        <w:tblStyle w:val="4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60"/>
        <w:gridCol w:w="2950"/>
      </w:tblGrid>
      <w:tr w14:paraId="2B4A00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60" w:type="dxa"/>
            <w:tcBorders>
              <w:top w:val="single" w:color="000000" w:sz="12" w:space="0"/>
              <w:left w:val="single" w:color="000000" w:sz="12" w:space="0"/>
              <w:bottom w:val="single" w:color="000000" w:sz="8" w:space="0"/>
              <w:right w:val="single" w:color="000000" w:sz="8" w:space="0"/>
            </w:tcBorders>
            <w:noWrap w:val="0"/>
            <w:vAlign w:val="center"/>
          </w:tcPr>
          <w:p w14:paraId="0C6C62EB">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sz w:val="18"/>
                <w:szCs w:val="18"/>
              </w:rPr>
            </w:pPr>
            <w:r>
              <w:rPr>
                <w:rFonts w:hint="eastAsia" w:ascii="宋体" w:hAnsi="宋体" w:eastAsia="宋体" w:cs="宋体"/>
                <w:spacing w:val="0"/>
                <w:sz w:val="18"/>
                <w:szCs w:val="18"/>
              </w:rPr>
              <w:t>检验项目</w:t>
            </w:r>
          </w:p>
        </w:tc>
        <w:tc>
          <w:tcPr>
            <w:tcW w:w="2950" w:type="dxa"/>
            <w:tcBorders>
              <w:top w:val="single" w:color="000000" w:sz="12" w:space="0"/>
              <w:left w:val="single" w:color="000000" w:sz="8" w:space="0"/>
              <w:bottom w:val="single" w:color="000000" w:sz="8" w:space="0"/>
              <w:right w:val="single" w:color="000000" w:sz="12" w:space="0"/>
            </w:tcBorders>
            <w:noWrap w:val="0"/>
            <w:vAlign w:val="center"/>
          </w:tcPr>
          <w:p w14:paraId="0873227F">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sz w:val="18"/>
                <w:szCs w:val="18"/>
              </w:rPr>
            </w:pPr>
            <w:r>
              <w:rPr>
                <w:rFonts w:hint="eastAsia" w:ascii="宋体" w:hAnsi="宋体" w:eastAsia="宋体" w:cs="宋体"/>
                <w:spacing w:val="0"/>
                <w:sz w:val="18"/>
                <w:szCs w:val="18"/>
              </w:rPr>
              <w:t>允许偏差</w:t>
            </w:r>
          </w:p>
        </w:tc>
      </w:tr>
      <w:tr w14:paraId="7E5D02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60" w:type="dxa"/>
            <w:tcBorders>
              <w:top w:val="single" w:color="000000" w:sz="8" w:space="0"/>
              <w:left w:val="single" w:color="000000" w:sz="12" w:space="0"/>
              <w:bottom w:val="single" w:color="000000" w:sz="8" w:space="0"/>
              <w:right w:val="single" w:color="000000" w:sz="8" w:space="0"/>
            </w:tcBorders>
            <w:noWrap w:val="0"/>
            <w:vAlign w:val="center"/>
          </w:tcPr>
          <w:p w14:paraId="26BC4351">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sz w:val="18"/>
                <w:szCs w:val="18"/>
              </w:rPr>
            </w:pPr>
            <w:r>
              <w:rPr>
                <w:rFonts w:hint="eastAsia" w:ascii="宋体" w:hAnsi="宋体" w:eastAsia="宋体" w:cs="宋体"/>
                <w:spacing w:val="0"/>
                <w:sz w:val="18"/>
                <w:szCs w:val="18"/>
              </w:rPr>
              <w:t>轨面标高</w:t>
            </w:r>
          </w:p>
        </w:tc>
        <w:tc>
          <w:tcPr>
            <w:tcW w:w="2950" w:type="dxa"/>
            <w:tcBorders>
              <w:top w:val="single" w:color="000000" w:sz="8" w:space="0"/>
              <w:left w:val="single" w:color="000000" w:sz="8" w:space="0"/>
              <w:bottom w:val="single" w:color="000000" w:sz="8" w:space="0"/>
              <w:right w:val="single" w:color="000000" w:sz="12" w:space="0"/>
            </w:tcBorders>
            <w:noWrap w:val="0"/>
            <w:vAlign w:val="center"/>
          </w:tcPr>
          <w:p w14:paraId="054D4893">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sz w:val="18"/>
                <w:szCs w:val="18"/>
              </w:rPr>
            </w:pPr>
            <w:r>
              <w:rPr>
                <w:rFonts w:hint="eastAsia" w:ascii="宋体" w:hAnsi="宋体" w:eastAsia="宋体" w:cs="宋体"/>
                <w:spacing w:val="0"/>
                <w:sz w:val="18"/>
                <w:szCs w:val="18"/>
              </w:rPr>
              <w:t>≤10</w:t>
            </w:r>
          </w:p>
        </w:tc>
      </w:tr>
      <w:tr w14:paraId="24B62A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60" w:type="dxa"/>
            <w:tcBorders>
              <w:top w:val="single" w:color="000000" w:sz="8" w:space="0"/>
              <w:left w:val="single" w:color="000000" w:sz="12" w:space="0"/>
              <w:bottom w:val="single" w:color="000000" w:sz="8" w:space="0"/>
              <w:right w:val="single" w:color="000000" w:sz="8" w:space="0"/>
            </w:tcBorders>
            <w:noWrap w:val="0"/>
            <w:vAlign w:val="center"/>
          </w:tcPr>
          <w:p w14:paraId="24A3F8F4">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sz w:val="18"/>
                <w:szCs w:val="18"/>
              </w:rPr>
            </w:pPr>
            <w:r>
              <w:rPr>
                <w:rFonts w:hint="eastAsia" w:ascii="宋体" w:hAnsi="宋体" w:eastAsia="宋体" w:cs="宋体"/>
                <w:spacing w:val="0"/>
                <w:sz w:val="18"/>
                <w:szCs w:val="18"/>
              </w:rPr>
              <w:t>轨道弯曲起伏</w:t>
            </w:r>
          </w:p>
        </w:tc>
        <w:tc>
          <w:tcPr>
            <w:tcW w:w="2950" w:type="dxa"/>
            <w:tcBorders>
              <w:top w:val="single" w:color="000000" w:sz="8" w:space="0"/>
              <w:left w:val="single" w:color="000000" w:sz="8" w:space="0"/>
              <w:bottom w:val="single" w:color="000000" w:sz="8" w:space="0"/>
              <w:right w:val="single" w:color="000000" w:sz="12" w:space="0"/>
            </w:tcBorders>
            <w:noWrap w:val="0"/>
            <w:vAlign w:val="center"/>
          </w:tcPr>
          <w:p w14:paraId="2B7C3EE4">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sz w:val="18"/>
                <w:szCs w:val="18"/>
              </w:rPr>
            </w:pPr>
            <w:r>
              <w:rPr>
                <w:rFonts w:hint="eastAsia" w:ascii="宋体" w:hAnsi="宋体" w:eastAsia="宋体" w:cs="宋体"/>
                <w:spacing w:val="0"/>
                <w:sz w:val="18"/>
                <w:szCs w:val="18"/>
              </w:rPr>
              <w:t>≤全长的1/1000,且不大于5mm</w:t>
            </w:r>
          </w:p>
        </w:tc>
      </w:tr>
      <w:tr w14:paraId="6EC091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60" w:type="dxa"/>
            <w:tcBorders>
              <w:top w:val="single" w:color="000000" w:sz="8" w:space="0"/>
              <w:left w:val="single" w:color="000000" w:sz="12" w:space="0"/>
              <w:bottom w:val="single" w:color="000000" w:sz="8" w:space="0"/>
              <w:right w:val="single" w:color="000000" w:sz="8" w:space="0"/>
            </w:tcBorders>
            <w:noWrap w:val="0"/>
            <w:vAlign w:val="center"/>
          </w:tcPr>
          <w:p w14:paraId="0A07E1DD">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sz w:val="18"/>
                <w:szCs w:val="18"/>
              </w:rPr>
            </w:pPr>
            <w:r>
              <w:rPr>
                <w:rFonts w:hint="eastAsia" w:ascii="宋体" w:hAnsi="宋体" w:eastAsia="宋体" w:cs="宋体"/>
                <w:spacing w:val="0"/>
                <w:sz w:val="18"/>
                <w:szCs w:val="18"/>
              </w:rPr>
              <w:t>两轨道顶面相对标高差</w:t>
            </w:r>
          </w:p>
        </w:tc>
        <w:tc>
          <w:tcPr>
            <w:tcW w:w="2950" w:type="dxa"/>
            <w:tcBorders>
              <w:top w:val="single" w:color="000000" w:sz="8" w:space="0"/>
              <w:left w:val="single" w:color="000000" w:sz="8" w:space="0"/>
              <w:bottom w:val="single" w:color="000000" w:sz="8" w:space="0"/>
              <w:right w:val="single" w:color="000000" w:sz="12" w:space="0"/>
            </w:tcBorders>
            <w:noWrap w:val="0"/>
            <w:vAlign w:val="center"/>
          </w:tcPr>
          <w:p w14:paraId="1645D6F0">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sz w:val="18"/>
                <w:szCs w:val="18"/>
              </w:rPr>
            </w:pPr>
            <w:r>
              <w:rPr>
                <w:rFonts w:hint="eastAsia" w:ascii="宋体" w:hAnsi="宋体" w:eastAsia="宋体" w:cs="宋体"/>
                <w:spacing w:val="0"/>
                <w:sz w:val="18"/>
                <w:szCs w:val="18"/>
              </w:rPr>
              <w:t>≤3</w:t>
            </w:r>
          </w:p>
        </w:tc>
      </w:tr>
      <w:tr w14:paraId="075087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60" w:type="dxa"/>
            <w:tcBorders>
              <w:top w:val="single" w:color="000000" w:sz="8" w:space="0"/>
              <w:left w:val="single" w:color="000000" w:sz="12" w:space="0"/>
              <w:bottom w:val="single" w:color="000000" w:sz="8" w:space="0"/>
              <w:right w:val="single" w:color="000000" w:sz="8" w:space="0"/>
            </w:tcBorders>
            <w:noWrap w:val="0"/>
            <w:vAlign w:val="center"/>
          </w:tcPr>
          <w:p w14:paraId="5227887B">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sz w:val="18"/>
                <w:szCs w:val="18"/>
              </w:rPr>
            </w:pPr>
            <w:r>
              <w:rPr>
                <w:rFonts w:hint="eastAsia" w:ascii="宋体" w:hAnsi="宋体" w:eastAsia="宋体" w:cs="宋体"/>
                <w:spacing w:val="0"/>
                <w:sz w:val="18"/>
                <w:szCs w:val="18"/>
              </w:rPr>
              <w:t>轨距</w:t>
            </w:r>
          </w:p>
        </w:tc>
        <w:tc>
          <w:tcPr>
            <w:tcW w:w="2950" w:type="dxa"/>
            <w:tcBorders>
              <w:top w:val="single" w:color="000000" w:sz="8" w:space="0"/>
              <w:left w:val="single" w:color="000000" w:sz="8" w:space="0"/>
              <w:bottom w:val="single" w:color="000000" w:sz="8" w:space="0"/>
              <w:right w:val="single" w:color="000000" w:sz="12" w:space="0"/>
            </w:tcBorders>
            <w:noWrap w:val="0"/>
            <w:vAlign w:val="center"/>
          </w:tcPr>
          <w:p w14:paraId="56933998">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sz w:val="18"/>
                <w:szCs w:val="18"/>
              </w:rPr>
            </w:pPr>
            <w:r>
              <w:rPr>
                <w:rFonts w:hint="eastAsia" w:ascii="宋体" w:hAnsi="宋体" w:eastAsia="宋体" w:cs="宋体"/>
                <w:spacing w:val="0"/>
                <w:sz w:val="18"/>
                <w:szCs w:val="18"/>
              </w:rPr>
              <w:t>≤2</w:t>
            </w:r>
          </w:p>
        </w:tc>
      </w:tr>
      <w:tr w14:paraId="0889B3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60" w:type="dxa"/>
            <w:tcBorders>
              <w:top w:val="single" w:color="000000" w:sz="8" w:space="0"/>
              <w:left w:val="single" w:color="000000" w:sz="12" w:space="0"/>
              <w:bottom w:val="single" w:color="000000" w:sz="12" w:space="0"/>
              <w:right w:val="single" w:color="000000" w:sz="8" w:space="0"/>
            </w:tcBorders>
            <w:noWrap w:val="0"/>
            <w:vAlign w:val="center"/>
          </w:tcPr>
          <w:p w14:paraId="4176C40F">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sz w:val="18"/>
                <w:szCs w:val="18"/>
              </w:rPr>
            </w:pPr>
            <w:r>
              <w:rPr>
                <w:rFonts w:hint="eastAsia" w:ascii="宋体" w:hAnsi="宋体" w:eastAsia="宋体" w:cs="宋体"/>
                <w:spacing w:val="0"/>
                <w:sz w:val="18"/>
                <w:szCs w:val="18"/>
              </w:rPr>
              <w:t>轨道接头处间隙</w:t>
            </w:r>
          </w:p>
        </w:tc>
        <w:tc>
          <w:tcPr>
            <w:tcW w:w="2950" w:type="dxa"/>
            <w:tcBorders>
              <w:top w:val="single" w:color="000000" w:sz="8" w:space="0"/>
              <w:left w:val="single" w:color="000000" w:sz="8" w:space="0"/>
              <w:bottom w:val="single" w:color="000000" w:sz="12" w:space="0"/>
              <w:right w:val="single" w:color="000000" w:sz="12" w:space="0"/>
            </w:tcBorders>
            <w:noWrap w:val="0"/>
            <w:vAlign w:val="center"/>
          </w:tcPr>
          <w:p w14:paraId="4AACE2E7">
            <w:pPr>
              <w:pStyle w:val="43"/>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outlineLvl w:val="9"/>
              <w:rPr>
                <w:rFonts w:hint="eastAsia" w:ascii="宋体" w:hAnsi="宋体" w:eastAsia="宋体" w:cs="宋体"/>
                <w:spacing w:val="0"/>
                <w:sz w:val="18"/>
                <w:szCs w:val="18"/>
              </w:rPr>
            </w:pPr>
            <w:r>
              <w:rPr>
                <w:rFonts w:hint="eastAsia" w:ascii="宋体" w:hAnsi="宋体" w:eastAsia="宋体" w:cs="宋体"/>
                <w:spacing w:val="0"/>
                <w:sz w:val="18"/>
                <w:szCs w:val="18"/>
              </w:rPr>
              <w:t>≤3</w:t>
            </w:r>
          </w:p>
        </w:tc>
      </w:tr>
    </w:tbl>
    <w:p w14:paraId="3E72DABB">
      <w:pPr>
        <w:pageBreakBefore w:val="0"/>
        <w:wordWrap/>
        <w:overflowPunct/>
        <w:topLinePunct w:val="0"/>
        <w:bidi w:val="0"/>
        <w:spacing w:line="360" w:lineRule="auto"/>
        <w:ind w:right="0" w:rightChars="0"/>
        <w:jc w:val="left"/>
        <w:outlineLvl w:val="9"/>
        <w:rPr>
          <w:rFonts w:hint="eastAsia" w:ascii="黑体" w:hAnsi="黑体" w:eastAsia="黑体" w:cs="黑体"/>
          <w:b w:val="0"/>
          <w:bCs w:val="0"/>
          <w:spacing w:val="0"/>
          <w:sz w:val="21"/>
          <w:szCs w:val="21"/>
          <w:lang w:val="en-US" w:eastAsia="zh-CN"/>
        </w:rPr>
      </w:pPr>
    </w:p>
    <w:p w14:paraId="06030535">
      <w:pPr>
        <w:pageBreakBefore w:val="0"/>
        <w:wordWrap/>
        <w:overflowPunct/>
        <w:topLinePunct w:val="0"/>
        <w:bidi w:val="0"/>
        <w:spacing w:line="360" w:lineRule="auto"/>
        <w:ind w:right="0" w:rightChars="0"/>
        <w:jc w:val="left"/>
        <w:outlineLvl w:val="9"/>
        <w:rPr>
          <w:rFonts w:hint="eastAsia" w:ascii="宋体" w:hAnsi="宋体" w:eastAsia="宋体" w:cs="宋体"/>
          <w:spacing w:val="0"/>
          <w:sz w:val="21"/>
          <w:szCs w:val="21"/>
          <w:lang w:val="en-US" w:eastAsia="zh-CN"/>
        </w:rPr>
      </w:pPr>
      <w:r>
        <w:rPr>
          <w:rFonts w:hint="eastAsia" w:ascii="黑体" w:hAnsi="黑体" w:eastAsia="黑体" w:cs="黑体"/>
          <w:b w:val="0"/>
          <w:bCs w:val="0"/>
          <w:spacing w:val="0"/>
          <w:sz w:val="21"/>
          <w:szCs w:val="21"/>
          <w:lang w:val="en-US" w:eastAsia="zh-CN"/>
        </w:rPr>
        <w:t>B</w:t>
      </w:r>
      <w:r>
        <w:rPr>
          <w:rFonts w:hint="eastAsia" w:ascii="黑体" w:hAnsi="黑体" w:eastAsia="黑体" w:cs="黑体"/>
          <w:b w:val="0"/>
          <w:bCs w:val="0"/>
          <w:spacing w:val="0"/>
          <w:sz w:val="21"/>
          <w:szCs w:val="21"/>
        </w:rPr>
        <w:t>.3.4</w:t>
      </w:r>
      <w:r>
        <w:rPr>
          <w:rFonts w:hint="eastAsia" w:ascii="宋体" w:hAnsi="宋体" w:eastAsia="宋体" w:cs="宋体"/>
          <w:spacing w:val="0"/>
          <w:sz w:val="21"/>
          <w:szCs w:val="21"/>
        </w:rPr>
        <w:t xml:space="preserve">  配煤车和叶轮拨煤机的车轮间距应与轨距相符，车轮与钢轨应无卡涩现象</w:t>
      </w:r>
      <w:r>
        <w:rPr>
          <w:rFonts w:hint="eastAsia" w:ascii="宋体" w:hAnsi="宋体" w:eastAsia="宋体" w:cs="宋体"/>
          <w:spacing w:val="0"/>
          <w:sz w:val="21"/>
          <w:szCs w:val="21"/>
          <w:lang w:eastAsia="zh-CN"/>
        </w:rPr>
        <w:t>。</w:t>
      </w:r>
    </w:p>
    <w:p w14:paraId="3F37FA0D">
      <w:pPr>
        <w:pageBreakBefore w:val="0"/>
        <w:wordWrap/>
        <w:overflowPunct/>
        <w:topLinePunct w:val="0"/>
        <w:bidi w:val="0"/>
        <w:spacing w:line="360" w:lineRule="auto"/>
        <w:ind w:right="0" w:rightChars="0"/>
        <w:jc w:val="left"/>
        <w:outlineLvl w:val="9"/>
        <w:rPr>
          <w:rFonts w:hint="eastAsia" w:ascii="宋体" w:hAnsi="宋体" w:eastAsia="宋体" w:cs="宋体"/>
          <w:spacing w:val="0"/>
          <w:sz w:val="21"/>
          <w:szCs w:val="21"/>
        </w:rPr>
      </w:pPr>
      <w:r>
        <w:rPr>
          <w:rFonts w:hint="eastAsia" w:ascii="黑体" w:hAnsi="黑体" w:eastAsia="黑体" w:cs="黑体"/>
          <w:b w:val="0"/>
          <w:bCs w:val="0"/>
          <w:spacing w:val="0"/>
          <w:sz w:val="21"/>
          <w:szCs w:val="21"/>
          <w:lang w:val="en-US" w:eastAsia="zh-CN"/>
        </w:rPr>
        <w:t>B.3.5</w:t>
      </w:r>
      <w:r>
        <w:rPr>
          <w:rFonts w:hint="eastAsia" w:ascii="宋体" w:hAnsi="宋体" w:eastAsia="宋体" w:cs="宋体"/>
          <w:b/>
          <w:bCs/>
          <w:spacing w:val="0"/>
          <w:sz w:val="21"/>
          <w:szCs w:val="21"/>
          <w:lang w:val="en-US" w:eastAsia="zh-CN"/>
        </w:rPr>
        <w:t xml:space="preserve"> </w:t>
      </w:r>
      <w:r>
        <w:rPr>
          <w:rFonts w:hint="eastAsia" w:ascii="宋体" w:hAnsi="宋体" w:eastAsia="宋体" w:cs="宋体"/>
          <w:spacing w:val="0"/>
          <w:sz w:val="21"/>
          <w:szCs w:val="21"/>
        </w:rPr>
        <w:t xml:space="preserve"> 叶轮拨煤机的叶轮与平台表面的距离应符合设计要求，不得与平台相碰。</w:t>
      </w:r>
    </w:p>
    <w:p w14:paraId="7F7525F7">
      <w:pPr>
        <w:keepNext w:val="0"/>
        <w:keepLines w:val="0"/>
        <w:pageBreakBefore w:val="0"/>
        <w:widowControl w:val="0"/>
        <w:kinsoku w:val="0"/>
        <w:wordWrap/>
        <w:overflowPunct w:val="0"/>
        <w:topLinePunct w:val="0"/>
        <w:autoSpaceDE w:val="0"/>
        <w:autoSpaceDN w:val="0"/>
        <w:bidi w:val="0"/>
        <w:adjustRightInd w:val="0"/>
        <w:snapToGrid w:val="0"/>
        <w:spacing w:line="360" w:lineRule="auto"/>
        <w:ind w:right="0" w:rightChars="0"/>
        <w:jc w:val="left"/>
        <w:textAlignment w:val="baseline"/>
        <w:outlineLvl w:val="9"/>
        <w:rPr>
          <w:rFonts w:hint="eastAsia" w:ascii="宋体" w:hAnsi="宋体" w:eastAsia="宋体" w:cs="宋体"/>
          <w:spacing w:val="0"/>
          <w:sz w:val="21"/>
          <w:szCs w:val="21"/>
        </w:rPr>
      </w:pPr>
      <w:r>
        <w:rPr>
          <w:rFonts w:hint="eastAsia" w:ascii="黑体" w:hAnsi="黑体" w:eastAsia="黑体" w:cs="黑体"/>
          <w:b w:val="0"/>
          <w:bCs w:val="0"/>
          <w:spacing w:val="0"/>
          <w:sz w:val="21"/>
          <w:szCs w:val="21"/>
          <w:lang w:val="en-US" w:eastAsia="zh-CN"/>
        </w:rPr>
        <w:t>B.3.6</w:t>
      </w:r>
      <w:r>
        <w:rPr>
          <w:rFonts w:hint="eastAsia" w:ascii="宋体" w:hAnsi="宋体" w:eastAsia="宋体" w:cs="宋体"/>
          <w:spacing w:val="0"/>
          <w:position w:val="7"/>
          <w:sz w:val="21"/>
          <w:szCs w:val="21"/>
        </w:rPr>
        <w:t xml:space="preserve"> </w:t>
      </w:r>
      <w:r>
        <w:rPr>
          <w:rFonts w:hint="eastAsia" w:ascii="宋体" w:hAnsi="宋体" w:eastAsia="宋体" w:cs="宋体"/>
          <w:spacing w:val="0"/>
          <w:position w:val="7"/>
          <w:sz w:val="21"/>
          <w:szCs w:val="21"/>
          <w:lang w:val="en-US" w:eastAsia="zh-CN"/>
        </w:rPr>
        <w:t xml:space="preserve"> </w:t>
      </w:r>
      <w:r>
        <w:rPr>
          <w:rFonts w:hint="eastAsia" w:ascii="宋体" w:hAnsi="宋体" w:eastAsia="宋体" w:cs="宋体"/>
          <w:spacing w:val="0"/>
          <w:sz w:val="21"/>
          <w:szCs w:val="21"/>
        </w:rPr>
        <w:t>配煤车和叶轮拨煤机的分部试运应符合下列规定：</w:t>
      </w:r>
    </w:p>
    <w:p w14:paraId="62A53529">
      <w:pPr>
        <w:pageBreakBefore w:val="0"/>
        <w:numPr>
          <w:ilvl w:val="0"/>
          <w:numId w:val="32"/>
        </w:numPr>
        <w:wordWrap/>
        <w:overflowPunct/>
        <w:topLinePunct w:val="0"/>
        <w:bidi w:val="0"/>
        <w:spacing w:line="360" w:lineRule="auto"/>
        <w:ind w:right="0" w:rightChars="0" w:firstLine="420" w:firstLineChars="2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沿轨道往返行程符合设计要求。</w:t>
      </w:r>
    </w:p>
    <w:p w14:paraId="7680D0BA">
      <w:pPr>
        <w:pageBreakBefore w:val="0"/>
        <w:numPr>
          <w:ilvl w:val="0"/>
          <w:numId w:val="32"/>
        </w:numPr>
        <w:wordWrap/>
        <w:overflowPunct/>
        <w:topLinePunct w:val="0"/>
        <w:bidi w:val="0"/>
        <w:spacing w:line="360" w:lineRule="auto"/>
        <w:ind w:right="0" w:rightChars="0" w:firstLine="420" w:firstLineChars="2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各项操作灵活正确，能在预定位置停车。</w:t>
      </w:r>
    </w:p>
    <w:p w14:paraId="1137096B">
      <w:pPr>
        <w:pageBreakBefore w:val="0"/>
        <w:numPr>
          <w:ilvl w:val="0"/>
          <w:numId w:val="32"/>
        </w:numPr>
        <w:wordWrap/>
        <w:overflowPunct/>
        <w:topLinePunct w:val="0"/>
        <w:bidi w:val="0"/>
        <w:spacing w:line="360" w:lineRule="auto"/>
        <w:ind w:right="0" w:rightChars="0" w:firstLine="420" w:firstLineChars="2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行走时车轮与轨道接触良好，无抬起和啃边现象。</w:t>
      </w:r>
    </w:p>
    <w:p w14:paraId="3493D15A">
      <w:pPr>
        <w:pageBreakBefore w:val="0"/>
        <w:numPr>
          <w:ilvl w:val="0"/>
          <w:numId w:val="32"/>
        </w:numPr>
        <w:wordWrap/>
        <w:overflowPunct/>
        <w:topLinePunct w:val="0"/>
        <w:bidi w:val="0"/>
        <w:spacing w:line="360" w:lineRule="auto"/>
        <w:ind w:right="0" w:rightChars="0" w:firstLine="420" w:firstLineChars="2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机械各部分振幅不大于0.2mm。</w:t>
      </w:r>
    </w:p>
    <w:p w14:paraId="4457B477">
      <w:pPr>
        <w:pageBreakBefore w:val="0"/>
        <w:numPr>
          <w:ilvl w:val="0"/>
          <w:numId w:val="32"/>
        </w:numPr>
        <w:wordWrap/>
        <w:overflowPunct/>
        <w:topLinePunct w:val="0"/>
        <w:bidi w:val="0"/>
        <w:spacing w:line="360" w:lineRule="auto"/>
        <w:ind w:right="0" w:rightChars="0" w:firstLine="420" w:firstLineChars="2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胶带通过配煤车时应无跑偏现象。</w:t>
      </w:r>
    </w:p>
    <w:p w14:paraId="6C7CD4CD">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line="360" w:lineRule="auto"/>
        <w:ind w:right="0" w:rightChars="0"/>
        <w:jc w:val="left"/>
        <w:textAlignment w:val="baseline"/>
        <w:outlineLvl w:val="9"/>
        <w:rPr>
          <w:rFonts w:hint="eastAsia" w:ascii="黑体" w:hAnsi="黑体" w:eastAsia="黑体" w:cs="黑体"/>
          <w:b w:val="0"/>
          <w:bCs/>
          <w:snapToGrid w:val="0"/>
          <w:color w:val="000000"/>
          <w:spacing w:val="0"/>
          <w:kern w:val="0"/>
          <w:sz w:val="21"/>
          <w:szCs w:val="21"/>
          <w:lang w:val="en-US" w:eastAsia="en-US" w:bidi="ar-SA"/>
        </w:rPr>
      </w:pPr>
      <w:r>
        <w:rPr>
          <w:rFonts w:hint="eastAsia" w:ascii="黑体" w:hAnsi="黑体" w:eastAsia="黑体" w:cs="黑体"/>
          <w:b w:val="0"/>
          <w:bCs/>
          <w:snapToGrid w:val="0"/>
          <w:color w:val="000000"/>
          <w:spacing w:val="0"/>
          <w:kern w:val="0"/>
          <w:sz w:val="21"/>
          <w:szCs w:val="21"/>
          <w:lang w:val="en-US" w:eastAsia="zh-CN" w:bidi="ar-SA"/>
        </w:rPr>
        <w:t>B</w:t>
      </w:r>
      <w:r>
        <w:rPr>
          <w:rFonts w:hint="eastAsia" w:ascii="黑体" w:hAnsi="黑体" w:eastAsia="黑体" w:cs="黑体"/>
          <w:b w:val="0"/>
          <w:bCs/>
          <w:snapToGrid w:val="0"/>
          <w:color w:val="000000"/>
          <w:spacing w:val="0"/>
          <w:kern w:val="0"/>
          <w:sz w:val="21"/>
          <w:szCs w:val="21"/>
          <w:lang w:val="en-US" w:eastAsia="en-US" w:bidi="ar-SA"/>
        </w:rPr>
        <w:t>.4</w:t>
      </w:r>
      <w:r>
        <w:rPr>
          <w:rFonts w:hint="eastAsia" w:ascii="黑体" w:hAnsi="黑体" w:eastAsia="黑体" w:cs="黑体"/>
          <w:b w:val="0"/>
          <w:bCs/>
          <w:snapToGrid w:val="0"/>
          <w:color w:val="000000"/>
          <w:spacing w:val="0"/>
          <w:kern w:val="0"/>
          <w:sz w:val="21"/>
          <w:szCs w:val="21"/>
          <w:lang w:val="en-US" w:eastAsia="zh-CN" w:bidi="ar-SA"/>
        </w:rPr>
        <w:t xml:space="preserve">  </w:t>
      </w:r>
      <w:r>
        <w:rPr>
          <w:rFonts w:hint="eastAsia" w:ascii="黑体" w:hAnsi="黑体" w:eastAsia="黑体" w:cs="黑体"/>
          <w:b w:val="0"/>
          <w:bCs/>
          <w:snapToGrid w:val="0"/>
          <w:color w:val="000000"/>
          <w:spacing w:val="0"/>
          <w:kern w:val="0"/>
          <w:sz w:val="21"/>
          <w:szCs w:val="21"/>
          <w:lang w:val="en-US" w:eastAsia="en-US" w:bidi="ar-SA"/>
        </w:rPr>
        <w:t>磁铁分离器</w:t>
      </w:r>
    </w:p>
    <w:p w14:paraId="748D3097">
      <w:pPr>
        <w:pageBreakBefore w:val="0"/>
        <w:wordWrap/>
        <w:overflowPunct/>
        <w:topLinePunct w:val="0"/>
        <w:bidi w:val="0"/>
        <w:spacing w:line="360" w:lineRule="auto"/>
        <w:ind w:right="0" w:rightChars="0"/>
        <w:jc w:val="left"/>
        <w:outlineLvl w:val="9"/>
        <w:rPr>
          <w:rFonts w:hint="eastAsia" w:ascii="宋体" w:hAnsi="宋体" w:eastAsia="宋体" w:cs="宋体"/>
          <w:spacing w:val="0"/>
          <w:sz w:val="21"/>
          <w:szCs w:val="21"/>
        </w:rPr>
      </w:pPr>
      <w:r>
        <w:rPr>
          <w:rFonts w:hint="eastAsia" w:ascii="黑体" w:hAnsi="黑体" w:eastAsia="黑体" w:cs="黑体"/>
          <w:b w:val="0"/>
          <w:bCs w:val="0"/>
          <w:spacing w:val="0"/>
          <w:sz w:val="21"/>
          <w:szCs w:val="21"/>
          <w:lang w:val="en-US" w:eastAsia="zh-CN"/>
        </w:rPr>
        <w:t>B</w:t>
      </w:r>
      <w:r>
        <w:rPr>
          <w:rFonts w:hint="eastAsia" w:ascii="黑体" w:hAnsi="黑体" w:eastAsia="黑体" w:cs="黑体"/>
          <w:b w:val="0"/>
          <w:bCs w:val="0"/>
          <w:spacing w:val="0"/>
          <w:sz w:val="21"/>
          <w:szCs w:val="21"/>
        </w:rPr>
        <w:t>.4.1</w:t>
      </w:r>
      <w:r>
        <w:rPr>
          <w:rFonts w:hint="eastAsia" w:ascii="宋体" w:hAnsi="宋体" w:eastAsia="宋体" w:cs="宋体"/>
          <w:spacing w:val="0"/>
          <w:sz w:val="21"/>
          <w:szCs w:val="21"/>
        </w:rPr>
        <w:t xml:space="preserve">  磁铁分离器应经电气检查合格后方可安装。</w:t>
      </w:r>
    </w:p>
    <w:p w14:paraId="426DD3A1">
      <w:pPr>
        <w:pageBreakBefore w:val="0"/>
        <w:wordWrap/>
        <w:overflowPunct/>
        <w:topLinePunct w:val="0"/>
        <w:bidi w:val="0"/>
        <w:spacing w:line="360" w:lineRule="auto"/>
        <w:ind w:right="0" w:rightChars="0"/>
        <w:jc w:val="left"/>
        <w:outlineLvl w:val="9"/>
        <w:rPr>
          <w:rFonts w:hint="eastAsia" w:ascii="宋体" w:hAnsi="宋体" w:eastAsia="宋体" w:cs="宋体"/>
          <w:spacing w:val="0"/>
          <w:sz w:val="21"/>
          <w:szCs w:val="21"/>
        </w:rPr>
      </w:pPr>
      <w:r>
        <w:rPr>
          <w:rFonts w:hint="eastAsia" w:ascii="黑体" w:hAnsi="黑体" w:eastAsia="黑体" w:cs="黑体"/>
          <w:b w:val="0"/>
          <w:bCs w:val="0"/>
          <w:spacing w:val="0"/>
          <w:sz w:val="21"/>
          <w:szCs w:val="21"/>
          <w:lang w:val="en-US" w:eastAsia="zh-CN"/>
        </w:rPr>
        <w:t xml:space="preserve">B.4.2 </w:t>
      </w:r>
      <w:r>
        <w:rPr>
          <w:rFonts w:hint="eastAsia" w:ascii="宋体" w:hAnsi="宋体" w:eastAsia="宋体" w:cs="宋体"/>
          <w:spacing w:val="0"/>
          <w:sz w:val="21"/>
          <w:szCs w:val="21"/>
        </w:rPr>
        <w:t xml:space="preserve"> 磁铁分离器的安装角度及吸铁表面与胶带表面的距离应符合设计要求。</w:t>
      </w:r>
    </w:p>
    <w:p w14:paraId="17E0B41A">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left"/>
        <w:textAlignment w:val="baseline"/>
        <w:outlineLvl w:val="9"/>
        <w:rPr>
          <w:rFonts w:hint="eastAsia" w:ascii="宋体" w:hAnsi="宋体" w:eastAsia="宋体" w:cs="宋体"/>
          <w:spacing w:val="0"/>
          <w:sz w:val="21"/>
          <w:szCs w:val="21"/>
        </w:rPr>
      </w:pPr>
      <w:r>
        <w:rPr>
          <w:rFonts w:hint="eastAsia" w:ascii="黑体" w:hAnsi="黑体" w:eastAsia="黑体" w:cs="黑体"/>
          <w:b w:val="0"/>
          <w:bCs w:val="0"/>
          <w:spacing w:val="0"/>
          <w:sz w:val="21"/>
          <w:szCs w:val="21"/>
          <w:lang w:val="en-US" w:eastAsia="zh-CN"/>
        </w:rPr>
        <w:t>B.4.3</w:t>
      </w:r>
      <w:r>
        <w:rPr>
          <w:rFonts w:hint="eastAsia" w:ascii="宋体" w:hAnsi="宋体" w:eastAsia="宋体" w:cs="宋体"/>
          <w:spacing w:val="0"/>
          <w:sz w:val="21"/>
          <w:szCs w:val="21"/>
        </w:rPr>
        <w:t xml:space="preserve"> </w:t>
      </w:r>
      <w:r>
        <w:rPr>
          <w:rFonts w:hint="eastAsia" w:ascii="宋体" w:hAnsi="宋体" w:eastAsia="宋体" w:cs="宋体"/>
          <w:spacing w:val="0"/>
          <w:sz w:val="21"/>
          <w:szCs w:val="21"/>
          <w:lang w:val="en-US" w:eastAsia="zh-CN"/>
        </w:rPr>
        <w:t xml:space="preserve"> </w:t>
      </w:r>
      <w:r>
        <w:rPr>
          <w:rFonts w:hint="eastAsia" w:ascii="宋体" w:hAnsi="宋体" w:eastAsia="宋体" w:cs="宋体"/>
          <w:spacing w:val="0"/>
          <w:sz w:val="21"/>
          <w:szCs w:val="21"/>
        </w:rPr>
        <w:t>磁铁分离器吊挂装置应牢靠，行走机构应转动灵活，不应有卡涩、啃边、打滑现象。</w:t>
      </w:r>
    </w:p>
    <w:p w14:paraId="6D8550EC">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line="360" w:lineRule="auto"/>
        <w:ind w:right="0" w:rightChars="0"/>
        <w:jc w:val="left"/>
        <w:textAlignment w:val="baseline"/>
        <w:outlineLvl w:val="9"/>
        <w:rPr>
          <w:rFonts w:hint="eastAsia" w:ascii="黑体" w:hAnsi="黑体" w:eastAsia="黑体" w:cs="黑体"/>
          <w:b w:val="0"/>
          <w:bCs/>
          <w:snapToGrid w:val="0"/>
          <w:color w:val="000000"/>
          <w:spacing w:val="0"/>
          <w:kern w:val="0"/>
          <w:sz w:val="21"/>
          <w:szCs w:val="21"/>
          <w:lang w:val="en-US" w:eastAsia="en-US" w:bidi="ar-SA"/>
        </w:rPr>
      </w:pPr>
      <w:r>
        <w:rPr>
          <w:rFonts w:hint="eastAsia" w:ascii="黑体" w:hAnsi="黑体" w:eastAsia="黑体" w:cs="黑体"/>
          <w:b w:val="0"/>
          <w:bCs/>
          <w:snapToGrid w:val="0"/>
          <w:color w:val="000000"/>
          <w:spacing w:val="0"/>
          <w:kern w:val="0"/>
          <w:sz w:val="21"/>
          <w:szCs w:val="21"/>
          <w:lang w:val="en-US" w:eastAsia="zh-CN" w:bidi="ar-SA"/>
        </w:rPr>
        <w:t>B</w:t>
      </w:r>
      <w:r>
        <w:rPr>
          <w:rFonts w:hint="eastAsia" w:ascii="黑体" w:hAnsi="黑体" w:eastAsia="黑体" w:cs="黑体"/>
          <w:b w:val="0"/>
          <w:bCs/>
          <w:snapToGrid w:val="0"/>
          <w:color w:val="000000"/>
          <w:spacing w:val="0"/>
          <w:kern w:val="0"/>
          <w:sz w:val="21"/>
          <w:szCs w:val="21"/>
          <w:lang w:val="en-US" w:eastAsia="en-US" w:bidi="ar-SA"/>
        </w:rPr>
        <w:t xml:space="preserve">.5 </w:t>
      </w:r>
      <w:r>
        <w:rPr>
          <w:rFonts w:hint="eastAsia" w:ascii="黑体" w:hAnsi="黑体" w:eastAsia="黑体" w:cs="黑体"/>
          <w:b w:val="0"/>
          <w:bCs/>
          <w:snapToGrid w:val="0"/>
          <w:color w:val="000000"/>
          <w:spacing w:val="0"/>
          <w:kern w:val="0"/>
          <w:sz w:val="21"/>
          <w:szCs w:val="21"/>
          <w:lang w:val="en-US" w:eastAsia="zh-CN" w:bidi="ar-SA"/>
        </w:rPr>
        <w:t xml:space="preserve"> </w:t>
      </w:r>
      <w:r>
        <w:rPr>
          <w:rFonts w:hint="eastAsia" w:ascii="黑体" w:hAnsi="黑体" w:eastAsia="黑体" w:cs="黑体"/>
          <w:b w:val="0"/>
          <w:bCs/>
          <w:snapToGrid w:val="0"/>
          <w:color w:val="000000"/>
          <w:spacing w:val="0"/>
          <w:kern w:val="0"/>
          <w:sz w:val="21"/>
          <w:szCs w:val="21"/>
          <w:lang w:val="en-US" w:eastAsia="en-US" w:bidi="ar-SA"/>
        </w:rPr>
        <w:t>碎煤机</w:t>
      </w:r>
    </w:p>
    <w:p w14:paraId="7EED3D4F">
      <w:pPr>
        <w:pageBreakBefore w:val="0"/>
        <w:wordWrap/>
        <w:overflowPunct/>
        <w:topLinePunct w:val="0"/>
        <w:bidi w:val="0"/>
        <w:spacing w:line="360" w:lineRule="auto"/>
        <w:ind w:right="0" w:rightChars="0"/>
        <w:jc w:val="left"/>
        <w:outlineLvl w:val="9"/>
        <w:rPr>
          <w:rFonts w:hint="eastAsia" w:ascii="宋体" w:hAnsi="宋体" w:eastAsia="宋体" w:cs="宋体"/>
          <w:spacing w:val="0"/>
          <w:sz w:val="21"/>
          <w:szCs w:val="21"/>
        </w:rPr>
      </w:pPr>
      <w:r>
        <w:rPr>
          <w:rFonts w:hint="eastAsia" w:ascii="黑体" w:hAnsi="黑体" w:eastAsia="黑体" w:cs="黑体"/>
          <w:b w:val="0"/>
          <w:bCs w:val="0"/>
          <w:spacing w:val="0"/>
          <w:sz w:val="21"/>
          <w:szCs w:val="21"/>
          <w:lang w:val="en-US" w:eastAsia="zh-CN"/>
        </w:rPr>
        <w:t>B.5.1</w:t>
      </w:r>
      <w:r>
        <w:rPr>
          <w:rFonts w:hint="eastAsia" w:ascii="宋体" w:hAnsi="宋体" w:eastAsia="宋体" w:cs="宋体"/>
          <w:spacing w:val="0"/>
          <w:sz w:val="21"/>
          <w:szCs w:val="21"/>
        </w:rPr>
        <w:t xml:space="preserve"> </w:t>
      </w:r>
      <w:r>
        <w:rPr>
          <w:rFonts w:hint="eastAsia" w:ascii="宋体" w:hAnsi="宋体" w:eastAsia="宋体" w:cs="宋体"/>
          <w:spacing w:val="0"/>
          <w:sz w:val="21"/>
          <w:szCs w:val="21"/>
          <w:lang w:val="en-US" w:eastAsia="zh-CN"/>
        </w:rPr>
        <w:t xml:space="preserve"> </w:t>
      </w:r>
      <w:r>
        <w:rPr>
          <w:rFonts w:hint="eastAsia" w:ascii="宋体" w:hAnsi="宋体" w:eastAsia="宋体" w:cs="宋体"/>
          <w:spacing w:val="0"/>
          <w:sz w:val="21"/>
          <w:szCs w:val="21"/>
        </w:rPr>
        <w:t>碎煤机基础应符合下列规定：</w:t>
      </w:r>
    </w:p>
    <w:p w14:paraId="5A4F471B">
      <w:pPr>
        <w:pageBreakBefore w:val="0"/>
        <w:numPr>
          <w:ilvl w:val="0"/>
          <w:numId w:val="33"/>
        </w:numPr>
        <w:wordWrap/>
        <w:overflowPunct/>
        <w:topLinePunct w:val="0"/>
        <w:bidi w:val="0"/>
        <w:spacing w:line="360" w:lineRule="auto"/>
        <w:ind w:right="0" w:rightChars="0" w:firstLine="420" w:firstLineChars="2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 xml:space="preserve">基础的外形尺寸、标高应符合设计要求并经检查验收合格。 </w:t>
      </w:r>
    </w:p>
    <w:p w14:paraId="485EFD40">
      <w:pPr>
        <w:pageBreakBefore w:val="0"/>
        <w:numPr>
          <w:ilvl w:val="0"/>
          <w:numId w:val="33"/>
        </w:numPr>
        <w:wordWrap/>
        <w:overflowPunct/>
        <w:topLinePunct w:val="0"/>
        <w:bidi w:val="0"/>
        <w:spacing w:line="360" w:lineRule="auto"/>
        <w:ind w:right="0" w:rightChars="0" w:firstLine="420" w:firstLineChars="2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预留孔的位置应符合设计要求，偏差应小于15mm。</w:t>
      </w:r>
    </w:p>
    <w:p w14:paraId="22ECB0B3">
      <w:pPr>
        <w:pageBreakBefore w:val="0"/>
        <w:numPr>
          <w:ilvl w:val="0"/>
          <w:numId w:val="33"/>
        </w:numPr>
        <w:wordWrap/>
        <w:overflowPunct/>
        <w:topLinePunct w:val="0"/>
        <w:bidi w:val="0"/>
        <w:spacing w:line="360" w:lineRule="auto"/>
        <w:ind w:right="0" w:rightChars="0" w:firstLine="420" w:firstLineChars="2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地脚螺栓、预埋套管的倾斜度应小于3mm/m。</w:t>
      </w:r>
    </w:p>
    <w:p w14:paraId="4040608F">
      <w:pPr>
        <w:pageBreakBefore w:val="0"/>
        <w:numPr>
          <w:ilvl w:val="0"/>
          <w:numId w:val="33"/>
        </w:numPr>
        <w:wordWrap/>
        <w:overflowPunct/>
        <w:topLinePunct w:val="0"/>
        <w:bidi w:val="0"/>
        <w:spacing w:line="360" w:lineRule="auto"/>
        <w:ind w:right="0" w:rightChars="0" w:firstLine="420" w:firstLineChars="2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减振基础弹簧与弹簧隔振器的高度应符合设计要求，偏差应在±2mm内。</w:t>
      </w:r>
    </w:p>
    <w:p w14:paraId="6B563D8B">
      <w:pPr>
        <w:pageBreakBefore w:val="0"/>
        <w:numPr>
          <w:ilvl w:val="0"/>
          <w:numId w:val="33"/>
        </w:numPr>
        <w:wordWrap/>
        <w:overflowPunct/>
        <w:topLinePunct w:val="0"/>
        <w:bidi w:val="0"/>
        <w:spacing w:line="360" w:lineRule="auto"/>
        <w:ind w:right="0" w:rightChars="0" w:firstLine="420" w:firstLineChars="2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碎煤机减振基础与底部基础之间应无杂物，减振基础应自由振动。</w:t>
      </w:r>
    </w:p>
    <w:p w14:paraId="12F5ABC5">
      <w:pPr>
        <w:pageBreakBefore w:val="0"/>
        <w:wordWrap/>
        <w:overflowPunct/>
        <w:topLinePunct w:val="0"/>
        <w:bidi w:val="0"/>
        <w:spacing w:line="360" w:lineRule="auto"/>
        <w:ind w:right="0" w:rightChars="0"/>
        <w:jc w:val="left"/>
        <w:outlineLvl w:val="9"/>
        <w:rPr>
          <w:rFonts w:hint="eastAsia" w:ascii="宋体" w:hAnsi="宋体" w:eastAsia="宋体" w:cs="宋体"/>
          <w:spacing w:val="0"/>
          <w:sz w:val="21"/>
          <w:szCs w:val="21"/>
        </w:rPr>
      </w:pPr>
      <w:r>
        <w:rPr>
          <w:rFonts w:hint="eastAsia" w:ascii="黑体" w:hAnsi="黑体" w:eastAsia="黑体" w:cs="黑体"/>
          <w:b w:val="0"/>
          <w:bCs w:val="0"/>
          <w:spacing w:val="0"/>
          <w:sz w:val="21"/>
          <w:szCs w:val="21"/>
          <w:lang w:val="en-US" w:eastAsia="zh-CN"/>
        </w:rPr>
        <w:t>B.5.2</w:t>
      </w:r>
      <w:r>
        <w:rPr>
          <w:rFonts w:hint="eastAsia" w:ascii="宋体" w:hAnsi="宋体" w:eastAsia="宋体" w:cs="宋体"/>
          <w:spacing w:val="0"/>
          <w:position w:val="5"/>
          <w:sz w:val="21"/>
          <w:szCs w:val="21"/>
        </w:rPr>
        <w:t xml:space="preserve"> </w:t>
      </w:r>
      <w:r>
        <w:rPr>
          <w:rFonts w:hint="eastAsia" w:ascii="宋体" w:hAnsi="宋体" w:eastAsia="宋体" w:cs="宋体"/>
          <w:spacing w:val="0"/>
          <w:position w:val="5"/>
          <w:sz w:val="21"/>
          <w:szCs w:val="21"/>
          <w:lang w:val="en-US" w:eastAsia="zh-CN"/>
        </w:rPr>
        <w:t xml:space="preserve"> </w:t>
      </w:r>
      <w:r>
        <w:rPr>
          <w:rFonts w:hint="eastAsia" w:ascii="宋体" w:hAnsi="宋体" w:eastAsia="宋体" w:cs="宋体"/>
          <w:spacing w:val="0"/>
          <w:sz w:val="21"/>
          <w:szCs w:val="21"/>
        </w:rPr>
        <w:t>锤击、反击式碎煤机安装应符合下列规定：</w:t>
      </w:r>
    </w:p>
    <w:p w14:paraId="3840AFE9">
      <w:pPr>
        <w:pageBreakBefore w:val="0"/>
        <w:numPr>
          <w:ilvl w:val="0"/>
          <w:numId w:val="34"/>
        </w:numPr>
        <w:wordWrap/>
        <w:overflowPunct/>
        <w:topLinePunct w:val="0"/>
        <w:bidi w:val="0"/>
        <w:spacing w:line="360" w:lineRule="auto"/>
        <w:ind w:left="0" w:leftChars="0" w:right="0" w:rightChars="0" w:firstLine="420" w:firstLineChars="2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安装前应进行下列检查：</w:t>
      </w:r>
    </w:p>
    <w:p w14:paraId="21C15F99">
      <w:pPr>
        <w:pageBreakBefore w:val="0"/>
        <w:numPr>
          <w:ilvl w:val="0"/>
          <w:numId w:val="35"/>
        </w:numPr>
        <w:wordWrap/>
        <w:overflowPunct/>
        <w:topLinePunct w:val="0"/>
        <w:bidi w:val="0"/>
        <w:spacing w:line="360" w:lineRule="auto"/>
        <w:ind w:left="0" w:leftChars="0" w:right="0" w:rightChars="0" w:firstLine="840" w:firstLineChars="4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每个锤头在轴套上能灵活摆动。</w:t>
      </w:r>
    </w:p>
    <w:p w14:paraId="09AD6FD7">
      <w:pPr>
        <w:keepNext w:val="0"/>
        <w:keepLines w:val="0"/>
        <w:pageBreakBefore w:val="0"/>
        <w:widowControl/>
        <w:numPr>
          <w:ilvl w:val="0"/>
          <w:numId w:val="35"/>
        </w:numPr>
        <w:kinsoku/>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0"/>
          <w:sz w:val="21"/>
          <w:szCs w:val="21"/>
        </w:rPr>
      </w:pPr>
      <w:r>
        <w:rPr>
          <w:rFonts w:hint="eastAsia" w:ascii="宋体" w:hAnsi="宋体" w:eastAsia="宋体" w:cs="宋体"/>
          <w:spacing w:val="0"/>
          <w:sz w:val="21"/>
          <w:szCs w:val="21"/>
        </w:rPr>
        <w:t>2）击锤顶端与栅板间和打击板与反击板间的距离均应符合设备技术文件的规定。</w:t>
      </w:r>
    </w:p>
    <w:p w14:paraId="074F9941">
      <w:pPr>
        <w:pageBreakBefore w:val="0"/>
        <w:numPr>
          <w:ilvl w:val="0"/>
          <w:numId w:val="35"/>
        </w:numPr>
        <w:wordWrap/>
        <w:overflowPunct/>
        <w:topLinePunct w:val="0"/>
        <w:bidi w:val="0"/>
        <w:spacing w:line="360" w:lineRule="auto"/>
        <w:ind w:left="0" w:leftChars="0" w:right="0" w:rightChars="0" w:firstLine="840" w:firstLineChars="4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击锤、打击板、反击板和内衬板均不得有裂纹，各部件应固定牢靠。</w:t>
      </w:r>
    </w:p>
    <w:p w14:paraId="19211551">
      <w:pPr>
        <w:pageBreakBefore w:val="0"/>
        <w:numPr>
          <w:ilvl w:val="0"/>
          <w:numId w:val="35"/>
        </w:numPr>
        <w:wordWrap/>
        <w:overflowPunct/>
        <w:topLinePunct w:val="0"/>
        <w:bidi w:val="0"/>
        <w:spacing w:line="360" w:lineRule="auto"/>
        <w:ind w:left="0" w:leftChars="0" w:right="0" w:rightChars="0" w:firstLine="840" w:firstLineChars="4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反击板的调整装置应灵活、可靠。</w:t>
      </w:r>
    </w:p>
    <w:p w14:paraId="2A42C4A7">
      <w:pPr>
        <w:keepNext w:val="0"/>
        <w:keepLines w:val="0"/>
        <w:pageBreakBefore w:val="0"/>
        <w:widowControl/>
        <w:numPr>
          <w:ilvl w:val="0"/>
          <w:numId w:val="34"/>
        </w:numPr>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spacing w:val="0"/>
          <w:sz w:val="21"/>
          <w:szCs w:val="21"/>
        </w:rPr>
      </w:pPr>
      <w:r>
        <w:rPr>
          <w:rFonts w:hint="eastAsia" w:ascii="宋体" w:hAnsi="宋体" w:eastAsia="宋体" w:cs="宋体"/>
          <w:spacing w:val="0"/>
          <w:sz w:val="21"/>
          <w:szCs w:val="21"/>
        </w:rPr>
        <w:t>击锤和打击板不应随意拆下，必须拆卸时应作出标志，按原位置复装，如标志不清，则装配前应进行选配使重量分布均等，其不平衡重量的偏差应符合设备技术文件的规定。</w:t>
      </w:r>
    </w:p>
    <w:p w14:paraId="1F6AF648">
      <w:pPr>
        <w:pageBreakBefore w:val="0"/>
        <w:numPr>
          <w:ilvl w:val="0"/>
          <w:numId w:val="34"/>
        </w:numPr>
        <w:wordWrap/>
        <w:overflowPunct/>
        <w:topLinePunct w:val="0"/>
        <w:bidi w:val="0"/>
        <w:spacing w:line="360" w:lineRule="auto"/>
        <w:ind w:left="0" w:leftChars="0" w:right="0" w:rightChars="0" w:firstLine="420" w:firstLineChars="2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碎煤机安装应符合下列要求：</w:t>
      </w:r>
    </w:p>
    <w:p w14:paraId="7B32DBF7">
      <w:pPr>
        <w:pageBreakBefore w:val="0"/>
        <w:numPr>
          <w:ilvl w:val="0"/>
          <w:numId w:val="36"/>
        </w:numPr>
        <w:wordWrap/>
        <w:overflowPunct/>
        <w:topLinePunct w:val="0"/>
        <w:bidi w:val="0"/>
        <w:spacing w:line="360" w:lineRule="auto"/>
        <w:ind w:left="0" w:leftChars="0" w:right="0" w:rightChars="0" w:firstLine="840" w:firstLineChars="4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碎煤机下若采用枕木垫层，木质应坚实而富有弹性，无裂纹、疤痕并应防腐</w:t>
      </w:r>
      <w:r>
        <w:rPr>
          <w:rFonts w:hint="eastAsia" w:ascii="宋体" w:hAnsi="宋体" w:eastAsia="宋体" w:cs="宋体"/>
          <w:spacing w:val="0"/>
          <w:sz w:val="21"/>
          <w:szCs w:val="21"/>
          <w:lang w:eastAsia="zh-CN"/>
        </w:rPr>
        <w:t>。</w:t>
      </w:r>
    </w:p>
    <w:p w14:paraId="1628CAB3">
      <w:pPr>
        <w:pageBreakBefore w:val="0"/>
        <w:numPr>
          <w:ilvl w:val="0"/>
          <w:numId w:val="36"/>
        </w:numPr>
        <w:wordWrap/>
        <w:overflowPunct/>
        <w:topLinePunct w:val="0"/>
        <w:bidi w:val="0"/>
        <w:spacing w:line="360" w:lineRule="auto"/>
        <w:ind w:left="0" w:leftChars="0" w:right="0" w:rightChars="0" w:firstLine="840" w:firstLineChars="4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标高及中心线偏差不大于10mm。</w:t>
      </w:r>
    </w:p>
    <w:p w14:paraId="05A112DE">
      <w:pPr>
        <w:pageBreakBefore w:val="0"/>
        <w:numPr>
          <w:ilvl w:val="0"/>
          <w:numId w:val="36"/>
        </w:numPr>
        <w:wordWrap/>
        <w:overflowPunct/>
        <w:topLinePunct w:val="0"/>
        <w:bidi w:val="0"/>
        <w:spacing w:line="360" w:lineRule="auto"/>
        <w:ind w:left="0" w:leftChars="0" w:right="0" w:rightChars="0" w:firstLine="840" w:firstLineChars="4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纵、横向水平偏差不大于长宽尺寸的1/1000。</w:t>
      </w:r>
    </w:p>
    <w:p w14:paraId="4E31BCEF">
      <w:pPr>
        <w:pageBreakBefore w:val="0"/>
        <w:numPr>
          <w:ilvl w:val="0"/>
          <w:numId w:val="34"/>
        </w:numPr>
        <w:wordWrap/>
        <w:overflowPunct/>
        <w:topLinePunct w:val="0"/>
        <w:bidi w:val="0"/>
        <w:spacing w:line="360" w:lineRule="auto"/>
        <w:ind w:left="0" w:leftChars="0" w:right="0" w:rightChars="0" w:firstLine="840" w:firstLineChars="4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碎煤机分部试运应符合本</w:t>
      </w:r>
      <w:r>
        <w:rPr>
          <w:rFonts w:hint="eastAsia" w:ascii="宋体" w:hAnsi="宋体" w:eastAsia="宋体" w:cs="宋体"/>
          <w:spacing w:val="0"/>
          <w:sz w:val="21"/>
          <w:szCs w:val="21"/>
          <w:lang w:val="en-US" w:eastAsia="zh-CN"/>
        </w:rPr>
        <w:t>标准</w:t>
      </w:r>
      <w:r>
        <w:rPr>
          <w:rFonts w:hint="eastAsia" w:ascii="宋体" w:hAnsi="宋体" w:eastAsia="宋体" w:cs="宋体"/>
          <w:spacing w:val="0"/>
          <w:sz w:val="21"/>
          <w:szCs w:val="21"/>
        </w:rPr>
        <w:t>1</w:t>
      </w:r>
      <w:r>
        <w:rPr>
          <w:rFonts w:hint="eastAsia" w:ascii="宋体" w:hAnsi="宋体" w:eastAsia="宋体" w:cs="宋体"/>
          <w:spacing w:val="0"/>
          <w:sz w:val="21"/>
          <w:szCs w:val="21"/>
          <w:lang w:val="en-US" w:eastAsia="zh-CN"/>
        </w:rPr>
        <w:t>1</w:t>
      </w:r>
      <w:r>
        <w:rPr>
          <w:rFonts w:hint="eastAsia" w:ascii="宋体" w:hAnsi="宋体" w:eastAsia="宋体" w:cs="宋体"/>
          <w:spacing w:val="0"/>
          <w:sz w:val="21"/>
          <w:szCs w:val="21"/>
        </w:rPr>
        <w:t>.2.12的规定，其轴承振幅值不应大于0.2mm</w:t>
      </w:r>
      <w:r>
        <w:rPr>
          <w:rFonts w:hint="eastAsia" w:ascii="宋体" w:hAnsi="宋体" w:eastAsia="宋体" w:cs="宋体"/>
          <w:spacing w:val="0"/>
          <w:sz w:val="21"/>
          <w:szCs w:val="21"/>
          <w:lang w:eastAsia="zh-CN"/>
        </w:rPr>
        <w:t>。</w:t>
      </w:r>
    </w:p>
    <w:p w14:paraId="7B6F00D0">
      <w:pPr>
        <w:pageBreakBefore w:val="0"/>
        <w:wordWrap/>
        <w:overflowPunct/>
        <w:topLinePunct w:val="0"/>
        <w:bidi w:val="0"/>
        <w:spacing w:line="360" w:lineRule="auto"/>
        <w:ind w:right="0" w:rightChars="0"/>
        <w:jc w:val="left"/>
        <w:outlineLvl w:val="9"/>
        <w:rPr>
          <w:rFonts w:hint="eastAsia" w:ascii="宋体" w:hAnsi="宋体" w:eastAsia="宋体" w:cs="宋体"/>
          <w:spacing w:val="0"/>
          <w:sz w:val="21"/>
          <w:szCs w:val="21"/>
        </w:rPr>
      </w:pPr>
      <w:r>
        <w:rPr>
          <w:rFonts w:hint="eastAsia" w:ascii="黑体" w:hAnsi="黑体" w:eastAsia="黑体" w:cs="黑体"/>
          <w:b w:val="0"/>
          <w:bCs w:val="0"/>
          <w:spacing w:val="0"/>
          <w:sz w:val="21"/>
          <w:szCs w:val="21"/>
          <w:lang w:val="en-US" w:eastAsia="zh-CN"/>
        </w:rPr>
        <w:t>B.5.3</w:t>
      </w:r>
      <w:r>
        <w:rPr>
          <w:rFonts w:hint="eastAsia" w:ascii="宋体" w:hAnsi="宋体" w:eastAsia="宋体" w:cs="宋体"/>
          <w:spacing w:val="0"/>
          <w:sz w:val="21"/>
          <w:szCs w:val="21"/>
        </w:rPr>
        <w:t xml:space="preserve"> </w:t>
      </w:r>
      <w:r>
        <w:rPr>
          <w:rFonts w:hint="eastAsia" w:ascii="宋体" w:hAnsi="宋体" w:eastAsia="宋体" w:cs="宋体"/>
          <w:spacing w:val="0"/>
          <w:sz w:val="21"/>
          <w:szCs w:val="21"/>
          <w:lang w:val="en-US" w:eastAsia="zh-CN"/>
        </w:rPr>
        <w:t xml:space="preserve"> </w:t>
      </w:r>
      <w:r>
        <w:rPr>
          <w:rFonts w:hint="eastAsia" w:ascii="宋体" w:hAnsi="宋体" w:eastAsia="宋体" w:cs="宋体"/>
          <w:spacing w:val="0"/>
          <w:sz w:val="21"/>
          <w:szCs w:val="21"/>
        </w:rPr>
        <w:t xml:space="preserve">环式碎煤机、可逆锤击式碎煤机安装应符合下列规定： </w:t>
      </w:r>
    </w:p>
    <w:p w14:paraId="6152C262">
      <w:pPr>
        <w:pageBreakBefore w:val="0"/>
        <w:numPr>
          <w:ilvl w:val="0"/>
          <w:numId w:val="37"/>
        </w:numPr>
        <w:wordWrap/>
        <w:overflowPunct/>
        <w:topLinePunct w:val="0"/>
        <w:bidi w:val="0"/>
        <w:spacing w:line="360" w:lineRule="auto"/>
        <w:ind w:left="0" w:leftChars="0" w:right="0" w:rightChars="0" w:firstLine="420" w:firstLineChars="200"/>
        <w:jc w:val="left"/>
        <w:outlineLvl w:val="9"/>
        <w:rPr>
          <w:rFonts w:hint="eastAsia" w:ascii="宋体" w:hAnsi="宋体" w:eastAsia="宋体" w:cs="宋体"/>
          <w:b w:val="0"/>
          <w:bCs w:val="0"/>
          <w:spacing w:val="0"/>
          <w:sz w:val="21"/>
          <w:szCs w:val="21"/>
        </w:rPr>
      </w:pPr>
      <w:r>
        <w:rPr>
          <w:rFonts w:hint="eastAsia" w:ascii="宋体" w:hAnsi="宋体" w:eastAsia="宋体" w:cs="宋体"/>
          <w:b w:val="0"/>
          <w:bCs w:val="0"/>
          <w:spacing w:val="0"/>
          <w:sz w:val="21"/>
          <w:szCs w:val="21"/>
        </w:rPr>
        <w:t>安装前应进行下列检查：</w:t>
      </w:r>
    </w:p>
    <w:p w14:paraId="5881AAB1">
      <w:pPr>
        <w:pageBreakBefore w:val="0"/>
        <w:numPr>
          <w:ilvl w:val="0"/>
          <w:numId w:val="38"/>
        </w:numPr>
        <w:wordWrap/>
        <w:overflowPunct/>
        <w:topLinePunct w:val="0"/>
        <w:bidi w:val="0"/>
        <w:spacing w:line="360" w:lineRule="auto"/>
        <w:ind w:left="0" w:leftChars="0" w:right="0" w:rightChars="0" w:firstLine="840" w:firstLineChars="4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每个锤环在环轴上能灵活转动。</w:t>
      </w:r>
    </w:p>
    <w:p w14:paraId="2E8A5004">
      <w:pPr>
        <w:pageBreakBefore w:val="0"/>
        <w:numPr>
          <w:ilvl w:val="0"/>
          <w:numId w:val="38"/>
        </w:numPr>
        <w:wordWrap/>
        <w:overflowPunct/>
        <w:topLinePunct w:val="0"/>
        <w:bidi w:val="0"/>
        <w:spacing w:line="360" w:lineRule="auto"/>
        <w:ind w:left="0" w:leftChars="0" w:right="0" w:rightChars="0" w:firstLine="840" w:firstLineChars="4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锤环、碎煤板、大小筛板、内衬板均不得有裂纹，各部件应固定牢靠。</w:t>
      </w:r>
    </w:p>
    <w:p w14:paraId="6906779C">
      <w:pPr>
        <w:pageBreakBefore w:val="0"/>
        <w:numPr>
          <w:ilvl w:val="0"/>
          <w:numId w:val="38"/>
        </w:numPr>
        <w:wordWrap/>
        <w:overflowPunct/>
        <w:topLinePunct w:val="0"/>
        <w:bidi w:val="0"/>
        <w:spacing w:line="360" w:lineRule="auto"/>
        <w:ind w:left="0" w:leftChars="0" w:right="0" w:rightChars="0" w:firstLine="840" w:firstLineChars="4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筛板的调整装置应灵活、可靠。</w:t>
      </w:r>
    </w:p>
    <w:p w14:paraId="6F4B18D4">
      <w:pPr>
        <w:keepNext w:val="0"/>
        <w:keepLines w:val="0"/>
        <w:pageBreakBefore w:val="0"/>
        <w:widowControl/>
        <w:numPr>
          <w:ilvl w:val="0"/>
          <w:numId w:val="37"/>
        </w:numPr>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spacing w:val="0"/>
          <w:sz w:val="21"/>
          <w:szCs w:val="21"/>
        </w:rPr>
      </w:pPr>
      <w:r>
        <w:rPr>
          <w:rFonts w:hint="eastAsia" w:ascii="宋体" w:hAnsi="宋体" w:eastAsia="宋体" w:cs="宋体"/>
          <w:spacing w:val="0"/>
          <w:sz w:val="21"/>
          <w:szCs w:val="21"/>
        </w:rPr>
        <w:t>锤环不应随意拆下，必须拆卸时应作出标志，按原位置复装，如标志不清，则装配前应进行选配使重量分布均等，其不平衡重量的偏差应符合设备技术文件的规定。</w:t>
      </w:r>
    </w:p>
    <w:p w14:paraId="052AE1C6">
      <w:pPr>
        <w:pageBreakBefore w:val="0"/>
        <w:numPr>
          <w:ilvl w:val="0"/>
          <w:numId w:val="37"/>
        </w:numPr>
        <w:wordWrap/>
        <w:overflowPunct/>
        <w:topLinePunct w:val="0"/>
        <w:bidi w:val="0"/>
        <w:spacing w:line="360" w:lineRule="auto"/>
        <w:ind w:left="0" w:leftChars="0" w:right="0" w:rightChars="0" w:firstLine="420" w:firstLineChars="200"/>
        <w:jc w:val="left"/>
        <w:outlineLvl w:val="9"/>
        <w:rPr>
          <w:rFonts w:hint="eastAsia" w:ascii="宋体" w:hAnsi="宋体" w:eastAsia="宋体" w:cs="宋体"/>
          <w:spacing w:val="0"/>
          <w:sz w:val="21"/>
          <w:szCs w:val="21"/>
        </w:rPr>
      </w:pPr>
      <w:bookmarkStart w:id="53" w:name="bookmark163"/>
      <w:bookmarkEnd w:id="53"/>
      <w:bookmarkStart w:id="54" w:name="bookmark77"/>
      <w:bookmarkEnd w:id="54"/>
      <w:r>
        <w:rPr>
          <w:rFonts w:hint="eastAsia" w:ascii="宋体" w:hAnsi="宋体" w:eastAsia="宋体" w:cs="宋体"/>
          <w:spacing w:val="0"/>
          <w:sz w:val="21"/>
          <w:szCs w:val="21"/>
        </w:rPr>
        <w:t>碎煤机安装应符合设备技术文件的规定，并应符合下列要求：</w:t>
      </w:r>
    </w:p>
    <w:p w14:paraId="52AE50C5">
      <w:pPr>
        <w:pageBreakBefore w:val="0"/>
        <w:numPr>
          <w:ilvl w:val="0"/>
          <w:numId w:val="39"/>
        </w:numPr>
        <w:wordWrap/>
        <w:overflowPunct/>
        <w:topLinePunct w:val="0"/>
        <w:bidi w:val="0"/>
        <w:spacing w:line="360" w:lineRule="auto"/>
        <w:ind w:left="0" w:leftChars="0" w:right="0" w:rightChars="0" w:firstLine="840" w:firstLineChars="4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标高及中心线偏差不大于10mm。</w:t>
      </w:r>
    </w:p>
    <w:p w14:paraId="0151AD36">
      <w:pPr>
        <w:keepNext w:val="0"/>
        <w:keepLines w:val="0"/>
        <w:pageBreakBefore w:val="0"/>
        <w:widowControl/>
        <w:numPr>
          <w:ilvl w:val="0"/>
          <w:numId w:val="39"/>
        </w:numPr>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0"/>
          <w:sz w:val="21"/>
          <w:szCs w:val="21"/>
        </w:rPr>
      </w:pPr>
      <w:r>
        <w:rPr>
          <w:rFonts w:hint="eastAsia" w:ascii="宋体" w:hAnsi="宋体" w:eastAsia="宋体" w:cs="宋体"/>
          <w:spacing w:val="0"/>
          <w:sz w:val="21"/>
          <w:szCs w:val="21"/>
        </w:rPr>
        <w:t>纵、横向水平偏差应符合设备技术文件的规定，宜分别不大于其长度的0.5/1000和0.1/1000,转子主轴水平偏差不大于0.3mm/m。</w:t>
      </w:r>
    </w:p>
    <w:p w14:paraId="3EDE034B">
      <w:pPr>
        <w:pageBreakBefore w:val="0"/>
        <w:numPr>
          <w:ilvl w:val="0"/>
          <w:numId w:val="39"/>
        </w:numPr>
        <w:wordWrap/>
        <w:overflowPunct/>
        <w:topLinePunct w:val="0"/>
        <w:bidi w:val="0"/>
        <w:spacing w:line="360" w:lineRule="auto"/>
        <w:ind w:left="0" w:leftChars="0" w:right="0" w:rightChars="0" w:firstLine="840" w:firstLineChars="4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机体和机盖的接合面应密封，密封垫应良好，不得漏煤粉。</w:t>
      </w:r>
    </w:p>
    <w:p w14:paraId="63F41211">
      <w:pPr>
        <w:pageBreakBefore w:val="0"/>
        <w:numPr>
          <w:ilvl w:val="0"/>
          <w:numId w:val="37"/>
        </w:numPr>
        <w:wordWrap/>
        <w:overflowPunct/>
        <w:topLinePunct w:val="0"/>
        <w:bidi w:val="0"/>
        <w:spacing w:line="360" w:lineRule="auto"/>
        <w:ind w:left="0" w:leftChars="0" w:right="0" w:rightChars="0" w:firstLine="420" w:firstLineChars="2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碎煤机分部试运按本</w:t>
      </w:r>
      <w:r>
        <w:rPr>
          <w:rFonts w:hint="eastAsia" w:ascii="宋体" w:hAnsi="宋体" w:eastAsia="宋体" w:cs="宋体"/>
          <w:spacing w:val="0"/>
          <w:sz w:val="21"/>
          <w:szCs w:val="21"/>
          <w:lang w:val="en-US" w:eastAsia="zh-CN"/>
        </w:rPr>
        <w:t>标准</w:t>
      </w:r>
      <w:r>
        <w:rPr>
          <w:rFonts w:hint="eastAsia" w:ascii="宋体" w:hAnsi="宋体" w:eastAsia="宋体" w:cs="宋体"/>
          <w:spacing w:val="0"/>
          <w:sz w:val="21"/>
          <w:szCs w:val="21"/>
        </w:rPr>
        <w:t>1</w:t>
      </w:r>
      <w:r>
        <w:rPr>
          <w:rFonts w:hint="eastAsia" w:ascii="宋体" w:hAnsi="宋体" w:eastAsia="宋体" w:cs="宋体"/>
          <w:spacing w:val="0"/>
          <w:sz w:val="21"/>
          <w:szCs w:val="21"/>
          <w:lang w:val="en-US" w:eastAsia="zh-CN"/>
        </w:rPr>
        <w:t>1</w:t>
      </w:r>
      <w:r>
        <w:rPr>
          <w:rFonts w:hint="eastAsia" w:ascii="宋体" w:hAnsi="宋体" w:eastAsia="宋体" w:cs="宋体"/>
          <w:spacing w:val="0"/>
          <w:sz w:val="21"/>
          <w:szCs w:val="21"/>
        </w:rPr>
        <w:t>.2.12的有关规定执行，并应符合下列要求：</w:t>
      </w:r>
    </w:p>
    <w:p w14:paraId="5C67F115">
      <w:pPr>
        <w:keepNext w:val="0"/>
        <w:keepLines w:val="0"/>
        <w:pageBreakBefore w:val="0"/>
        <w:widowControl/>
        <w:numPr>
          <w:ilvl w:val="0"/>
          <w:numId w:val="40"/>
        </w:numPr>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0"/>
          <w:sz w:val="21"/>
          <w:szCs w:val="21"/>
        </w:rPr>
      </w:pPr>
      <w:r>
        <w:rPr>
          <w:rFonts w:hint="eastAsia" w:ascii="宋体" w:hAnsi="宋体" w:eastAsia="宋体" w:cs="宋体"/>
          <w:spacing w:val="0"/>
          <w:sz w:val="21"/>
          <w:szCs w:val="21"/>
        </w:rPr>
        <w:t>锤环的旋转轨迹圆与筛板的间隙，应按设备技术文件的要求调整，碎煤机内不得有杂物存留。</w:t>
      </w:r>
    </w:p>
    <w:p w14:paraId="40F4AF1F">
      <w:pPr>
        <w:pageBreakBefore w:val="0"/>
        <w:numPr>
          <w:ilvl w:val="0"/>
          <w:numId w:val="40"/>
        </w:numPr>
        <w:wordWrap/>
        <w:overflowPunct/>
        <w:topLinePunct w:val="0"/>
        <w:bidi w:val="0"/>
        <w:spacing w:line="360" w:lineRule="auto"/>
        <w:ind w:left="0" w:leftChars="0" w:right="0" w:rightChars="0" w:firstLine="840" w:firstLineChars="4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不允许带荷载启动，一定要在本机达到运行速度后，方可施加荷载。</w:t>
      </w:r>
    </w:p>
    <w:p w14:paraId="40C0C323">
      <w:pPr>
        <w:pageBreakBefore w:val="0"/>
        <w:numPr>
          <w:ilvl w:val="0"/>
          <w:numId w:val="40"/>
        </w:numPr>
        <w:wordWrap/>
        <w:overflowPunct/>
        <w:topLinePunct w:val="0"/>
        <w:bidi w:val="0"/>
        <w:spacing w:line="360" w:lineRule="auto"/>
        <w:ind w:left="0" w:leftChars="0" w:right="0" w:rightChars="0" w:firstLine="840" w:firstLineChars="4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碎煤机基础减振弹簧的预压紧螺栓应在试运前释放。</w:t>
      </w:r>
    </w:p>
    <w:p w14:paraId="0635A106">
      <w:pPr>
        <w:pageBreakBefore w:val="0"/>
        <w:wordWrap/>
        <w:overflowPunct/>
        <w:topLinePunct w:val="0"/>
        <w:bidi w:val="0"/>
        <w:spacing w:line="360" w:lineRule="auto"/>
        <w:ind w:right="0" w:rightChars="0"/>
        <w:jc w:val="left"/>
        <w:outlineLvl w:val="9"/>
        <w:rPr>
          <w:rFonts w:hint="eastAsia" w:ascii="宋体" w:hAnsi="宋体" w:eastAsia="宋体" w:cs="宋体"/>
          <w:spacing w:val="0"/>
          <w:sz w:val="21"/>
          <w:szCs w:val="21"/>
        </w:rPr>
      </w:pPr>
      <w:r>
        <w:rPr>
          <w:rFonts w:hint="eastAsia" w:ascii="黑体" w:hAnsi="黑体" w:eastAsia="黑体" w:cs="黑体"/>
          <w:b w:val="0"/>
          <w:bCs w:val="0"/>
          <w:spacing w:val="0"/>
          <w:sz w:val="21"/>
          <w:szCs w:val="21"/>
          <w:lang w:val="en-US" w:eastAsia="zh-CN"/>
        </w:rPr>
        <w:t>B.5.4</w:t>
      </w:r>
      <w:r>
        <w:rPr>
          <w:rFonts w:hint="eastAsia" w:ascii="宋体" w:hAnsi="宋体" w:eastAsia="宋体" w:cs="宋体"/>
          <w:spacing w:val="0"/>
          <w:sz w:val="21"/>
          <w:szCs w:val="21"/>
        </w:rPr>
        <w:t xml:space="preserve"> 辊式碎煤机安装应符合下列规定：</w:t>
      </w:r>
    </w:p>
    <w:p w14:paraId="349095D1">
      <w:pPr>
        <w:pageBreakBefore w:val="0"/>
        <w:numPr>
          <w:ilvl w:val="0"/>
          <w:numId w:val="41"/>
        </w:numPr>
        <w:wordWrap/>
        <w:overflowPunct/>
        <w:topLinePunct w:val="0"/>
        <w:bidi w:val="0"/>
        <w:spacing w:line="360" w:lineRule="auto"/>
        <w:ind w:left="0" w:leftChars="0" w:right="0" w:rightChars="0" w:firstLine="420" w:firstLineChars="2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安装前应进行下列检查：</w:t>
      </w:r>
    </w:p>
    <w:p w14:paraId="1072EAC3">
      <w:pPr>
        <w:keepNext w:val="0"/>
        <w:keepLines w:val="0"/>
        <w:pageBreakBefore w:val="0"/>
        <w:widowControl/>
        <w:numPr>
          <w:ilvl w:val="0"/>
          <w:numId w:val="42"/>
        </w:numPr>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0"/>
          <w:sz w:val="21"/>
          <w:szCs w:val="21"/>
        </w:rPr>
      </w:pPr>
      <w:r>
        <w:rPr>
          <w:rFonts w:hint="eastAsia" w:ascii="宋体" w:hAnsi="宋体" w:eastAsia="宋体" w:cs="宋体"/>
          <w:spacing w:val="0"/>
          <w:sz w:val="21"/>
          <w:szCs w:val="21"/>
        </w:rPr>
        <w:t>应将全部零部件加工表面上的防锈油等防护物及机器在运输、保管过程中落上的灰尘、脏物清除干净。</w:t>
      </w:r>
    </w:p>
    <w:p w14:paraId="50F6E4C1">
      <w:pPr>
        <w:pageBreakBefore w:val="0"/>
        <w:numPr>
          <w:ilvl w:val="0"/>
          <w:numId w:val="42"/>
        </w:numPr>
        <w:wordWrap/>
        <w:overflowPunct/>
        <w:topLinePunct w:val="0"/>
        <w:bidi w:val="0"/>
        <w:spacing w:line="360" w:lineRule="auto"/>
        <w:ind w:left="0" w:leftChars="0" w:right="0" w:rightChars="0" w:firstLine="840" w:firstLineChars="4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应检查和清除各加工表面及螺纹上的缺陷。</w:t>
      </w:r>
    </w:p>
    <w:p w14:paraId="608E5CF6">
      <w:pPr>
        <w:pageBreakBefore w:val="0"/>
        <w:numPr>
          <w:ilvl w:val="0"/>
          <w:numId w:val="42"/>
        </w:numPr>
        <w:wordWrap/>
        <w:overflowPunct/>
        <w:topLinePunct w:val="0"/>
        <w:bidi w:val="0"/>
        <w:spacing w:line="360" w:lineRule="auto"/>
        <w:ind w:left="0" w:leftChars="0" w:right="0" w:rightChars="0" w:firstLine="840" w:firstLineChars="4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已安装好的零部件应检查，零部件损坏和遗失应修复。</w:t>
      </w:r>
    </w:p>
    <w:p w14:paraId="723E26AA">
      <w:pPr>
        <w:pageBreakBefore w:val="0"/>
        <w:numPr>
          <w:ilvl w:val="0"/>
          <w:numId w:val="42"/>
        </w:numPr>
        <w:wordWrap/>
        <w:overflowPunct/>
        <w:topLinePunct w:val="0"/>
        <w:bidi w:val="0"/>
        <w:spacing w:line="360" w:lineRule="auto"/>
        <w:ind w:left="0" w:leftChars="0" w:right="0" w:rightChars="0" w:firstLine="840" w:firstLineChars="4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应保护好零部件的摩擦表面，不得用脏棉纱和不清洁的油擦洗加工面。</w:t>
      </w:r>
    </w:p>
    <w:p w14:paraId="76F21F38">
      <w:pPr>
        <w:pageBreakBefore w:val="0"/>
        <w:numPr>
          <w:ilvl w:val="0"/>
          <w:numId w:val="42"/>
        </w:numPr>
        <w:wordWrap/>
        <w:overflowPunct/>
        <w:topLinePunct w:val="0"/>
        <w:bidi w:val="0"/>
        <w:spacing w:line="360" w:lineRule="auto"/>
        <w:ind w:left="0" w:leftChars="0" w:right="0" w:rightChars="0" w:firstLine="840" w:firstLineChars="4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安装前应将基础上的槽、坑清理干净，水泥层表面不许有油渍。</w:t>
      </w:r>
    </w:p>
    <w:p w14:paraId="201E107D">
      <w:pPr>
        <w:pageBreakBefore w:val="0"/>
        <w:numPr>
          <w:ilvl w:val="0"/>
          <w:numId w:val="41"/>
        </w:numPr>
        <w:wordWrap/>
        <w:overflowPunct/>
        <w:topLinePunct w:val="0"/>
        <w:bidi w:val="0"/>
        <w:spacing w:line="360" w:lineRule="auto"/>
        <w:ind w:left="0" w:leftChars="0" w:right="0" w:rightChars="0" w:firstLine="420" w:firstLineChars="2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碎煤机安装应符合设备技术文件的规定，并应符合下列要求：</w:t>
      </w:r>
    </w:p>
    <w:p w14:paraId="67B9B0A8">
      <w:pPr>
        <w:keepNext w:val="0"/>
        <w:keepLines w:val="0"/>
        <w:pageBreakBefore w:val="0"/>
        <w:widowControl/>
        <w:numPr>
          <w:ilvl w:val="0"/>
          <w:numId w:val="43"/>
        </w:numPr>
        <w:kinsoku/>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安装前应做到最后浇筑的装破碎机的基础平面应保证水平，误差不大于1mm/m。</w:t>
      </w:r>
    </w:p>
    <w:p w14:paraId="71C7E470">
      <w:pPr>
        <w:keepNext w:val="0"/>
        <w:keepLines w:val="0"/>
        <w:pageBreakBefore w:val="0"/>
        <w:widowControl/>
        <w:numPr>
          <w:ilvl w:val="0"/>
          <w:numId w:val="43"/>
        </w:numPr>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机器就位后，应进行辊子轴线和减速机轴线的同轴度校正，同轴度偏差不大于0.08mm。</w:t>
      </w:r>
    </w:p>
    <w:p w14:paraId="2FFEF3F7">
      <w:pPr>
        <w:keepNext w:val="0"/>
        <w:keepLines w:val="0"/>
        <w:pageBreakBefore w:val="0"/>
        <w:widowControl/>
        <w:numPr>
          <w:ilvl w:val="0"/>
          <w:numId w:val="43"/>
        </w:numPr>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机器的安装及精度经确认后，拧紧地脚螺栓的螺母，并在机器运行过程中经常检查是否松动，确保机器在工作过程中各部位置准确不发生变化。</w:t>
      </w:r>
    </w:p>
    <w:p w14:paraId="284493CE">
      <w:pPr>
        <w:keepNext w:val="0"/>
        <w:keepLines w:val="0"/>
        <w:pageBreakBefore w:val="0"/>
        <w:widowControl/>
        <w:numPr>
          <w:ilvl w:val="0"/>
          <w:numId w:val="43"/>
        </w:numPr>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相向转动的两辊安装后应保证被动辊与主动辊轴线平行，平行度误差不大于0.2mm/m。</w:t>
      </w:r>
    </w:p>
    <w:p w14:paraId="28489490">
      <w:pPr>
        <w:keepNext w:val="0"/>
        <w:keepLines w:val="0"/>
        <w:pageBreakBefore w:val="0"/>
        <w:widowControl/>
        <w:numPr>
          <w:ilvl w:val="0"/>
          <w:numId w:val="43"/>
        </w:numPr>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零部件外部完全检查后，应检查主动辊、被动辊的轴承、轴承与轴承架的接触良好，调整轴承装配后，应保证运动灵活。</w:t>
      </w:r>
    </w:p>
    <w:p w14:paraId="3E07CFEF">
      <w:pPr>
        <w:keepNext w:val="0"/>
        <w:keepLines w:val="0"/>
        <w:pageBreakBefore w:val="0"/>
        <w:widowControl/>
        <w:numPr>
          <w:ilvl w:val="0"/>
          <w:numId w:val="43"/>
        </w:numPr>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安全调整部的弹簧应有足够的压紧力，以保证破碎机能安全正常地工作，同时应调整好每个弹簧的受力，使其受力均匀。</w:t>
      </w:r>
    </w:p>
    <w:p w14:paraId="13AD80AA">
      <w:pPr>
        <w:pageBreakBefore w:val="0"/>
        <w:numPr>
          <w:ilvl w:val="0"/>
          <w:numId w:val="43"/>
        </w:numPr>
        <w:wordWrap/>
        <w:overflowPunct/>
        <w:topLinePunct w:val="0"/>
        <w:bidi w:val="0"/>
        <w:spacing w:line="360" w:lineRule="auto"/>
        <w:ind w:left="0" w:leftChars="0" w:right="0" w:rightChars="0" w:firstLine="840" w:firstLineChars="400"/>
        <w:jc w:val="left"/>
        <w:outlineLvl w:val="9"/>
        <w:rPr>
          <w:rFonts w:hint="eastAsia" w:ascii="宋体" w:hAnsi="宋体" w:eastAsia="宋体" w:cs="宋体"/>
          <w:spacing w:val="0"/>
          <w:sz w:val="21"/>
          <w:szCs w:val="21"/>
        </w:rPr>
      </w:pPr>
      <w:r>
        <w:rPr>
          <w:rFonts w:hint="eastAsia" w:ascii="宋体" w:hAnsi="宋体" w:eastAsia="宋体" w:cs="宋体"/>
          <w:spacing w:val="0"/>
          <w:sz w:val="21"/>
          <w:szCs w:val="21"/>
        </w:rPr>
        <w:t>防护罩安装后应保证接合面的密封，防护罩不应有与其他零部件相碰之处。</w:t>
      </w:r>
    </w:p>
    <w:p w14:paraId="02B66F86">
      <w:pPr>
        <w:keepNext/>
        <w:keepLines/>
        <w:pageBreakBefore w:val="0"/>
        <w:widowControl/>
        <w:kinsoku w:val="0"/>
        <w:wordWrap/>
        <w:overflowPunct/>
        <w:topLinePunct w:val="0"/>
        <w:autoSpaceDE w:val="0"/>
        <w:autoSpaceDN w:val="0"/>
        <w:bidi w:val="0"/>
        <w:adjustRightInd w:val="0"/>
        <w:snapToGrid w:val="0"/>
        <w:spacing w:before="0" w:beforeLines="50" w:beforeAutospacing="0" w:after="0" w:afterLines="50" w:afterAutospacing="0" w:line="360" w:lineRule="auto"/>
        <w:jc w:val="left"/>
        <w:textAlignment w:val="baseline"/>
        <w:outlineLvl w:val="0"/>
        <w:rPr>
          <w:rFonts w:hint="eastAsia" w:ascii="黑体" w:hAnsi="黑体" w:eastAsia="黑体" w:cs="黑体"/>
          <w:b w:val="0"/>
          <w:bCs/>
          <w:snapToGrid w:val="0"/>
          <w:color w:val="000000"/>
          <w:kern w:val="44"/>
          <w:sz w:val="21"/>
          <w:szCs w:val="21"/>
          <w:lang w:val="en-US" w:eastAsia="zh-CN" w:bidi="ar-SA"/>
        </w:rPr>
      </w:pPr>
      <w:r>
        <w:rPr>
          <w:rFonts w:hint="eastAsia" w:ascii="黑体" w:hAnsi="黑体" w:eastAsia="黑体" w:cs="黑体"/>
          <w:b w:val="0"/>
          <w:bCs/>
          <w:snapToGrid w:val="0"/>
          <w:color w:val="000000"/>
          <w:kern w:val="44"/>
          <w:sz w:val="21"/>
          <w:szCs w:val="21"/>
          <w:lang w:val="en-US" w:eastAsia="zh-CN" w:bidi="ar-SA"/>
        </w:rPr>
        <w:t>B.6  筛煤机</w:t>
      </w:r>
    </w:p>
    <w:p w14:paraId="29A84947">
      <w:pPr>
        <w:keepNext/>
        <w:keepLines/>
        <w:pageBreakBefore w:val="0"/>
        <w:widowControl/>
        <w:kinsoku w:val="0"/>
        <w:wordWrap/>
        <w:overflowPunct/>
        <w:topLinePunct w:val="0"/>
        <w:autoSpaceDE w:val="0"/>
        <w:autoSpaceDN w:val="0"/>
        <w:bidi w:val="0"/>
        <w:adjustRightInd w:val="0"/>
        <w:snapToGrid w:val="0"/>
        <w:spacing w:before="0" w:beforeLines="0" w:beforeAutospacing="0" w:after="0" w:afterLines="0" w:afterAutospacing="0" w:line="360" w:lineRule="auto"/>
        <w:jc w:val="left"/>
        <w:textAlignment w:val="baseline"/>
        <w:outlineLvl w:val="0"/>
        <w:rPr>
          <w:rFonts w:hint="eastAsia" w:ascii="宋体" w:hAnsi="宋体" w:eastAsia="宋体" w:cs="宋体"/>
          <w:b w:val="0"/>
          <w:bCs/>
          <w:snapToGrid w:val="0"/>
          <w:color w:val="000000"/>
          <w:kern w:val="44"/>
          <w:sz w:val="21"/>
          <w:szCs w:val="21"/>
          <w:lang w:val="en-US" w:eastAsia="zh-CN" w:bidi="ar-SA"/>
        </w:rPr>
      </w:pPr>
      <w:r>
        <w:rPr>
          <w:rFonts w:hint="eastAsia" w:ascii="宋体" w:hAnsi="宋体" w:eastAsia="宋体" w:cs="宋体"/>
          <w:b w:val="0"/>
          <w:bCs/>
          <w:snapToGrid w:val="0"/>
          <w:color w:val="000000"/>
          <w:kern w:val="44"/>
          <w:sz w:val="21"/>
          <w:szCs w:val="21"/>
          <w:lang w:val="en-US" w:eastAsia="zh-CN" w:bidi="ar-SA"/>
        </w:rPr>
        <w:t>B.6.1  筛煤机检查应符合下列规定：</w:t>
      </w:r>
    </w:p>
    <w:p w14:paraId="13D873A6">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a） 筛孔尺寸正确，筛面平整完好。</w:t>
      </w:r>
    </w:p>
    <w:p w14:paraId="2781563F">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b） 外壳无变形，严密不漏煤。</w:t>
      </w:r>
    </w:p>
    <w:p w14:paraId="0DE77C6A">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c） 滚轴筛零部件应齐全，不得出现损坏，滚轴筛设备不应露天存放。</w:t>
      </w:r>
    </w:p>
    <w:p w14:paraId="58D0BB8C">
      <w:pPr>
        <w:keepNext/>
        <w:keepLines/>
        <w:pageBreakBefore w:val="0"/>
        <w:widowControl/>
        <w:kinsoku w:val="0"/>
        <w:wordWrap/>
        <w:overflowPunct/>
        <w:topLinePunct w:val="0"/>
        <w:autoSpaceDE w:val="0"/>
        <w:autoSpaceDN w:val="0"/>
        <w:bidi w:val="0"/>
        <w:adjustRightInd w:val="0"/>
        <w:snapToGrid w:val="0"/>
        <w:spacing w:before="0" w:beforeLines="0" w:beforeAutospacing="0" w:after="0" w:afterLines="0" w:afterAutospacing="0" w:line="360" w:lineRule="auto"/>
        <w:jc w:val="left"/>
        <w:textAlignment w:val="baseline"/>
        <w:outlineLvl w:val="0"/>
        <w:rPr>
          <w:rFonts w:hint="eastAsia" w:ascii="宋体" w:hAnsi="宋体" w:eastAsia="宋体" w:cs="宋体"/>
          <w:b w:val="0"/>
          <w:bCs/>
          <w:snapToGrid w:val="0"/>
          <w:color w:val="000000"/>
          <w:kern w:val="44"/>
          <w:sz w:val="21"/>
          <w:szCs w:val="21"/>
          <w:lang w:val="en-US" w:eastAsia="zh-CN" w:bidi="ar-SA"/>
        </w:rPr>
      </w:pPr>
      <w:r>
        <w:rPr>
          <w:rFonts w:hint="eastAsia" w:ascii="宋体" w:hAnsi="宋体" w:eastAsia="宋体" w:cs="宋体"/>
          <w:b w:val="0"/>
          <w:bCs/>
          <w:snapToGrid w:val="0"/>
          <w:color w:val="000000"/>
          <w:kern w:val="44"/>
          <w:sz w:val="21"/>
          <w:szCs w:val="21"/>
          <w:lang w:val="en-US" w:eastAsia="zh-CN" w:bidi="ar-SA"/>
        </w:rPr>
        <w:t>B.6.2  筛煤机安装应符合下列规定：</w:t>
      </w:r>
    </w:p>
    <w:p w14:paraId="727158B8">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a） 基础尺寸检查和基础方向应符合设计要求。</w:t>
      </w:r>
    </w:p>
    <w:p w14:paraId="284486BE">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b） 枢纽灵活，吊杆螺栓有可靠的防松装置。</w:t>
      </w:r>
    </w:p>
    <w:p w14:paraId="0C7216CC">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c） 滚轴筛机座底面应保持水平，筛面斜度正确，横向水平偏差不大于1/1000。</w:t>
      </w:r>
    </w:p>
    <w:p w14:paraId="5C094401">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d） 滚轴筛的翻板应开关灵活、到位。</w:t>
      </w:r>
    </w:p>
    <w:p w14:paraId="41B4A74C">
      <w:pPr>
        <w:keepNext/>
        <w:keepLines/>
        <w:pageBreakBefore w:val="0"/>
        <w:widowControl/>
        <w:kinsoku w:val="0"/>
        <w:wordWrap/>
        <w:overflowPunct/>
        <w:topLinePunct w:val="0"/>
        <w:autoSpaceDE w:val="0"/>
        <w:autoSpaceDN w:val="0"/>
        <w:bidi w:val="0"/>
        <w:adjustRightInd w:val="0"/>
        <w:snapToGrid w:val="0"/>
        <w:spacing w:before="0" w:beforeLines="0" w:beforeAutospacing="0" w:after="0" w:afterLines="0" w:afterAutospacing="0" w:line="360" w:lineRule="auto"/>
        <w:jc w:val="left"/>
        <w:textAlignment w:val="baseline"/>
        <w:outlineLvl w:val="0"/>
        <w:rPr>
          <w:rFonts w:hint="eastAsia" w:ascii="宋体" w:hAnsi="宋体" w:eastAsia="宋体" w:cs="宋体"/>
          <w:b w:val="0"/>
          <w:bCs/>
          <w:snapToGrid w:val="0"/>
          <w:color w:val="000000"/>
          <w:kern w:val="44"/>
          <w:sz w:val="21"/>
          <w:szCs w:val="21"/>
          <w:lang w:val="en-US" w:eastAsia="zh-CN" w:bidi="ar-SA"/>
        </w:rPr>
      </w:pPr>
      <w:r>
        <w:rPr>
          <w:rFonts w:hint="eastAsia" w:ascii="宋体" w:hAnsi="宋体" w:eastAsia="宋体" w:cs="宋体"/>
          <w:b w:val="0"/>
          <w:bCs/>
          <w:snapToGrid w:val="0"/>
          <w:color w:val="000000"/>
          <w:kern w:val="44"/>
          <w:sz w:val="21"/>
          <w:szCs w:val="21"/>
          <w:lang w:val="en-US" w:eastAsia="zh-CN" w:bidi="ar-SA"/>
        </w:rPr>
        <w:t>B.6.3  分部试运按</w:t>
      </w:r>
      <w:r>
        <w:rPr>
          <w:rFonts w:hint="eastAsia" w:ascii="宋体" w:hAnsi="宋体" w:eastAsia="宋体" w:cs="宋体"/>
          <w:b w:val="0"/>
          <w:bCs/>
          <w:snapToGrid w:val="0"/>
          <w:color w:val="auto"/>
          <w:kern w:val="44"/>
          <w:sz w:val="21"/>
          <w:szCs w:val="21"/>
          <w:highlight w:val="none"/>
          <w:lang w:val="en-US" w:eastAsia="zh-CN" w:bidi="ar-SA"/>
        </w:rPr>
        <w:t>本标准11.2.12的</w:t>
      </w:r>
      <w:r>
        <w:rPr>
          <w:rFonts w:hint="eastAsia" w:ascii="宋体" w:hAnsi="宋体" w:eastAsia="宋体" w:cs="宋体"/>
          <w:b w:val="0"/>
          <w:bCs/>
          <w:snapToGrid w:val="0"/>
          <w:color w:val="000000"/>
          <w:kern w:val="44"/>
          <w:sz w:val="21"/>
          <w:szCs w:val="21"/>
          <w:lang w:val="en-US" w:eastAsia="zh-CN" w:bidi="ar-SA"/>
        </w:rPr>
        <w:t>有关规定执行，并应符合下</w:t>
      </w:r>
      <w:bookmarkStart w:id="55" w:name="bookmark164"/>
      <w:bookmarkEnd w:id="55"/>
      <w:bookmarkStart w:id="56" w:name="bookmark78"/>
      <w:bookmarkEnd w:id="56"/>
      <w:r>
        <w:rPr>
          <w:rFonts w:hint="eastAsia" w:ascii="宋体" w:hAnsi="宋体" w:eastAsia="宋体" w:cs="宋体"/>
          <w:b w:val="0"/>
          <w:bCs/>
          <w:snapToGrid w:val="0"/>
          <w:color w:val="000000"/>
          <w:kern w:val="44"/>
          <w:sz w:val="21"/>
          <w:szCs w:val="21"/>
          <w:lang w:val="en-US" w:eastAsia="zh-CN" w:bidi="ar-SA"/>
        </w:rPr>
        <w:t>列要求：</w:t>
      </w:r>
    </w:p>
    <w:p w14:paraId="2A4C32A6">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a） 偏心轮固定牢靠，在各位置时都应转动灵活且不摩擦外壳。</w:t>
      </w:r>
    </w:p>
    <w:p w14:paraId="44822ACB">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b） 各部分螺栓不应松动。</w:t>
      </w:r>
    </w:p>
    <w:p w14:paraId="2736D3C9">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c） 滚轴筛各滚轴旋转方向应一致。</w:t>
      </w:r>
    </w:p>
    <w:p w14:paraId="77A44325">
      <w:pPr>
        <w:keepNext/>
        <w:keepLines/>
        <w:pageBreakBefore w:val="0"/>
        <w:widowControl/>
        <w:kinsoku w:val="0"/>
        <w:wordWrap/>
        <w:overflowPunct/>
        <w:topLinePunct w:val="0"/>
        <w:autoSpaceDE w:val="0"/>
        <w:autoSpaceDN w:val="0"/>
        <w:bidi w:val="0"/>
        <w:adjustRightInd w:val="0"/>
        <w:snapToGrid w:val="0"/>
        <w:spacing w:before="0" w:beforeLines="50" w:beforeAutospacing="0" w:after="0" w:afterLines="50" w:afterAutospacing="0" w:line="360" w:lineRule="auto"/>
        <w:jc w:val="left"/>
        <w:textAlignment w:val="baseline"/>
        <w:outlineLvl w:val="0"/>
        <w:rPr>
          <w:rFonts w:hint="eastAsia" w:ascii="黑体" w:hAnsi="黑体" w:eastAsia="黑体" w:cs="黑体"/>
          <w:b/>
          <w:snapToGrid w:val="0"/>
          <w:color w:val="000000"/>
          <w:kern w:val="44"/>
          <w:sz w:val="21"/>
          <w:szCs w:val="21"/>
          <w:lang w:val="en-US" w:eastAsia="zh-CN" w:bidi="ar-SA"/>
        </w:rPr>
      </w:pPr>
      <w:r>
        <w:rPr>
          <w:rFonts w:hint="eastAsia" w:ascii="黑体" w:hAnsi="黑体" w:eastAsia="黑体" w:cs="黑体"/>
          <w:b/>
          <w:snapToGrid w:val="0"/>
          <w:color w:val="000000"/>
          <w:kern w:val="44"/>
          <w:sz w:val="21"/>
          <w:szCs w:val="21"/>
          <w:lang w:val="en-US" w:eastAsia="zh-CN" w:bidi="ar-SA"/>
        </w:rPr>
        <w:t>B.7  卸车设备</w:t>
      </w:r>
    </w:p>
    <w:p w14:paraId="34AFD65C">
      <w:pPr>
        <w:keepNext/>
        <w:keepLines/>
        <w:pageBreakBefore w:val="0"/>
        <w:widowControl/>
        <w:kinsoku w:val="0"/>
        <w:wordWrap/>
        <w:overflowPunct/>
        <w:topLinePunct w:val="0"/>
        <w:autoSpaceDE w:val="0"/>
        <w:autoSpaceDN w:val="0"/>
        <w:bidi w:val="0"/>
        <w:adjustRightInd w:val="0"/>
        <w:snapToGrid w:val="0"/>
        <w:spacing w:before="0" w:beforeLines="0" w:beforeAutospacing="0" w:after="0" w:afterLines="0" w:afterAutospacing="0" w:line="360" w:lineRule="auto"/>
        <w:jc w:val="left"/>
        <w:textAlignment w:val="baseline"/>
        <w:outlineLvl w:val="0"/>
        <w:rPr>
          <w:rFonts w:hint="eastAsia" w:ascii="宋体" w:hAnsi="宋体" w:eastAsia="宋体" w:cs="宋体"/>
          <w:b w:val="0"/>
          <w:bCs/>
          <w:snapToGrid w:val="0"/>
          <w:color w:val="000000"/>
          <w:kern w:val="44"/>
          <w:sz w:val="21"/>
          <w:szCs w:val="21"/>
          <w:lang w:val="en-US" w:eastAsia="zh-CN" w:bidi="ar-SA"/>
        </w:rPr>
      </w:pPr>
      <w:r>
        <w:rPr>
          <w:rFonts w:hint="eastAsia" w:ascii="宋体" w:hAnsi="宋体" w:eastAsia="宋体" w:cs="宋体"/>
          <w:b w:val="0"/>
          <w:bCs/>
          <w:snapToGrid w:val="0"/>
          <w:color w:val="000000"/>
          <w:kern w:val="44"/>
          <w:sz w:val="21"/>
          <w:szCs w:val="21"/>
          <w:lang w:val="en-US" w:eastAsia="zh-CN" w:bidi="ar-SA"/>
        </w:rPr>
        <w:t>B.7.1  轨道的铺设应符合《起重设备安装工程施工规范》GB 50278的有关规定，并应符合符合下列的要求：</w:t>
      </w:r>
    </w:p>
    <w:p w14:paraId="070784BD">
      <w:pPr>
        <w:pStyle w:val="2"/>
        <w:keepNext w:val="0"/>
        <w:keepLines w:val="0"/>
        <w:pageBreakBefore w:val="0"/>
        <w:widowControl/>
        <w:numPr>
          <w:ilvl w:val="0"/>
          <w:numId w:val="0"/>
        </w:numPr>
        <w:kinsoku/>
        <w:wordWrap/>
        <w:overflowPunct/>
        <w:topLinePunct w:val="0"/>
        <w:autoSpaceDE/>
        <w:autoSpaceDN/>
        <w:bidi w:val="0"/>
        <w:adjustRightInd/>
        <w:snapToGrid/>
        <w:spacing w:after="0" w:line="360" w:lineRule="auto"/>
        <w:ind w:left="420" w:leftChars="200" w:firstLine="0" w:firstLineChars="0"/>
        <w:textAlignment w:val="auto"/>
        <w:rPr>
          <w:rFonts w:hint="eastAsia" w:ascii="宋体" w:hAnsi="宋体" w:eastAsia="宋体" w:cs="宋体"/>
          <w:color w:val="auto"/>
          <w:highlight w:val="none"/>
          <w:lang w:val="en-US" w:eastAsia="zh-CN"/>
        </w:rPr>
      </w:pPr>
      <w:r>
        <w:rPr>
          <w:rFonts w:hint="eastAsia" w:ascii="宋体" w:hAnsi="宋体" w:eastAsia="宋体" w:cs="宋体"/>
          <w:snapToGrid/>
          <w:color w:val="auto"/>
          <w:kern w:val="2"/>
          <w:sz w:val="21"/>
          <w:szCs w:val="24"/>
          <w:highlight w:val="none"/>
          <w:lang w:val="en-US" w:eastAsia="zh-CN" w:bidi="ar-SA"/>
        </w:rPr>
        <w:t>a）</w:t>
      </w:r>
      <w:r>
        <w:rPr>
          <w:rFonts w:hint="eastAsia" w:ascii="宋体" w:hAnsi="宋体" w:eastAsia="宋体" w:cs="宋体"/>
          <w:color w:val="auto"/>
          <w:highlight w:val="none"/>
          <w:lang w:val="en-US" w:eastAsia="zh-CN"/>
        </w:rPr>
        <w:t>钢轨质量应合格，无弯曲现象。</w:t>
      </w:r>
    </w:p>
    <w:p w14:paraId="579015DC">
      <w:pPr>
        <w:pStyle w:val="2"/>
        <w:keepNext w:val="0"/>
        <w:keepLines w:val="0"/>
        <w:pageBreakBefore w:val="0"/>
        <w:widowControl/>
        <w:numPr>
          <w:ilvl w:val="0"/>
          <w:numId w:val="0"/>
        </w:numPr>
        <w:kinsoku/>
        <w:wordWrap/>
        <w:overflowPunct/>
        <w:topLinePunct w:val="0"/>
        <w:autoSpaceDE/>
        <w:autoSpaceDN/>
        <w:bidi w:val="0"/>
        <w:adjustRightInd/>
        <w:snapToGrid/>
        <w:spacing w:after="0" w:line="360" w:lineRule="auto"/>
        <w:ind w:left="420" w:leftChars="200" w:firstLine="0" w:firstLineChars="0"/>
        <w:textAlignment w:val="auto"/>
        <w:rPr>
          <w:rFonts w:hint="eastAsia" w:ascii="宋体" w:hAnsi="宋体" w:eastAsia="宋体" w:cs="宋体"/>
          <w:color w:val="auto"/>
          <w:highlight w:val="none"/>
          <w:lang w:val="en-US" w:eastAsia="zh-CN"/>
        </w:rPr>
      </w:pPr>
      <w:r>
        <w:rPr>
          <w:rFonts w:hint="eastAsia" w:ascii="宋体" w:hAnsi="宋体" w:eastAsia="宋体" w:cs="宋体"/>
          <w:snapToGrid/>
          <w:color w:val="auto"/>
          <w:kern w:val="2"/>
          <w:sz w:val="21"/>
          <w:szCs w:val="24"/>
          <w:highlight w:val="none"/>
          <w:lang w:val="en-US" w:eastAsia="zh-CN" w:bidi="ar-SA"/>
        </w:rPr>
        <w:t>b）</w:t>
      </w:r>
      <w:r>
        <w:rPr>
          <w:rFonts w:hint="eastAsia" w:ascii="宋体" w:hAnsi="宋体" w:eastAsia="宋体" w:cs="宋体"/>
          <w:color w:val="auto"/>
          <w:highlight w:val="none"/>
          <w:lang w:val="en-US" w:eastAsia="zh-CN"/>
        </w:rPr>
        <w:t>轨距的允许偏差应为士2mm。</w:t>
      </w:r>
    </w:p>
    <w:p w14:paraId="0533072F">
      <w:pPr>
        <w:pStyle w:val="2"/>
        <w:keepNext w:val="0"/>
        <w:keepLines w:val="0"/>
        <w:pageBreakBefore w:val="0"/>
        <w:widowControl/>
        <w:numPr>
          <w:ilvl w:val="0"/>
          <w:numId w:val="0"/>
        </w:numPr>
        <w:kinsoku/>
        <w:wordWrap/>
        <w:overflowPunct/>
        <w:topLinePunct w:val="0"/>
        <w:autoSpaceDE/>
        <w:autoSpaceDN/>
        <w:bidi w:val="0"/>
        <w:adjustRightInd/>
        <w:snapToGrid/>
        <w:spacing w:after="0" w:line="360" w:lineRule="auto"/>
        <w:ind w:left="420" w:leftChars="200" w:firstLine="0" w:firstLineChars="0"/>
        <w:textAlignment w:val="auto"/>
        <w:rPr>
          <w:rFonts w:hint="eastAsia" w:ascii="宋体" w:hAnsi="宋体" w:eastAsia="宋体" w:cs="宋体"/>
          <w:color w:val="auto"/>
          <w:highlight w:val="none"/>
          <w:lang w:val="en-US" w:eastAsia="zh-CN"/>
        </w:rPr>
      </w:pPr>
      <w:r>
        <w:rPr>
          <w:rFonts w:hint="eastAsia" w:ascii="宋体" w:hAnsi="宋体" w:eastAsia="宋体" w:cs="宋体"/>
          <w:snapToGrid/>
          <w:color w:val="auto"/>
          <w:kern w:val="2"/>
          <w:sz w:val="21"/>
          <w:szCs w:val="24"/>
          <w:highlight w:val="none"/>
          <w:lang w:val="en-US" w:eastAsia="zh-CN" w:bidi="ar-SA"/>
        </w:rPr>
        <w:t>c）</w:t>
      </w:r>
      <w:r>
        <w:rPr>
          <w:rFonts w:hint="eastAsia" w:ascii="宋体" w:hAnsi="宋体" w:eastAsia="宋体" w:cs="宋体"/>
          <w:color w:val="auto"/>
          <w:highlight w:val="none"/>
          <w:lang w:val="en-US" w:eastAsia="zh-CN"/>
        </w:rPr>
        <w:t>纵向水平度偏差不大于1/1000(每隔10m测量一点)。</w:t>
      </w:r>
    </w:p>
    <w:p w14:paraId="4DAA12A8">
      <w:pPr>
        <w:pStyle w:val="2"/>
        <w:keepNext w:val="0"/>
        <w:keepLines w:val="0"/>
        <w:pageBreakBefore w:val="0"/>
        <w:widowControl/>
        <w:numPr>
          <w:ilvl w:val="0"/>
          <w:numId w:val="0"/>
        </w:numPr>
        <w:kinsoku/>
        <w:wordWrap/>
        <w:overflowPunct/>
        <w:topLinePunct w:val="0"/>
        <w:autoSpaceDE/>
        <w:autoSpaceDN/>
        <w:bidi w:val="0"/>
        <w:adjustRightInd/>
        <w:snapToGrid/>
        <w:spacing w:after="0" w:line="360" w:lineRule="auto"/>
        <w:ind w:left="420" w:leftChars="200" w:firstLine="0" w:firstLineChars="0"/>
        <w:textAlignment w:val="auto"/>
        <w:rPr>
          <w:rFonts w:hint="eastAsia" w:ascii="宋体" w:hAnsi="宋体" w:eastAsia="宋体" w:cs="宋体"/>
          <w:color w:val="auto"/>
          <w:highlight w:val="none"/>
          <w:lang w:val="en-US" w:eastAsia="zh-CN"/>
        </w:rPr>
      </w:pPr>
      <w:r>
        <w:rPr>
          <w:rFonts w:hint="eastAsia" w:ascii="宋体" w:hAnsi="宋体" w:eastAsia="宋体" w:cs="宋体"/>
          <w:snapToGrid/>
          <w:color w:val="auto"/>
          <w:kern w:val="2"/>
          <w:sz w:val="21"/>
          <w:szCs w:val="24"/>
          <w:highlight w:val="none"/>
          <w:lang w:val="en-US" w:eastAsia="zh-CN" w:bidi="ar-SA"/>
        </w:rPr>
        <w:t>d）</w:t>
      </w:r>
      <w:r>
        <w:rPr>
          <w:rFonts w:hint="eastAsia" w:ascii="宋体" w:hAnsi="宋体" w:eastAsia="宋体" w:cs="宋体"/>
          <w:color w:val="auto"/>
          <w:highlight w:val="none"/>
          <w:lang w:val="en-US" w:eastAsia="zh-CN"/>
        </w:rPr>
        <w:t>两条轨道的相对标高差不应大于10mm。</w:t>
      </w:r>
    </w:p>
    <w:p w14:paraId="5569E5EC">
      <w:pPr>
        <w:pStyle w:val="2"/>
        <w:keepNext w:val="0"/>
        <w:keepLines w:val="0"/>
        <w:pageBreakBefore w:val="0"/>
        <w:widowControl/>
        <w:numPr>
          <w:ilvl w:val="0"/>
          <w:numId w:val="0"/>
        </w:numPr>
        <w:kinsoku/>
        <w:wordWrap/>
        <w:overflowPunct/>
        <w:topLinePunct w:val="0"/>
        <w:autoSpaceDE/>
        <w:autoSpaceDN/>
        <w:bidi w:val="0"/>
        <w:adjustRightInd/>
        <w:snapToGrid/>
        <w:spacing w:after="0" w:line="360" w:lineRule="auto"/>
        <w:ind w:left="420" w:leftChars="200" w:firstLine="0" w:firstLineChars="0"/>
        <w:textAlignment w:val="auto"/>
        <w:rPr>
          <w:rFonts w:hint="eastAsia" w:ascii="宋体" w:hAnsi="宋体" w:eastAsia="宋体" w:cs="宋体"/>
          <w:color w:val="auto"/>
          <w:highlight w:val="none"/>
          <w:lang w:val="en-US" w:eastAsia="zh-CN"/>
        </w:rPr>
      </w:pPr>
      <w:r>
        <w:rPr>
          <w:rFonts w:hint="eastAsia" w:ascii="宋体" w:hAnsi="宋体" w:eastAsia="宋体" w:cs="宋体"/>
          <w:snapToGrid/>
          <w:color w:val="auto"/>
          <w:kern w:val="2"/>
          <w:sz w:val="21"/>
          <w:szCs w:val="24"/>
          <w:highlight w:val="none"/>
          <w:lang w:val="en-US" w:eastAsia="zh-CN" w:bidi="ar-SA"/>
        </w:rPr>
        <w:t>e）</w:t>
      </w:r>
      <w:r>
        <w:rPr>
          <w:rFonts w:hint="eastAsia" w:ascii="宋体" w:hAnsi="宋体" w:eastAsia="宋体" w:cs="宋体"/>
          <w:color w:val="auto"/>
          <w:highlight w:val="none"/>
          <w:lang w:val="en-US" w:eastAsia="zh-CN"/>
        </w:rPr>
        <w:t>轨道接头处的间隙不应大于2mm，伸缩缝间隙应符合图纸规定，偏差不应大于1mm。</w:t>
      </w:r>
    </w:p>
    <w:p w14:paraId="18CA51FD">
      <w:pPr>
        <w:pStyle w:val="2"/>
        <w:keepNext w:val="0"/>
        <w:keepLines w:val="0"/>
        <w:pageBreakBefore w:val="0"/>
        <w:widowControl/>
        <w:kinsoku/>
        <w:wordWrap/>
        <w:overflowPunct/>
        <w:topLinePunct w:val="0"/>
        <w:autoSpaceDE/>
        <w:autoSpaceDN/>
        <w:bidi w:val="0"/>
        <w:adjustRightInd/>
        <w:snapToGrid/>
        <w:spacing w:after="0" w:line="360" w:lineRule="auto"/>
        <w:ind w:left="420" w:leftChars="200" w:firstLine="0" w:firstLineChars="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f） 轨道接头处的顶面和两侧面错位均不大于1mm。</w:t>
      </w:r>
    </w:p>
    <w:p w14:paraId="41FEB712">
      <w:pPr>
        <w:pStyle w:val="2"/>
        <w:keepNext w:val="0"/>
        <w:keepLines w:val="0"/>
        <w:pageBreakBefore w:val="0"/>
        <w:widowControl/>
        <w:kinsoku/>
        <w:wordWrap/>
        <w:overflowPunct/>
        <w:topLinePunct w:val="0"/>
        <w:autoSpaceDE/>
        <w:autoSpaceDN/>
        <w:bidi w:val="0"/>
        <w:adjustRightInd/>
        <w:snapToGrid/>
        <w:spacing w:after="0" w:line="360" w:lineRule="auto"/>
        <w:ind w:left="420" w:leftChars="200" w:firstLine="0" w:firstLineChars="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g） 轨道端头的阻进装置应牢靠固定。工作时，同一端的两个阻进装置能同时与被阻机械接触。</w:t>
      </w:r>
    </w:p>
    <w:p w14:paraId="52B0D9CB">
      <w:pPr>
        <w:keepNext/>
        <w:keepLines/>
        <w:pageBreakBefore w:val="0"/>
        <w:widowControl/>
        <w:kinsoku w:val="0"/>
        <w:wordWrap/>
        <w:overflowPunct/>
        <w:topLinePunct w:val="0"/>
        <w:autoSpaceDE w:val="0"/>
        <w:autoSpaceDN w:val="0"/>
        <w:bidi w:val="0"/>
        <w:adjustRightInd w:val="0"/>
        <w:snapToGrid w:val="0"/>
        <w:spacing w:before="0" w:beforeLines="0" w:beforeAutospacing="0" w:after="0" w:afterLines="0" w:afterAutospacing="0" w:line="360" w:lineRule="auto"/>
        <w:jc w:val="left"/>
        <w:textAlignment w:val="baseline"/>
        <w:outlineLvl w:val="0"/>
        <w:rPr>
          <w:rFonts w:hint="eastAsia" w:ascii="宋体" w:hAnsi="宋体" w:eastAsia="宋体" w:cs="宋体"/>
          <w:b w:val="0"/>
          <w:bCs/>
          <w:snapToGrid w:val="0"/>
          <w:color w:val="000000"/>
          <w:kern w:val="44"/>
          <w:sz w:val="21"/>
          <w:szCs w:val="21"/>
          <w:lang w:val="en-US" w:eastAsia="zh-CN" w:bidi="ar-SA"/>
        </w:rPr>
      </w:pPr>
      <w:r>
        <w:rPr>
          <w:rFonts w:hint="eastAsia" w:ascii="宋体" w:hAnsi="宋体" w:eastAsia="宋体" w:cs="宋体"/>
          <w:b w:val="0"/>
          <w:bCs/>
          <w:snapToGrid w:val="0"/>
          <w:color w:val="000000"/>
          <w:kern w:val="44"/>
          <w:sz w:val="21"/>
          <w:szCs w:val="21"/>
          <w:lang w:val="en-US" w:eastAsia="zh-CN" w:bidi="ar-SA"/>
        </w:rPr>
        <w:t>B.7.2  有关钢结构及铆接结构可参照《钢结构工程施工质量验收规范》GB50205的有关规定。</w:t>
      </w:r>
    </w:p>
    <w:p w14:paraId="2833B398">
      <w:pPr>
        <w:keepNext/>
        <w:keepLines/>
        <w:pageBreakBefore w:val="0"/>
        <w:widowControl/>
        <w:kinsoku w:val="0"/>
        <w:wordWrap/>
        <w:overflowPunct/>
        <w:topLinePunct w:val="0"/>
        <w:autoSpaceDE w:val="0"/>
        <w:autoSpaceDN w:val="0"/>
        <w:bidi w:val="0"/>
        <w:adjustRightInd w:val="0"/>
        <w:snapToGrid w:val="0"/>
        <w:spacing w:before="0" w:beforeLines="0" w:beforeAutospacing="0" w:after="0" w:afterLines="0" w:afterAutospacing="0" w:line="360" w:lineRule="auto"/>
        <w:jc w:val="left"/>
        <w:textAlignment w:val="baseline"/>
        <w:outlineLvl w:val="0"/>
        <w:rPr>
          <w:rFonts w:hint="eastAsia" w:ascii="宋体" w:hAnsi="宋体" w:eastAsia="宋体" w:cs="宋体"/>
          <w:b w:val="0"/>
          <w:bCs/>
          <w:snapToGrid w:val="0"/>
          <w:color w:val="000000"/>
          <w:kern w:val="44"/>
          <w:sz w:val="21"/>
          <w:szCs w:val="21"/>
          <w:lang w:val="en-US" w:eastAsia="zh-CN" w:bidi="ar-SA"/>
        </w:rPr>
      </w:pPr>
      <w:r>
        <w:rPr>
          <w:rFonts w:hint="eastAsia" w:ascii="宋体" w:hAnsi="宋体" w:eastAsia="宋体" w:cs="宋体"/>
          <w:b w:val="0"/>
          <w:bCs/>
          <w:snapToGrid w:val="0"/>
          <w:color w:val="000000"/>
          <w:kern w:val="44"/>
          <w:sz w:val="21"/>
          <w:szCs w:val="21"/>
          <w:lang w:val="en-US" w:eastAsia="zh-CN" w:bidi="ar-SA"/>
        </w:rPr>
        <w:t>B.7.3  翻车机安装应符合下列规定：</w:t>
      </w:r>
    </w:p>
    <w:p w14:paraId="5C4A6924">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a） 安装前应进行下列检查：</w:t>
      </w:r>
    </w:p>
    <w:p w14:paraId="3317E0B6">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1） 活动平台的进、出车方向应符合设计要求。</w:t>
      </w:r>
    </w:p>
    <w:p w14:paraId="3A7E27B9">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2） 检查液压元件的出厂合格证件。</w:t>
      </w:r>
    </w:p>
    <w:p w14:paraId="6D3EAD1F">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3） 传动齿轮与齿圈的接触应符合设备技术文件的规定。</w:t>
      </w:r>
    </w:p>
    <w:p w14:paraId="50B8EF90">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4） 活动平台的每个托辊均应与承压面接触良好。</w:t>
      </w:r>
    </w:p>
    <w:p w14:paraId="3ACF00A5">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b） 翻车机在零位时应符合下列要求：</w:t>
      </w:r>
    </w:p>
    <w:p w14:paraId="0733204B">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1） 平台上的钢轨与基础上的钢轨应对准，两钢轨端头应留有5mm～10mm的间隙，轨面高低差不大于1mm,两侧面相差不大于1mm。</w:t>
      </w:r>
    </w:p>
    <w:p w14:paraId="17013C04">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2） 平台两端面与基础滚动止挡面的间隙：进车端不大于5mm，出车端不大于1mm。</w:t>
      </w:r>
    </w:p>
    <w:p w14:paraId="587FB57C">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c） 平台复位弹簧应调整一致。</w:t>
      </w:r>
    </w:p>
    <w:p w14:paraId="16987C6A">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d） 转子式翻车机安装除符合本部分B.7.3第b）款的规定外，还应符合下列规定：</w:t>
      </w:r>
    </w:p>
    <w:p w14:paraId="42542E7F">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1） 圆盘的接头必须连接牢固。</w:t>
      </w:r>
    </w:p>
    <w:p w14:paraId="163A314B">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2） 组装后各圆盘应同心，每个圆盘的轴向跳动不大于4mm。</w:t>
      </w:r>
    </w:p>
    <w:p w14:paraId="48DAE62D">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3） 摇臂机构的下平面应与底梁接触良好。</w:t>
      </w:r>
    </w:p>
    <w:p w14:paraId="6F30EC30">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4） 摇臂机构与月形槽应按设备技术文件留出间隙。</w:t>
      </w:r>
    </w:p>
    <w:p w14:paraId="11676BAC">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5） 各月形槽的对应点应在同一轴线上。</w:t>
      </w:r>
    </w:p>
    <w:p w14:paraId="035D6D9A">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e） 侧倾式翻车机安装除符合本部分B.7.3第b）款的规定外，并应符合下列要求</w:t>
      </w:r>
    </w:p>
    <w:p w14:paraId="46959D15">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1） 两回转盘应平行，其中心距离偏差为±10mm。</w:t>
      </w:r>
    </w:p>
    <w:p w14:paraId="7BF40D40">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2） 两回转轴中心线与基础轨道中心线的水平距离偏差不大于10mm。</w:t>
      </w:r>
    </w:p>
    <w:p w14:paraId="35F8BC44">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3） 回转轴的安装标高偏差为±10mm，两回转轴相对水平偏差不大于10mm。</w:t>
      </w:r>
    </w:p>
    <w:p w14:paraId="52B71FF4">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 xml:space="preserve">4） </w:t>
      </w:r>
      <w:r>
        <w:rPr>
          <w:rFonts w:hint="eastAsia" w:ascii="宋体" w:hAnsi="宋体" w:eastAsia="宋体" w:cs="宋体"/>
          <w:color w:val="auto"/>
          <w:spacing w:val="-9"/>
          <w:sz w:val="21"/>
          <w:szCs w:val="21"/>
          <w:highlight w:val="none"/>
          <w:lang w:val="en-US" w:eastAsia="zh-CN"/>
        </w:rPr>
        <w:t>压车梁内侧压爪的最低点与轨面距离不小于设备技术文件的规定，并不得影响车辆通行。</w:t>
      </w:r>
    </w:p>
    <w:p w14:paraId="73817CB5">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f） 牵车平台安装应符合下列要求：</w:t>
      </w:r>
    </w:p>
    <w:p w14:paraId="0632ED1E">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1） 牵车平台安装方向应符合设计要求。</w:t>
      </w:r>
    </w:p>
    <w:p w14:paraId="6BEEB8F3">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 xml:space="preserve">2） </w:t>
      </w:r>
      <w:r>
        <w:rPr>
          <w:rFonts w:hint="eastAsia" w:ascii="宋体" w:hAnsi="宋体" w:eastAsia="宋体" w:cs="宋体"/>
          <w:color w:val="auto"/>
          <w:spacing w:val="-9"/>
          <w:sz w:val="21"/>
          <w:szCs w:val="21"/>
          <w:highlight w:val="none"/>
          <w:lang w:val="en-US" w:eastAsia="zh-CN"/>
        </w:rPr>
        <w:t>牵车平台上的钢轨与基础上的钢轨应对准，两钢轨端头间隙应符合设计的规定，应为5mm～7mm；轨面高低差和横向错位均不大于3mm。</w:t>
      </w:r>
    </w:p>
    <w:p w14:paraId="691AF028">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3） 平台两端的滚动止挡与基础上的挡板间隙应小于钢轨端头的间隙。</w:t>
      </w:r>
    </w:p>
    <w:p w14:paraId="51CA4A53">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4） 缓冲器的工作行程应符合设备技术文件的规定。</w:t>
      </w:r>
    </w:p>
    <w:p w14:paraId="4A394C2B">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5） 平台的限位装置应对正。</w:t>
      </w:r>
    </w:p>
    <w:p w14:paraId="577AB868">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g） 调车装置（轻、重铁牛）的安装应符合下列要求：</w:t>
      </w:r>
    </w:p>
    <w:p w14:paraId="00EE7654">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color w:val="auto"/>
          <w:spacing w:val="-9"/>
          <w:sz w:val="21"/>
          <w:szCs w:val="21"/>
          <w:highlight w:val="none"/>
          <w:lang w:val="en-US" w:eastAsia="zh-CN"/>
        </w:rPr>
      </w:pPr>
      <w:r>
        <w:rPr>
          <w:rFonts w:hint="eastAsia" w:ascii="宋体" w:hAnsi="宋体" w:eastAsia="宋体" w:cs="宋体"/>
          <w:color w:val="auto"/>
          <w:spacing w:val="-9"/>
          <w:sz w:val="21"/>
          <w:szCs w:val="21"/>
          <w:highlight w:val="none"/>
          <w:lang w:val="en-US" w:eastAsia="zh-CN"/>
        </w:rPr>
        <w:t>1） 轻、重铁牛各滑轮应安装牢固，转动灵活；钢丝绳在滑轮槽内应不咬边和不脱槽。</w:t>
      </w:r>
    </w:p>
    <w:p w14:paraId="5B34F89C">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color w:val="auto"/>
          <w:spacing w:val="-9"/>
          <w:sz w:val="21"/>
          <w:szCs w:val="21"/>
          <w:highlight w:val="none"/>
          <w:lang w:val="en-US" w:eastAsia="zh-CN"/>
        </w:rPr>
      </w:pPr>
      <w:r>
        <w:rPr>
          <w:rFonts w:hint="eastAsia" w:ascii="宋体" w:hAnsi="宋体" w:eastAsia="宋体" w:cs="宋体"/>
          <w:color w:val="auto"/>
          <w:spacing w:val="-9"/>
          <w:sz w:val="21"/>
          <w:szCs w:val="21"/>
          <w:highlight w:val="none"/>
          <w:lang w:val="en-US" w:eastAsia="zh-CN"/>
        </w:rPr>
        <w:t>2） 调车机的齿条座安装方向、位置应符合设计要求，齿条座的中心线偏差应小于3mm。</w:t>
      </w:r>
    </w:p>
    <w:p w14:paraId="6F48CC27">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color w:val="auto"/>
          <w:spacing w:val="-9"/>
          <w:sz w:val="21"/>
          <w:szCs w:val="21"/>
          <w:highlight w:val="none"/>
          <w:lang w:val="en-US" w:eastAsia="zh-CN"/>
        </w:rPr>
      </w:pPr>
      <w:r>
        <w:rPr>
          <w:rFonts w:hint="eastAsia" w:ascii="宋体" w:hAnsi="宋体" w:eastAsia="宋体" w:cs="宋体"/>
          <w:color w:val="auto"/>
          <w:spacing w:val="-9"/>
          <w:sz w:val="21"/>
          <w:szCs w:val="21"/>
          <w:highlight w:val="none"/>
          <w:lang w:val="en-US" w:eastAsia="zh-CN"/>
        </w:rPr>
        <w:t>3） 调车机齿条座标高偏差应小于3mm，水平偏差应小于2mm。</w:t>
      </w:r>
    </w:p>
    <w:p w14:paraId="68A67857">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color w:val="auto"/>
          <w:spacing w:val="-9"/>
          <w:sz w:val="21"/>
          <w:szCs w:val="21"/>
          <w:highlight w:val="none"/>
          <w:lang w:val="en-US" w:eastAsia="zh-CN"/>
        </w:rPr>
      </w:pPr>
      <w:r>
        <w:rPr>
          <w:rFonts w:hint="eastAsia" w:ascii="宋体" w:hAnsi="宋体" w:eastAsia="宋体" w:cs="宋体"/>
          <w:color w:val="auto"/>
          <w:spacing w:val="-9"/>
          <w:sz w:val="21"/>
          <w:szCs w:val="21"/>
          <w:highlight w:val="none"/>
          <w:lang w:val="en-US" w:eastAsia="zh-CN"/>
        </w:rPr>
        <w:t>4） 调车机齿条座直线度偏差应小于2mm，齿条座之间接口偏差应小于2mm。</w:t>
      </w:r>
    </w:p>
    <w:p w14:paraId="070B4A00">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color w:val="auto"/>
          <w:spacing w:val="-9"/>
          <w:sz w:val="21"/>
          <w:szCs w:val="21"/>
          <w:highlight w:val="none"/>
          <w:lang w:val="en-US" w:eastAsia="zh-CN"/>
        </w:rPr>
      </w:pPr>
      <w:r>
        <w:rPr>
          <w:rFonts w:hint="eastAsia" w:ascii="宋体" w:hAnsi="宋体" w:eastAsia="宋体" w:cs="宋体"/>
          <w:color w:val="auto"/>
          <w:spacing w:val="-9"/>
          <w:sz w:val="21"/>
          <w:szCs w:val="21"/>
          <w:highlight w:val="none"/>
          <w:lang w:val="en-US" w:eastAsia="zh-CN"/>
        </w:rPr>
        <w:t>5） 调车机导向轨面与行走轨面应平行，齿条、导向轨应固定牢固。</w:t>
      </w:r>
    </w:p>
    <w:p w14:paraId="12A3F29F">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color w:val="auto"/>
          <w:spacing w:val="-9"/>
          <w:sz w:val="21"/>
          <w:szCs w:val="21"/>
          <w:highlight w:val="none"/>
          <w:lang w:val="en-US" w:eastAsia="zh-CN"/>
        </w:rPr>
      </w:pPr>
      <w:r>
        <w:rPr>
          <w:rFonts w:hint="eastAsia" w:ascii="宋体" w:hAnsi="宋体" w:eastAsia="宋体" w:cs="宋体"/>
          <w:color w:val="auto"/>
          <w:spacing w:val="-9"/>
          <w:sz w:val="21"/>
          <w:szCs w:val="21"/>
          <w:highlight w:val="none"/>
          <w:lang w:val="en-US" w:eastAsia="zh-CN"/>
        </w:rPr>
        <w:t>6） 调车机导向轨面垂直度偏差应不大于2mm，在每3m长度内导向轨面、齿条块齿面直线度偏差应小于0.2mm～0.4mm，在全长范围内齿条块齿面、导向轨面直线度偏差不大于1.5mm。</w:t>
      </w:r>
    </w:p>
    <w:p w14:paraId="3216BA5E">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color w:val="auto"/>
          <w:spacing w:val="-9"/>
          <w:sz w:val="21"/>
          <w:szCs w:val="21"/>
          <w:highlight w:val="none"/>
          <w:lang w:val="en-US" w:eastAsia="zh-CN"/>
        </w:rPr>
      </w:pPr>
      <w:r>
        <w:rPr>
          <w:rFonts w:hint="eastAsia" w:ascii="宋体" w:hAnsi="宋体" w:eastAsia="宋体" w:cs="宋体"/>
          <w:color w:val="auto"/>
          <w:spacing w:val="-9"/>
          <w:sz w:val="21"/>
          <w:szCs w:val="21"/>
          <w:highlight w:val="none"/>
          <w:lang w:val="en-US" w:eastAsia="zh-CN"/>
        </w:rPr>
        <w:t>7） 调车机传动齿与齿条啮合沿齿高与齿长应大于50%且不偏斜。</w:t>
      </w:r>
    </w:p>
    <w:p w14:paraId="62AD6972">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h） 分部试运按本标准11.2.12的有关规定进行，并应符合下列规定：</w:t>
      </w:r>
    </w:p>
    <w:p w14:paraId="6CB08EFA">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1） 液压油系统应不渗漏，液压元件动作应灵活准确。</w:t>
      </w:r>
    </w:p>
    <w:p w14:paraId="7F766D37">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2） 两个驱动电动机的驱动方向应一致并同步。</w:t>
      </w:r>
    </w:p>
    <w:p w14:paraId="46134E53">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3） 抱闸工作可靠，松紧程度应一致。</w:t>
      </w:r>
    </w:p>
    <w:p w14:paraId="1E1AC780">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4） 压车梁压力适当，保证车辆不脱轨。</w:t>
      </w:r>
    </w:p>
    <w:p w14:paraId="181C1F69">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5） 平台上的车辆制动装置和定位装置应灵活，推车器推送和返回无误。</w:t>
      </w:r>
    </w:p>
    <w:p w14:paraId="7931FE5C">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6） 保护装置和系统联动动作可靠。</w:t>
      </w:r>
    </w:p>
    <w:p w14:paraId="3563465F">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7） 缓冲器和振动器应工作正常。</w:t>
      </w:r>
    </w:p>
    <w:p w14:paraId="1B19C8CF">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8） 迁车平台限位装置应工作正常。</w:t>
      </w:r>
    </w:p>
    <w:p w14:paraId="724F11BA">
      <w:pPr>
        <w:keepNext/>
        <w:keepLines/>
        <w:pageBreakBefore w:val="0"/>
        <w:widowControl/>
        <w:kinsoku w:val="0"/>
        <w:wordWrap/>
        <w:overflowPunct/>
        <w:topLinePunct w:val="0"/>
        <w:autoSpaceDE w:val="0"/>
        <w:autoSpaceDN w:val="0"/>
        <w:bidi w:val="0"/>
        <w:adjustRightInd w:val="0"/>
        <w:snapToGrid w:val="0"/>
        <w:spacing w:before="0" w:beforeLines="0" w:beforeAutospacing="0" w:after="0" w:afterLines="0" w:afterAutospacing="0" w:line="360" w:lineRule="auto"/>
        <w:jc w:val="left"/>
        <w:textAlignment w:val="baseline"/>
        <w:outlineLvl w:val="0"/>
        <w:rPr>
          <w:rFonts w:hint="eastAsia" w:ascii="宋体" w:hAnsi="宋体" w:eastAsia="宋体" w:cs="宋体"/>
          <w:b w:val="0"/>
          <w:bCs/>
          <w:snapToGrid w:val="0"/>
          <w:color w:val="000000"/>
          <w:kern w:val="44"/>
          <w:sz w:val="21"/>
          <w:szCs w:val="21"/>
          <w:lang w:val="en-US" w:eastAsia="zh-CN" w:bidi="ar-SA"/>
        </w:rPr>
      </w:pPr>
      <w:r>
        <w:rPr>
          <w:rFonts w:hint="eastAsia" w:ascii="宋体" w:hAnsi="宋体" w:eastAsia="宋体" w:cs="宋体"/>
          <w:b w:val="0"/>
          <w:bCs/>
          <w:snapToGrid w:val="0"/>
          <w:color w:val="000000"/>
          <w:kern w:val="44"/>
          <w:sz w:val="21"/>
          <w:szCs w:val="21"/>
          <w:lang w:val="en-US" w:eastAsia="zh-CN" w:bidi="ar-SA"/>
        </w:rPr>
        <w:t>B.7.4  龙门抓煤机安装应符合下列规定：</w:t>
      </w:r>
    </w:p>
    <w:p w14:paraId="00210D47">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a） 抓煤机跨度应符合设备技术文件的要求，允许偏差应符合下列规定：</w:t>
      </w:r>
    </w:p>
    <w:p w14:paraId="21402165">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1） 当跨度不大于30m时，不大于8mm。</w:t>
      </w:r>
    </w:p>
    <w:p w14:paraId="6758DC2E">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1"/>
          <w:sz w:val="21"/>
          <w:szCs w:val="21"/>
          <w:lang w:val="en-US" w:eastAsia="zh-CN"/>
        </w:rPr>
      </w:pPr>
      <w:r>
        <w:rPr>
          <w:rFonts w:hint="eastAsia" w:ascii="宋体" w:hAnsi="宋体" w:eastAsia="宋体" w:cs="宋体"/>
          <w:spacing w:val="-9"/>
          <w:sz w:val="21"/>
          <w:szCs w:val="21"/>
          <w:lang w:val="en-US" w:eastAsia="zh-CN"/>
        </w:rPr>
        <w:t>2） 当跨度大于30m时，不大于10mm。</w:t>
      </w:r>
    </w:p>
    <w:p w14:paraId="1C102853">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b） 主梁上拱度应符合设备技术文件的规定，宜为跨度值的1/1000，允许偏差应为</w:t>
      </w:r>
      <w:r>
        <w:rPr>
          <w:rFonts w:hint="eastAsia" w:ascii="宋体" w:hAnsi="宋体" w:eastAsia="宋体" w:cs="宋体"/>
          <w:spacing w:val="-9"/>
          <w:position w:val="-28"/>
          <w:sz w:val="21"/>
          <w:szCs w:val="21"/>
          <w:lang w:val="en-US" w:eastAsia="zh-CN"/>
        </w:rPr>
        <w:object>
          <v:shape id="_x0000_i1027" o:spt="75" type="#_x0000_t75" style="height:26.05pt;width:20.05pt;" o:ole="t" filled="f" o:preferrelative="t" stroked="f" coordsize="21600,21600">
            <v:path/>
            <v:fill on="f" focussize="0,0"/>
            <v:stroke on="f"/>
            <v:imagedata r:id="rId33" o:title=""/>
            <o:lock v:ext="edit" aspectratio="t"/>
            <w10:wrap type="none"/>
            <w10:anchorlock/>
          </v:shape>
          <o:OLEObject Type="Embed" ProgID="Equation.KSEE3" ShapeID="_x0000_i1027" DrawAspect="Content" ObjectID="_1468075727" r:id="rId32">
            <o:LockedField>false</o:LockedField>
          </o:OLEObject>
        </w:object>
      </w:r>
      <w:r>
        <w:rPr>
          <w:rFonts w:hint="eastAsia" w:ascii="宋体" w:hAnsi="宋体" w:eastAsia="宋体" w:cs="宋体"/>
          <w:spacing w:val="-9"/>
          <w:sz w:val="21"/>
          <w:szCs w:val="21"/>
          <w:lang w:val="en-US" w:eastAsia="zh-CN"/>
        </w:rPr>
        <w:t>Δh；悬臂挠度应为悬臂长度的1/350。</w:t>
      </w:r>
    </w:p>
    <w:p w14:paraId="20AF505F">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c） 主梁水平旁弯度应符合设备技术文件的规定，无规定时，不宜大于主梁长度的1/3000。</w:t>
      </w:r>
    </w:p>
    <w:p w14:paraId="2B9221E1">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d） 桥架的对角线差符合下列要求：</w:t>
      </w:r>
    </w:p>
    <w:p w14:paraId="263015EA">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bookmarkStart w:id="57" w:name="bookmark80"/>
      <w:bookmarkEnd w:id="57"/>
      <w:bookmarkStart w:id="58" w:name="bookmark81"/>
      <w:bookmarkEnd w:id="58"/>
      <w:bookmarkStart w:id="59" w:name="bookmark165"/>
      <w:bookmarkEnd w:id="59"/>
      <w:r>
        <w:rPr>
          <w:rFonts w:hint="eastAsia" w:ascii="宋体" w:hAnsi="宋体" w:eastAsia="宋体" w:cs="宋体"/>
          <w:spacing w:val="-9"/>
          <w:sz w:val="21"/>
          <w:szCs w:val="21"/>
          <w:lang w:val="en-US" w:eastAsia="zh-CN"/>
        </w:rPr>
        <w:t>1) 当跨度不大于30m时，不大于5mm。</w:t>
      </w:r>
    </w:p>
    <w:p w14:paraId="75C822A5">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2) 当跨度大于30m时，不大于10mm。</w:t>
      </w:r>
    </w:p>
    <w:p w14:paraId="1442F2B3">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e） 支腿的垂直度偏差应符合设备技术文件的规定，无规定时，不大于支腿高度的1/3000。</w:t>
      </w:r>
    </w:p>
    <w:p w14:paraId="38DAEA0C">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f） 转动机械及其部件的检查和安装应按设备技术文件的规定，并符合本标准11.1及11.2的有关规定。</w:t>
      </w:r>
    </w:p>
    <w:p w14:paraId="5195BAC7">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g） 分部试运按本标准11.2.12的有关规定进行，并应符合下列要求：</w:t>
      </w:r>
    </w:p>
    <w:p w14:paraId="038D48BA">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1) 各保护装置应灵敏、准确。</w:t>
      </w:r>
    </w:p>
    <w:p w14:paraId="6647CCAA">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2) 夹轨器应符合设备技术文件的规定，工作正常。</w:t>
      </w:r>
    </w:p>
    <w:p w14:paraId="4909F0DA">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3) 沿行程全长行走时，大、小车各机件应运行正常，终端开关应动作准确、可靠。</w:t>
      </w:r>
    </w:p>
    <w:p w14:paraId="2E945F7A">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h） 负荷试验应按设备技术文件和有关规程的规定进行。</w:t>
      </w:r>
    </w:p>
    <w:p w14:paraId="537B9188">
      <w:pPr>
        <w:keepNext/>
        <w:keepLines/>
        <w:pageBreakBefore w:val="0"/>
        <w:widowControl/>
        <w:kinsoku w:val="0"/>
        <w:wordWrap/>
        <w:overflowPunct/>
        <w:topLinePunct w:val="0"/>
        <w:autoSpaceDE w:val="0"/>
        <w:autoSpaceDN w:val="0"/>
        <w:bidi w:val="0"/>
        <w:adjustRightInd w:val="0"/>
        <w:snapToGrid w:val="0"/>
        <w:spacing w:before="0" w:beforeLines="0" w:beforeAutospacing="0" w:after="0" w:afterLines="0" w:afterAutospacing="0" w:line="360" w:lineRule="auto"/>
        <w:jc w:val="left"/>
        <w:textAlignment w:val="baseline"/>
        <w:outlineLvl w:val="0"/>
        <w:rPr>
          <w:rFonts w:hint="eastAsia" w:ascii="宋体" w:hAnsi="宋体" w:eastAsia="宋体" w:cs="宋体"/>
          <w:b w:val="0"/>
          <w:bCs/>
          <w:snapToGrid w:val="0"/>
          <w:color w:val="000000"/>
          <w:kern w:val="44"/>
          <w:sz w:val="21"/>
          <w:szCs w:val="21"/>
          <w:lang w:val="en-US" w:eastAsia="zh-CN" w:bidi="ar-SA"/>
        </w:rPr>
      </w:pPr>
      <w:r>
        <w:rPr>
          <w:rFonts w:hint="eastAsia" w:ascii="宋体" w:hAnsi="宋体" w:eastAsia="宋体" w:cs="宋体"/>
          <w:b w:val="0"/>
          <w:bCs/>
          <w:snapToGrid w:val="0"/>
          <w:color w:val="000000"/>
          <w:kern w:val="44"/>
          <w:sz w:val="21"/>
          <w:szCs w:val="21"/>
          <w:lang w:val="en-US" w:eastAsia="zh-CN" w:bidi="ar-SA"/>
        </w:rPr>
        <w:t>B.7.5  取样装置安装应符合下列要求：</w:t>
      </w:r>
    </w:p>
    <w:p w14:paraId="372E305E">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a） 门架立柱间距应符合设计要求，立柱垂直度偏差应在±3mm内。</w:t>
      </w:r>
    </w:p>
    <w:p w14:paraId="35183F10">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b） 取样头安装位置应符合设计要求，不阻碍车辆。</w:t>
      </w:r>
    </w:p>
    <w:p w14:paraId="504DEA10">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c） 取样煤斗与机壳的间隙符合设计的要求，不与壳体相碰，取样煤斗固定牢固</w:t>
      </w:r>
    </w:p>
    <w:p w14:paraId="66611965">
      <w:pPr>
        <w:keepNext/>
        <w:keepLines/>
        <w:pageBreakBefore w:val="0"/>
        <w:widowControl/>
        <w:kinsoku w:val="0"/>
        <w:wordWrap/>
        <w:overflowPunct/>
        <w:topLinePunct w:val="0"/>
        <w:autoSpaceDE w:val="0"/>
        <w:autoSpaceDN w:val="0"/>
        <w:bidi w:val="0"/>
        <w:adjustRightInd w:val="0"/>
        <w:snapToGrid w:val="0"/>
        <w:spacing w:before="0" w:beforeLines="0" w:beforeAutospacing="0" w:after="0" w:afterLines="0" w:afterAutospacing="0" w:line="360" w:lineRule="auto"/>
        <w:jc w:val="left"/>
        <w:textAlignment w:val="baseline"/>
        <w:outlineLvl w:val="0"/>
        <w:rPr>
          <w:rFonts w:hint="eastAsia" w:ascii="宋体" w:hAnsi="宋体" w:eastAsia="宋体" w:cs="宋体"/>
          <w:b w:val="0"/>
          <w:bCs/>
          <w:snapToGrid w:val="0"/>
          <w:color w:val="000000"/>
          <w:kern w:val="44"/>
          <w:sz w:val="21"/>
          <w:szCs w:val="21"/>
          <w:lang w:val="en-US" w:eastAsia="zh-CN" w:bidi="ar-SA"/>
        </w:rPr>
      </w:pPr>
      <w:r>
        <w:rPr>
          <w:rFonts w:hint="eastAsia" w:ascii="宋体" w:hAnsi="宋体" w:eastAsia="宋体" w:cs="宋体"/>
          <w:b w:val="0"/>
          <w:bCs/>
          <w:snapToGrid w:val="0"/>
          <w:color w:val="000000"/>
          <w:kern w:val="44"/>
          <w:sz w:val="21"/>
          <w:szCs w:val="21"/>
          <w:lang w:val="en-US" w:eastAsia="zh-CN" w:bidi="ar-SA"/>
        </w:rPr>
        <w:t>B.7.6  动态电子轨道衡安装应符合下列要求：</w:t>
      </w:r>
    </w:p>
    <w:p w14:paraId="02E7AAA2">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a） 底座的标高应符合设计要求，标高偏差应不大于5mm；上平面的水平度偏差应小于底座长度的2/1000。</w:t>
      </w:r>
    </w:p>
    <w:p w14:paraId="30E94D1E">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b） 称梁的标高偏差应小于0.5mm，称梁的水平度偏差应不大于称梁长度0.5/1000。</w:t>
      </w:r>
    </w:p>
    <w:p w14:paraId="375A91A3">
      <w:pPr>
        <w:keepNext/>
        <w:keepLines/>
        <w:pageBreakBefore w:val="0"/>
        <w:widowControl/>
        <w:kinsoku w:val="0"/>
        <w:wordWrap/>
        <w:overflowPunct/>
        <w:topLinePunct w:val="0"/>
        <w:autoSpaceDE w:val="0"/>
        <w:autoSpaceDN w:val="0"/>
        <w:bidi w:val="0"/>
        <w:adjustRightInd w:val="0"/>
        <w:snapToGrid w:val="0"/>
        <w:spacing w:before="0" w:beforeLines="50" w:beforeAutospacing="0" w:after="0" w:afterLines="50" w:afterAutospacing="0" w:line="360" w:lineRule="auto"/>
        <w:jc w:val="left"/>
        <w:textAlignment w:val="baseline"/>
        <w:outlineLvl w:val="0"/>
        <w:rPr>
          <w:rFonts w:hint="eastAsia" w:ascii="黑体" w:hAnsi="黑体" w:eastAsia="黑体" w:cs="黑体"/>
          <w:b/>
          <w:snapToGrid w:val="0"/>
          <w:color w:val="000000"/>
          <w:kern w:val="44"/>
          <w:sz w:val="21"/>
          <w:szCs w:val="21"/>
          <w:lang w:val="en-US" w:eastAsia="zh-CN" w:bidi="ar-SA"/>
        </w:rPr>
      </w:pPr>
      <w:r>
        <w:rPr>
          <w:rFonts w:hint="eastAsia" w:ascii="黑体" w:hAnsi="黑体" w:eastAsia="黑体" w:cs="黑体"/>
          <w:b/>
          <w:snapToGrid w:val="0"/>
          <w:color w:val="000000"/>
          <w:kern w:val="44"/>
          <w:sz w:val="21"/>
          <w:szCs w:val="21"/>
          <w:lang w:val="en-US" w:eastAsia="zh-CN" w:bidi="ar-SA"/>
        </w:rPr>
        <w:t>B.8 煤场设备</w:t>
      </w:r>
    </w:p>
    <w:p w14:paraId="6E0D485C">
      <w:pPr>
        <w:keepNext/>
        <w:keepLines/>
        <w:pageBreakBefore w:val="0"/>
        <w:widowControl/>
        <w:kinsoku w:val="0"/>
        <w:wordWrap/>
        <w:overflowPunct/>
        <w:topLinePunct w:val="0"/>
        <w:autoSpaceDE w:val="0"/>
        <w:autoSpaceDN w:val="0"/>
        <w:bidi w:val="0"/>
        <w:adjustRightInd w:val="0"/>
        <w:snapToGrid w:val="0"/>
        <w:spacing w:before="0" w:beforeLines="0" w:beforeAutospacing="0" w:after="0" w:afterLines="0" w:afterAutospacing="0" w:line="360" w:lineRule="auto"/>
        <w:jc w:val="left"/>
        <w:textAlignment w:val="baseline"/>
        <w:outlineLvl w:val="0"/>
        <w:rPr>
          <w:rFonts w:hint="eastAsia" w:ascii="宋体" w:hAnsi="宋体" w:eastAsia="宋体" w:cs="宋体"/>
          <w:b w:val="0"/>
          <w:bCs/>
          <w:snapToGrid w:val="0"/>
          <w:color w:val="000000"/>
          <w:kern w:val="44"/>
          <w:sz w:val="21"/>
          <w:szCs w:val="21"/>
          <w:lang w:val="en-US" w:eastAsia="zh-CN" w:bidi="ar-SA"/>
        </w:rPr>
      </w:pPr>
      <w:r>
        <w:rPr>
          <w:rFonts w:hint="eastAsia" w:ascii="宋体" w:hAnsi="宋体" w:eastAsia="宋体" w:cs="宋体"/>
          <w:b w:val="0"/>
          <w:bCs/>
          <w:snapToGrid w:val="0"/>
          <w:color w:val="000000"/>
          <w:kern w:val="44"/>
          <w:sz w:val="21"/>
          <w:szCs w:val="21"/>
          <w:lang w:val="en-US" w:eastAsia="zh-CN" w:bidi="ar-SA"/>
        </w:rPr>
        <w:t>B.8.1  堆取料机安装应符合下列规定：</w:t>
      </w:r>
    </w:p>
    <w:p w14:paraId="51A5F7A8">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a） 堆取料机安装前各设备部件已清点检查，设备外观无裂纹、砂眼、变形、漏焊等缺陷。</w:t>
      </w:r>
    </w:p>
    <w:p w14:paraId="37861664">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bookmarkStart w:id="60" w:name="bookmark166"/>
      <w:bookmarkEnd w:id="60"/>
      <w:bookmarkStart w:id="61" w:name="bookmark82"/>
      <w:bookmarkEnd w:id="61"/>
      <w:r>
        <w:rPr>
          <w:rFonts w:hint="eastAsia" w:ascii="宋体" w:hAnsi="宋体" w:eastAsia="宋体" w:cs="宋体"/>
          <w:spacing w:val="-9"/>
          <w:sz w:val="21"/>
          <w:szCs w:val="21"/>
          <w:lang w:val="en-US" w:eastAsia="zh-CN"/>
        </w:rPr>
        <w:t>b） 金属结构安装应符合下列规定：</w:t>
      </w:r>
    </w:p>
    <w:p w14:paraId="7632F6E3">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1） 在堆取料机组合安装过程中应保证设备的稳定性，各金属结构应无永久变形。</w:t>
      </w:r>
    </w:p>
    <w:p w14:paraId="39B372F9">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2） 钢结构安装螺栓连接应无松动；焊接应无漏焊。</w:t>
      </w:r>
    </w:p>
    <w:p w14:paraId="4D9AA158">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z w:val="21"/>
          <w:szCs w:val="21"/>
        </w:rPr>
      </w:pPr>
      <w:r>
        <w:rPr>
          <w:rFonts w:hint="eastAsia" w:ascii="宋体" w:hAnsi="宋体" w:eastAsia="宋体" w:cs="宋体"/>
          <w:spacing w:val="-9"/>
          <w:sz w:val="21"/>
          <w:szCs w:val="21"/>
          <w:lang w:val="en-US" w:eastAsia="zh-CN"/>
        </w:rPr>
        <w:t xml:space="preserve">3） 采用高强度螺栓连接的，应符合本标准4.3.11的规定。 </w:t>
      </w:r>
    </w:p>
    <w:p w14:paraId="1269DBAC">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c） 行走机构安装应符合下列规定：</w:t>
      </w:r>
    </w:p>
    <w:p w14:paraId="5C612163">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1） 车轮应与轨道接触严密，无打滑、啃轨现象。</w:t>
      </w:r>
    </w:p>
    <w:p w14:paraId="1302915C">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2） 斗轮堆取料机台车同侧车轮直线性偏差应不大于2mm,台车标高偏差应不大于3mm。</w:t>
      </w:r>
    </w:p>
    <w:p w14:paraId="2865C7F2">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3） 圆形料场堆取料机弧形行走轮的垂直偏斜方向应倾向内侧，车轮的垂直偏差应不大于</w:t>
      </w:r>
    </w:p>
    <w:p w14:paraId="70F7A341">
      <w:pPr>
        <w:pageBreakBefore w:val="0"/>
        <w:wordWrap/>
        <w:overflowPunct/>
        <w:topLinePunct w:val="0"/>
        <w:bidi w:val="0"/>
        <w:spacing w:line="360" w:lineRule="auto"/>
        <w:ind w:left="0" w:leftChars="0" w:right="0" w:rightChars="0" w:firstLine="768" w:firstLineChars="4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L/400（L为行走轮与轨道接触面的直径）。</w:t>
      </w:r>
    </w:p>
    <w:p w14:paraId="3E996E76">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d） 回转机构安装应符合下列规定：</w:t>
      </w:r>
    </w:p>
    <w:p w14:paraId="7D0C59A6">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1） 堆取料机回转支承轴承安装应以回转轴承的上平面为基准，水平度偏差不大于上座圈最大直径的1/2000。</w:t>
      </w:r>
    </w:p>
    <w:p w14:paraId="3C8514D4">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2） 堆取料机回转支承轴承中心对主机回转中心偏差应不大于5mm;上平面与回转中心的垂直度偏差应不大于5mm。</w:t>
      </w:r>
    </w:p>
    <w:p w14:paraId="1BD3BD4E">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3） 回转机构传动齿轮啮合接触面，沿齿宽方向应不小于65%，沿齿高方向应不小于50%,啮合间隙应符合设备技术文件的要求。</w:t>
      </w:r>
    </w:p>
    <w:p w14:paraId="1C5541E7">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4） 斗轮堆取料机门柱两侧俯仰液压油缸应平行，并与水平面垂直，垂直度偏差不大于高度的0.1%。</w:t>
      </w:r>
    </w:p>
    <w:p w14:paraId="028046D8">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5） 圆形堆取料机俯仰装置的俯仰油缸应与堆料悬臂架中心线对称，偏差应小于10mm。</w:t>
      </w:r>
    </w:p>
    <w:p w14:paraId="74904DA5">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 xml:space="preserve">e） 斗轮与圆弧挡板的间隙、斗轮轴与前臂架上平面夹角应符合设备技术文件的要求。 </w:t>
      </w:r>
    </w:p>
    <w:p w14:paraId="310B64A2">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f） 圆形料场堆取料机的刮板取料机，头、尾链轮轴的水平度</w:t>
      </w:r>
      <w:bookmarkStart w:id="62" w:name="bookmark83"/>
      <w:bookmarkEnd w:id="62"/>
      <w:bookmarkStart w:id="63" w:name="bookmark167"/>
      <w:bookmarkEnd w:id="63"/>
      <w:r>
        <w:rPr>
          <w:rFonts w:hint="eastAsia" w:ascii="宋体" w:hAnsi="宋体" w:eastAsia="宋体" w:cs="宋体"/>
          <w:spacing w:val="-9"/>
          <w:sz w:val="21"/>
          <w:szCs w:val="21"/>
          <w:lang w:val="en-US" w:eastAsia="zh-CN"/>
        </w:rPr>
        <w:t>应不大于0.1mm/m。</w:t>
      </w:r>
    </w:p>
    <w:p w14:paraId="75FF17B1">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g） 液压油系统安装除应按照本标准11.3的要求执行外，系统应进行严密性试验，试验</w:t>
      </w:r>
    </w:p>
    <w:p w14:paraId="2E11F120">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压力为工作压力的1.5倍。</w:t>
      </w:r>
    </w:p>
    <w:p w14:paraId="7F6575D2">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h） 试运按本标准11.2.12及B.2.5的有关规定，并应符合下列规定：</w:t>
      </w:r>
    </w:p>
    <w:p w14:paraId="00DEC0BC">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1） 各液压设备和液压元件应工作正常，无渗漏油的现象。</w:t>
      </w:r>
    </w:p>
    <w:p w14:paraId="6269A77C">
      <w:pPr>
        <w:keepNext w:val="0"/>
        <w:keepLines w:val="0"/>
        <w:pageBreakBefore w:val="0"/>
        <w:widowControl/>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2） 斗轮转速应符合设备技术文件的规定，回转和变幅等机构应动作正确、平稳，变值范围应符合设备技术文件的规定，限位装置应可靠。</w:t>
      </w:r>
    </w:p>
    <w:p w14:paraId="112D84F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9"/>
          <w:sz w:val="21"/>
          <w:szCs w:val="21"/>
          <w:lang w:val="en-US" w:eastAsia="zh-CN"/>
        </w:rPr>
      </w:pPr>
      <w:r>
        <w:rPr>
          <w:rFonts w:hint="eastAsia" w:ascii="宋体" w:hAnsi="宋体" w:eastAsia="宋体" w:cs="宋体"/>
          <w:snapToGrid w:val="0"/>
          <w:color w:val="000000"/>
          <w:spacing w:val="-9"/>
          <w:kern w:val="0"/>
          <w:sz w:val="21"/>
          <w:szCs w:val="21"/>
          <w:lang w:val="en-US" w:eastAsia="zh-CN" w:bidi="ar-SA"/>
        </w:rPr>
        <w:t>3）</w:t>
      </w:r>
      <w:r>
        <w:rPr>
          <w:rFonts w:hint="eastAsia" w:ascii="宋体" w:hAnsi="宋体" w:eastAsia="宋体" w:cs="宋体"/>
          <w:spacing w:val="-9"/>
          <w:sz w:val="21"/>
          <w:szCs w:val="21"/>
          <w:lang w:val="en-US" w:eastAsia="zh-CN"/>
        </w:rPr>
        <w:t xml:space="preserve"> 胶带输送机应工作正常，无打滑和跑偏现象。</w:t>
      </w:r>
    </w:p>
    <w:p w14:paraId="3CD3C92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840" w:leftChars="400" w:right="0" w:rightChars="0" w:firstLine="0" w:firstLineChars="0"/>
        <w:jc w:val="left"/>
        <w:textAlignment w:val="baseline"/>
        <w:outlineLvl w:val="9"/>
        <w:rPr>
          <w:rFonts w:hint="eastAsia" w:ascii="宋体" w:hAnsi="宋体" w:eastAsia="宋体" w:cs="宋体"/>
          <w:spacing w:val="-9"/>
          <w:sz w:val="21"/>
          <w:szCs w:val="21"/>
          <w:lang w:val="en-US" w:eastAsia="zh-CN"/>
        </w:rPr>
      </w:pPr>
      <w:r>
        <w:rPr>
          <w:rFonts w:hint="eastAsia" w:ascii="宋体" w:hAnsi="宋体" w:eastAsia="宋体" w:cs="宋体"/>
          <w:snapToGrid w:val="0"/>
          <w:color w:val="000000"/>
          <w:spacing w:val="-9"/>
          <w:kern w:val="0"/>
          <w:sz w:val="21"/>
          <w:szCs w:val="21"/>
          <w:lang w:val="en-US" w:eastAsia="zh-CN" w:bidi="ar-SA"/>
        </w:rPr>
        <w:t>4）</w:t>
      </w:r>
      <w:r>
        <w:rPr>
          <w:rFonts w:hint="eastAsia" w:ascii="宋体" w:hAnsi="宋体" w:eastAsia="宋体" w:cs="宋体"/>
          <w:spacing w:val="-9"/>
          <w:sz w:val="21"/>
          <w:szCs w:val="21"/>
          <w:lang w:val="en-US" w:eastAsia="zh-CN"/>
        </w:rPr>
        <w:t xml:space="preserve"> 夹轨器应符合设备技术文件的规定。</w:t>
      </w:r>
    </w:p>
    <w:p w14:paraId="394BC0D4">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left"/>
        <w:textAlignment w:val="baseline"/>
        <w:outlineLvl w:val="9"/>
        <w:rPr>
          <w:rFonts w:hint="eastAsia" w:ascii="宋体" w:hAnsi="宋体" w:eastAsia="宋体" w:cs="宋体"/>
          <w:sz w:val="21"/>
          <w:szCs w:val="21"/>
        </w:rPr>
      </w:pPr>
      <w:r>
        <w:rPr>
          <w:rFonts w:hint="eastAsia" w:ascii="宋体" w:hAnsi="宋体" w:eastAsia="宋体" w:cs="宋体"/>
          <w:spacing w:val="-3"/>
          <w:sz w:val="21"/>
          <w:szCs w:val="21"/>
          <w:lang w:val="en-US" w:eastAsia="zh-CN"/>
        </w:rPr>
        <w:t>B</w:t>
      </w:r>
      <w:r>
        <w:rPr>
          <w:rFonts w:hint="eastAsia" w:ascii="宋体" w:hAnsi="宋体" w:eastAsia="宋体" w:cs="宋体"/>
          <w:spacing w:val="-3"/>
          <w:sz w:val="21"/>
          <w:szCs w:val="21"/>
        </w:rPr>
        <w:t>.8.2  筒仓环式布料机安装应符合下列规定：</w:t>
      </w:r>
    </w:p>
    <w:p w14:paraId="217383DC">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a） 行走车轮应与轨道严密接触，车台的车轮与轨道应垂直，垂直度偏差应不大于L/400（L为</w:t>
      </w:r>
    </w:p>
    <w:p w14:paraId="55BE4AC9">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被测距离，其倾斜方向应限制在上部向内倾斜）,见图B-1。</w:t>
      </w:r>
    </w:p>
    <w:p w14:paraId="3ECE111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hint="eastAsia" w:ascii="黑体" w:hAnsi="黑体" w:eastAsia="黑体" w:cs="黑体"/>
          <w:color w:val="auto"/>
          <w:spacing w:val="-4"/>
          <w:sz w:val="21"/>
          <w:szCs w:val="21"/>
          <w:highlight w:val="none"/>
        </w:rPr>
      </w:pPr>
    </w:p>
    <w:p w14:paraId="2079697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hint="eastAsia" w:ascii="黑体" w:hAnsi="黑体" w:eastAsia="黑体" w:cs="黑体"/>
          <w:color w:val="auto"/>
          <w:spacing w:val="-4"/>
          <w:sz w:val="21"/>
          <w:szCs w:val="21"/>
          <w:highlight w:val="none"/>
        </w:rPr>
      </w:pPr>
    </w:p>
    <w:p w14:paraId="57D59CA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hint="eastAsia" w:ascii="黑体" w:hAnsi="黑体" w:eastAsia="黑体" w:cs="黑体"/>
          <w:color w:val="auto"/>
          <w:spacing w:val="-4"/>
          <w:sz w:val="21"/>
          <w:szCs w:val="21"/>
          <w:highlight w:val="none"/>
        </w:rPr>
      </w:pPr>
    </w:p>
    <w:p w14:paraId="75C1D71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hint="eastAsia" w:ascii="黑体" w:hAnsi="黑体" w:eastAsia="黑体" w:cs="黑体"/>
          <w:color w:val="auto"/>
          <w:spacing w:val="-9"/>
          <w:sz w:val="21"/>
          <w:szCs w:val="21"/>
          <w:highlight w:val="none"/>
          <w:lang w:val="en-US" w:eastAsia="zh-CN"/>
        </w:rPr>
      </w:pPr>
      <w:r>
        <w:rPr>
          <w:rFonts w:hint="eastAsia" w:ascii="黑体" w:hAnsi="黑体" w:eastAsia="黑体" w:cs="黑体"/>
          <w:color w:val="auto"/>
          <w:spacing w:val="-4"/>
          <w:sz w:val="21"/>
          <w:szCs w:val="21"/>
          <w:highlight w:val="none"/>
        </w:rPr>
        <w:t>图</w:t>
      </w:r>
      <w:r>
        <w:rPr>
          <w:rFonts w:hint="eastAsia" w:ascii="黑体" w:hAnsi="黑体" w:eastAsia="黑体" w:cs="黑体"/>
          <w:color w:val="auto"/>
          <w:spacing w:val="-4"/>
          <w:sz w:val="21"/>
          <w:szCs w:val="21"/>
          <w:highlight w:val="none"/>
          <w:lang w:val="en-US" w:eastAsia="zh-CN"/>
        </w:rPr>
        <w:t>B-1</w:t>
      </w:r>
      <w:r>
        <w:rPr>
          <w:rFonts w:hint="eastAsia" w:ascii="黑体" w:hAnsi="黑体" w:eastAsia="黑体" w:cs="黑体"/>
          <w:color w:val="auto"/>
          <w:spacing w:val="-4"/>
          <w:sz w:val="21"/>
          <w:szCs w:val="21"/>
          <w:highlight w:val="none"/>
        </w:rPr>
        <w:t xml:space="preserve"> 车轮的垂直度偏差</w:t>
      </w:r>
    </w:p>
    <w:p w14:paraId="6CD8CFE5">
      <w:pPr>
        <w:pageBreakBefore w:val="0"/>
        <w:wordWrap/>
        <w:overflowPunct/>
        <w:topLinePunct w:val="0"/>
        <w:bidi w:val="0"/>
        <w:spacing w:line="360" w:lineRule="auto"/>
        <w:ind w:left="0" w:leftChars="0" w:right="0" w:rightChars="0" w:firstLine="420" w:firstLineChars="200"/>
        <w:jc w:val="center"/>
        <w:outlineLvl w:val="9"/>
        <w:rPr>
          <w:rFonts w:hint="eastAsia" w:ascii="宋体" w:hAnsi="宋体" w:eastAsia="宋体" w:cs="宋体"/>
          <w:sz w:val="21"/>
          <w:szCs w:val="21"/>
        </w:rPr>
      </w:pPr>
      <w:r>
        <w:rPr>
          <w:rFonts w:hint="eastAsia" w:ascii="宋体" w:hAnsi="宋体" w:eastAsia="宋体" w:cs="宋体"/>
          <w:position w:val="-34"/>
          <w:sz w:val="21"/>
          <w:szCs w:val="21"/>
        </w:rPr>
        <w:drawing>
          <wp:anchor distT="0" distB="0" distL="114300" distR="114300" simplePos="0" relativeHeight="251669504" behindDoc="0" locked="0" layoutInCell="1" allowOverlap="1">
            <wp:simplePos x="0" y="0"/>
            <wp:positionH relativeFrom="column">
              <wp:posOffset>1426210</wp:posOffset>
            </wp:positionH>
            <wp:positionV relativeFrom="paragraph">
              <wp:posOffset>254000</wp:posOffset>
            </wp:positionV>
            <wp:extent cx="3263900" cy="1200150"/>
            <wp:effectExtent l="0" t="0" r="6985" b="8890"/>
            <wp:wrapTopAndBottom/>
            <wp:docPr id="10" name="图片 10" descr="1745809440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745809440868"/>
                    <pic:cNvPicPr>
                      <a:picLocks noChangeAspect="1"/>
                    </pic:cNvPicPr>
                  </pic:nvPicPr>
                  <pic:blipFill>
                    <a:blip r:embed="rId34"/>
                    <a:stretch>
                      <a:fillRect/>
                    </a:stretch>
                  </pic:blipFill>
                  <pic:spPr>
                    <a:xfrm>
                      <a:off x="0" y="0"/>
                      <a:ext cx="3263900" cy="1200150"/>
                    </a:xfrm>
                    <a:prstGeom prst="rect">
                      <a:avLst/>
                    </a:prstGeom>
                  </pic:spPr>
                </pic:pic>
              </a:graphicData>
            </a:graphic>
          </wp:anchor>
        </w:drawing>
      </w:r>
    </w:p>
    <w:p w14:paraId="78FDCCEC">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b） 回转轴承外环中心应与轨道圆中心对中，同轴度偏差应不大于5mm。</w:t>
      </w:r>
    </w:p>
    <w:p w14:paraId="62747976">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c） 传动装置齿轮与销齿啮合间隙应为1mm～1.5mm,齿根间隙应为2.5mm～3.5mm，齿轮与销齿接触面积沿齿高方向应不小于40%，沿齿宽方向应不小于50%。</w:t>
      </w:r>
    </w:p>
    <w:p w14:paraId="1E297977">
      <w:pPr>
        <w:pageBreakBefore w:val="0"/>
        <w:wordWrap/>
        <w:overflowPunct/>
        <w:topLinePunct w:val="0"/>
        <w:bidi w:val="0"/>
        <w:spacing w:line="360" w:lineRule="auto"/>
        <w:ind w:left="0" w:leftChars="0" w:right="0" w:rightChars="0" w:firstLine="384" w:firstLineChars="200"/>
        <w:jc w:val="left"/>
        <w:outlineLvl w:val="9"/>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d） 内、外环密封装置与回转支承装置基准圆的同轴度偏差不大于5mm。</w:t>
      </w:r>
    </w:p>
    <w:p w14:paraId="3F387C31">
      <w:pPr>
        <w:pageBreakBefore w:val="0"/>
        <w:numPr>
          <w:ilvl w:val="0"/>
          <w:numId w:val="0"/>
        </w:numPr>
        <w:wordWrap/>
        <w:overflowPunct/>
        <w:topLinePunct w:val="0"/>
        <w:bidi w:val="0"/>
        <w:spacing w:line="360" w:lineRule="auto"/>
        <w:ind w:leftChars="400" w:right="0" w:rightChars="0"/>
        <w:jc w:val="left"/>
        <w:outlineLvl w:val="9"/>
        <w:rPr>
          <w:rFonts w:hint="eastAsia" w:ascii="宋体" w:hAnsi="宋体" w:eastAsia="宋体" w:cs="宋体"/>
          <w:spacing w:val="0"/>
          <w:sz w:val="21"/>
          <w:szCs w:val="21"/>
        </w:rPr>
      </w:pPr>
    </w:p>
    <w:p w14:paraId="3A4BE95C">
      <w:pPr>
        <w:pStyle w:val="4"/>
        <w:keepNext/>
        <w:keepLines/>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hint="eastAsia" w:ascii="黑体" w:hAnsi="黑体" w:eastAsia="黑体" w:cs="黑体"/>
          <w:b w:val="0"/>
          <w:bCs/>
          <w:spacing w:val="0"/>
          <w:kern w:val="0"/>
          <w:sz w:val="21"/>
          <w:szCs w:val="21"/>
          <w:lang w:val="en-US" w:eastAsia="zh-CN"/>
        </w:rPr>
        <w:sectPr>
          <w:pgSz w:w="11906" w:h="16838"/>
          <w:pgMar w:top="1417" w:right="1134" w:bottom="1134" w:left="1417" w:header="851" w:footer="992" w:gutter="0"/>
          <w:pgBorders>
            <w:top w:val="none" w:sz="0" w:space="0"/>
            <w:left w:val="none" w:sz="0" w:space="0"/>
            <w:bottom w:val="none" w:sz="0" w:space="0"/>
            <w:right w:val="none" w:sz="0" w:space="0"/>
          </w:pgBorders>
          <w:pgNumType w:fmt="decimal"/>
          <w:cols w:space="0" w:num="1"/>
          <w:docGrid w:type="lines" w:linePitch="312" w:charSpace="0"/>
        </w:sectPr>
      </w:pPr>
    </w:p>
    <w:p w14:paraId="47F6CA4F">
      <w:pPr>
        <w:pStyle w:val="4"/>
        <w:keepNext/>
        <w:keepLines/>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hint="eastAsia" w:ascii="黑体" w:hAnsi="黑体" w:eastAsia="黑体" w:cs="黑体"/>
          <w:b w:val="0"/>
          <w:bCs/>
          <w:spacing w:val="0"/>
          <w:kern w:val="0"/>
          <w:sz w:val="21"/>
          <w:szCs w:val="21"/>
          <w:lang w:val="en-US" w:eastAsia="zh-CN"/>
        </w:rPr>
      </w:pPr>
      <w:r>
        <w:rPr>
          <w:rFonts w:hint="eastAsia" w:ascii="黑体" w:hAnsi="黑体" w:eastAsia="黑体" w:cs="黑体"/>
          <w:b w:val="0"/>
          <w:bCs/>
          <w:spacing w:val="0"/>
          <w:kern w:val="0"/>
          <w:sz w:val="21"/>
          <w:szCs w:val="21"/>
          <w:lang w:val="en-US" w:eastAsia="zh-CN"/>
        </w:rPr>
        <w:t>附  录  C</w:t>
      </w:r>
      <w:bookmarkStart w:id="64" w:name="_Toc313"/>
    </w:p>
    <w:p w14:paraId="465D4508">
      <w:pPr>
        <w:jc w:val="center"/>
        <w:rPr>
          <w:rFonts w:hint="eastAsia" w:ascii="黑体" w:hAnsi="黑体" w:eastAsia="黑体" w:cs="黑体"/>
          <w:b w:val="0"/>
          <w:bCs/>
          <w:spacing w:val="0"/>
          <w:kern w:val="0"/>
          <w:sz w:val="21"/>
          <w:lang w:val="en-US" w:eastAsia="zh-CN"/>
        </w:rPr>
      </w:pPr>
      <w:r>
        <w:rPr>
          <w:rFonts w:hint="eastAsia" w:ascii="黑体" w:hAnsi="黑体" w:eastAsia="黑体" w:cs="黑体"/>
          <w:b w:val="0"/>
          <w:bCs/>
          <w:spacing w:val="0"/>
          <w:kern w:val="0"/>
          <w:sz w:val="21"/>
          <w:szCs w:val="21"/>
          <w:lang w:val="en-US" w:eastAsia="zh-CN"/>
        </w:rPr>
        <w:t>（规范性）</w:t>
      </w:r>
    </w:p>
    <w:p w14:paraId="16388661">
      <w:pPr>
        <w:pStyle w:val="4"/>
        <w:keepNext/>
        <w:keepLines/>
        <w:pageBreakBefore w:val="0"/>
        <w:widowControl/>
        <w:kinsoku w:val="0"/>
        <w:wordWrap/>
        <w:overflowPunct/>
        <w:topLinePunct w:val="0"/>
        <w:autoSpaceDE w:val="0"/>
        <w:autoSpaceDN w:val="0"/>
        <w:bidi w:val="0"/>
        <w:adjustRightInd w:val="0"/>
        <w:snapToGrid w:val="0"/>
        <w:spacing w:before="0" w:after="283" w:line="240" w:lineRule="auto"/>
        <w:jc w:val="center"/>
        <w:textAlignment w:val="baseline"/>
        <w:rPr>
          <w:rFonts w:hint="eastAsia" w:ascii="黑体" w:hAnsi="黑体" w:eastAsia="黑体" w:cs="黑体"/>
          <w:b w:val="0"/>
          <w:bCs/>
          <w:spacing w:val="0"/>
          <w:kern w:val="0"/>
          <w:sz w:val="21"/>
          <w:szCs w:val="21"/>
          <w:lang w:val="en-US" w:eastAsia="zh-CN"/>
        </w:rPr>
      </w:pPr>
      <w:r>
        <w:rPr>
          <w:rFonts w:hint="eastAsia" w:ascii="黑体" w:hAnsi="黑体" w:eastAsia="黑体" w:cs="黑体"/>
          <w:b w:val="0"/>
          <w:bCs/>
          <w:spacing w:val="0"/>
          <w:kern w:val="0"/>
          <w:sz w:val="21"/>
          <w:szCs w:val="21"/>
          <w:lang w:val="en-US" w:eastAsia="zh-CN"/>
        </w:rPr>
        <w:t>燃油系统设备</w:t>
      </w:r>
      <w:bookmarkEnd w:id="64"/>
    </w:p>
    <w:p w14:paraId="6C772D6C">
      <w:pPr>
        <w:pStyle w:val="4"/>
        <w:keepNext/>
        <w:keepLines/>
        <w:pageBreakBefore w:val="0"/>
        <w:widowControl/>
        <w:kinsoku w:val="0"/>
        <w:wordWrap/>
        <w:overflowPunct/>
        <w:topLinePunct w:val="0"/>
        <w:autoSpaceDE w:val="0"/>
        <w:autoSpaceDN w:val="0"/>
        <w:bidi w:val="0"/>
        <w:adjustRightInd w:val="0"/>
        <w:snapToGrid w:val="0"/>
        <w:spacing w:before="0" w:after="0" w:line="360" w:lineRule="auto"/>
        <w:ind w:firstLine="420" w:firstLineChars="200"/>
        <w:jc w:val="both"/>
        <w:textAlignment w:val="baseline"/>
        <w:rPr>
          <w:rFonts w:hint="eastAsia" w:ascii="宋体" w:hAnsi="宋体" w:eastAsia="宋体" w:cs="宋体"/>
          <w:b w:val="0"/>
          <w:bCs/>
          <w:spacing w:val="0"/>
          <w:kern w:val="0"/>
          <w:sz w:val="21"/>
          <w:szCs w:val="21"/>
        </w:rPr>
      </w:pPr>
      <w:r>
        <w:rPr>
          <w:rFonts w:hint="eastAsia" w:ascii="宋体" w:hAnsi="宋体" w:eastAsia="宋体" w:cs="宋体"/>
          <w:b w:val="0"/>
          <w:bCs/>
          <w:spacing w:val="0"/>
          <w:kern w:val="0"/>
          <w:sz w:val="21"/>
          <w:szCs w:val="21"/>
        </w:rPr>
        <w:t>本章适用于燃油系统设备的施工。</w:t>
      </w:r>
    </w:p>
    <w:p w14:paraId="79888EE8">
      <w:pPr>
        <w:pStyle w:val="4"/>
        <w:keepNext/>
        <w:keepLines/>
        <w:pageBreakBefore w:val="0"/>
        <w:widowControl/>
        <w:kinsoku w:val="0"/>
        <w:wordWrap/>
        <w:overflowPunct/>
        <w:topLinePunct w:val="0"/>
        <w:autoSpaceDE w:val="0"/>
        <w:autoSpaceDN w:val="0"/>
        <w:bidi w:val="0"/>
        <w:adjustRightInd w:val="0"/>
        <w:snapToGrid w:val="0"/>
        <w:spacing w:before="157" w:beforeLines="50" w:after="157" w:afterLines="50" w:line="360" w:lineRule="auto"/>
        <w:jc w:val="both"/>
        <w:textAlignment w:val="baseline"/>
        <w:rPr>
          <w:rFonts w:hint="eastAsia" w:ascii="黑体" w:hAnsi="黑体" w:eastAsia="黑体" w:cs="黑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.1 一般规定</w:t>
      </w:r>
    </w:p>
    <w:p w14:paraId="76175548">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.1.2</w:t>
      </w:r>
      <w:r>
        <w:rPr>
          <w:rFonts w:hint="eastAsia" w:ascii="宋体" w:hAnsi="宋体" w:eastAsia="宋体" w:cs="宋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燃油系统应按设计一次建成，否则应留有安全可靠的隔离过渡措施。</w:t>
      </w:r>
    </w:p>
    <w:p w14:paraId="1C5F80D8">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.1.3</w:t>
      </w:r>
      <w:r>
        <w:rPr>
          <w:rFonts w:hint="eastAsia" w:ascii="宋体" w:hAnsi="宋体" w:eastAsia="宋体" w:cs="宋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燃油系统设备的接地和防静电措施应符合设计要求，设备进出口法兰或其他非焊接方式的连接处必须有可靠的防静电跨接。</w:t>
      </w:r>
    </w:p>
    <w:p w14:paraId="001ADC7A">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.1.4</w:t>
      </w:r>
      <w:r>
        <w:rPr>
          <w:rFonts w:hint="eastAsia" w:ascii="黑体" w:hAnsi="黑体" w:eastAsia="黑体" w:cs="黑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燃油系统进油后，动火作业必须编制安全措施并办理动火作业票。</w:t>
      </w:r>
    </w:p>
    <w:p w14:paraId="1BB68031">
      <w:pPr>
        <w:pStyle w:val="4"/>
        <w:keepNext/>
        <w:keepLines/>
        <w:pageBreakBefore w:val="0"/>
        <w:widowControl/>
        <w:kinsoku w:val="0"/>
        <w:wordWrap/>
        <w:overflowPunct/>
        <w:topLinePunct w:val="0"/>
        <w:autoSpaceDE w:val="0"/>
        <w:autoSpaceDN w:val="0"/>
        <w:bidi w:val="0"/>
        <w:adjustRightInd w:val="0"/>
        <w:snapToGrid w:val="0"/>
        <w:spacing w:before="157" w:beforeLines="50" w:after="157" w:afterLines="50" w:line="360" w:lineRule="auto"/>
        <w:jc w:val="both"/>
        <w:textAlignment w:val="baseline"/>
        <w:rPr>
          <w:rFonts w:hint="eastAsia" w:ascii="黑体" w:hAnsi="黑体" w:eastAsia="黑体" w:cs="黑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.2  卸油装置</w:t>
      </w:r>
    </w:p>
    <w:p w14:paraId="1C73BBD2">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.2.1</w:t>
      </w:r>
      <w:r>
        <w:rPr>
          <w:rFonts w:hint="eastAsia" w:ascii="宋体" w:hAnsi="宋体" w:eastAsia="宋体" w:cs="宋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卸油鹤嘴应起落、转动灵活，密封良好；使用的材质应符合设计要求。</w:t>
      </w:r>
    </w:p>
    <w:p w14:paraId="397142A2">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.2.2</w:t>
      </w:r>
      <w:r>
        <w:rPr>
          <w:rFonts w:hint="eastAsia" w:ascii="宋体" w:hAnsi="宋体" w:eastAsia="宋体" w:cs="宋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固定式卸油装置的卸油接口卸油时应密封不漏，便于操作。</w:t>
      </w:r>
    </w:p>
    <w:p w14:paraId="4BAFD861">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.2.3</w:t>
      </w:r>
      <w:r>
        <w:rPr>
          <w:rFonts w:hint="eastAsia" w:ascii="宋体" w:hAnsi="宋体" w:eastAsia="宋体" w:cs="宋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汽车卸油平台快速接头应连接严密，并与油罐车匹配。</w:t>
      </w:r>
    </w:p>
    <w:p w14:paraId="70027ADF">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.2.4</w:t>
      </w:r>
      <w:r>
        <w:rPr>
          <w:rFonts w:hint="eastAsia" w:ascii="宋体" w:hAnsi="宋体" w:eastAsia="宋体" w:cs="宋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卸油装置范围的设备及管道不得阻碍油车的通行。卸油装置的卸油管应以进油端为高点设置不小于2</w:t>
      </w:r>
      <w:r>
        <w:rPr>
          <w:rFonts w:hint="eastAsia" w:ascii="宋体" w:hAnsi="宋体" w:eastAsia="宋体" w:cs="宋体"/>
          <w:b w:val="0"/>
          <w:bCs/>
          <w:spacing w:val="0"/>
          <w:kern w:val="0"/>
          <w:sz w:val="21"/>
          <w:szCs w:val="21"/>
          <w:lang w:val="en-US" w:eastAsia="zh-CN"/>
        </w:rPr>
        <w:t>%</w:t>
      </w:r>
      <w:r>
        <w:rPr>
          <w:rFonts w:hint="eastAsia" w:ascii="宋体" w:hAnsi="宋体" w:eastAsia="宋体" w:cs="宋体"/>
          <w:b w:val="0"/>
          <w:bCs/>
          <w:spacing w:val="0"/>
          <w:kern w:val="0"/>
          <w:sz w:val="21"/>
          <w:szCs w:val="21"/>
        </w:rPr>
        <w:t>的坡度。</w:t>
      </w:r>
    </w:p>
    <w:p w14:paraId="67D0054C">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.2.5</w:t>
      </w:r>
      <w:r>
        <w:rPr>
          <w:rFonts w:hint="eastAsia" w:ascii="宋体" w:hAnsi="宋体" w:eastAsia="宋体" w:cs="宋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卸油装置内的加热器或加热管安装时，应按设计留出足够的热膨胀补偿，安装后应经1.25倍工作压力的水压试验合格。</w:t>
      </w:r>
    </w:p>
    <w:p w14:paraId="7BA1419C">
      <w:pPr>
        <w:pStyle w:val="4"/>
        <w:keepNext/>
        <w:keepLines/>
        <w:pageBreakBefore w:val="0"/>
        <w:widowControl/>
        <w:kinsoku w:val="0"/>
        <w:wordWrap/>
        <w:overflowPunct/>
        <w:topLinePunct w:val="0"/>
        <w:autoSpaceDE w:val="0"/>
        <w:autoSpaceDN w:val="0"/>
        <w:bidi w:val="0"/>
        <w:adjustRightInd w:val="0"/>
        <w:snapToGrid w:val="0"/>
        <w:spacing w:before="157" w:beforeLines="50" w:after="157" w:afterLines="50" w:line="360" w:lineRule="auto"/>
        <w:jc w:val="both"/>
        <w:textAlignment w:val="baseline"/>
        <w:rPr>
          <w:rFonts w:hint="eastAsia" w:ascii="黑体" w:hAnsi="黑体" w:eastAsia="黑体" w:cs="黑体"/>
          <w:b w:val="0"/>
          <w:bCs/>
          <w:spacing w:val="0"/>
          <w:kern w:val="0"/>
          <w:sz w:val="21"/>
          <w:szCs w:val="21"/>
          <w:lang w:val="en-US" w:eastAsia="zh-CN"/>
        </w:rPr>
      </w:pPr>
      <w:r>
        <w:rPr>
          <w:rFonts w:hint="eastAsia" w:ascii="黑体" w:hAnsi="黑体" w:eastAsia="黑体" w:cs="黑体"/>
          <w:b w:val="0"/>
          <w:bCs/>
          <w:spacing w:val="0"/>
          <w:kern w:val="0"/>
          <w:sz w:val="21"/>
          <w:szCs w:val="21"/>
          <w:lang w:val="en-US" w:eastAsia="zh-CN"/>
        </w:rPr>
        <w:t>C.3  油罐及其附件</w:t>
      </w:r>
    </w:p>
    <w:p w14:paraId="4937D219">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.3.1</w:t>
      </w:r>
      <w:r>
        <w:rPr>
          <w:rFonts w:hint="eastAsia" w:ascii="宋体" w:hAnsi="宋体" w:eastAsia="宋体" w:cs="宋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金属油罐安装应符合设计要求。</w:t>
      </w:r>
    </w:p>
    <w:p w14:paraId="57138A27">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lang w:eastAsia="zh-CN"/>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.3.2</w:t>
      </w:r>
      <w:r>
        <w:rPr>
          <w:rFonts w:hint="eastAsia" w:ascii="宋体" w:hAnsi="宋体" w:eastAsia="宋体" w:cs="宋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油罐附件的安装应符合下列规定</w:t>
      </w:r>
      <w:r>
        <w:rPr>
          <w:rFonts w:hint="eastAsia" w:ascii="宋体" w:hAnsi="宋体" w:eastAsia="宋体" w:cs="宋体"/>
          <w:b w:val="0"/>
          <w:bCs/>
          <w:spacing w:val="0"/>
          <w:kern w:val="0"/>
          <w:sz w:val="21"/>
          <w:szCs w:val="21"/>
          <w:lang w:eastAsia="zh-CN"/>
        </w:rPr>
        <w:t>：</w:t>
      </w:r>
    </w:p>
    <w:p w14:paraId="40D8CC05">
      <w:pPr>
        <w:pageBreakBefore w:val="0"/>
        <w:numPr>
          <w:ilvl w:val="0"/>
          <w:numId w:val="44"/>
        </w:numPr>
        <w:tabs>
          <w:tab w:val="left" w:pos="0"/>
        </w:tabs>
        <w:wordWrap/>
        <w:overflowPunct/>
        <w:topLinePunct w:val="0"/>
        <w:bidi w:val="0"/>
        <w:spacing w:line="360" w:lineRule="auto"/>
        <w:ind w:left="420" w:leftChars="0" w:right="0" w:rightChars="0" w:firstLineChars="0"/>
        <w:jc w:val="left"/>
        <w:outlineLvl w:val="9"/>
        <w:rPr>
          <w:rFonts w:hint="eastAsia" w:ascii="宋体" w:hAnsi="宋体" w:eastAsia="宋体" w:cs="宋体"/>
          <w:b w:val="0"/>
          <w:bCs/>
          <w:spacing w:val="0"/>
          <w:kern w:val="0"/>
          <w:sz w:val="21"/>
          <w:szCs w:val="21"/>
        </w:rPr>
      </w:pPr>
      <w:r>
        <w:rPr>
          <w:rFonts w:hint="eastAsia" w:ascii="宋体" w:hAnsi="宋体" w:eastAsia="宋体" w:cs="宋体"/>
          <w:b w:val="0"/>
          <w:bCs/>
          <w:spacing w:val="0"/>
          <w:kern w:val="0"/>
          <w:sz w:val="21"/>
          <w:szCs w:val="21"/>
        </w:rPr>
        <w:t>管束式加热器的补偿方式应符合设计要求，疏水坡度应与母管疏水坡度协调，加热器安装完毕后应经1.25倍设计压力的水 压试验合格。</w:t>
      </w:r>
    </w:p>
    <w:p w14:paraId="3053E6D6">
      <w:pPr>
        <w:pageBreakBefore w:val="0"/>
        <w:numPr>
          <w:ilvl w:val="0"/>
          <w:numId w:val="44"/>
        </w:numPr>
        <w:tabs>
          <w:tab w:val="left" w:pos="0"/>
        </w:tabs>
        <w:wordWrap/>
        <w:overflowPunct/>
        <w:topLinePunct w:val="0"/>
        <w:bidi w:val="0"/>
        <w:spacing w:line="360" w:lineRule="auto"/>
        <w:ind w:left="420" w:leftChars="0" w:right="0" w:rightChars="0" w:firstLineChars="0"/>
        <w:jc w:val="left"/>
        <w:outlineLvl w:val="9"/>
        <w:rPr>
          <w:rFonts w:hint="eastAsia" w:ascii="宋体" w:hAnsi="宋体" w:eastAsia="宋体" w:cs="宋体"/>
          <w:b w:val="0"/>
          <w:bCs/>
          <w:spacing w:val="0"/>
          <w:kern w:val="0"/>
          <w:sz w:val="21"/>
          <w:szCs w:val="21"/>
        </w:rPr>
      </w:pPr>
      <w:r>
        <w:rPr>
          <w:rFonts w:hint="eastAsia" w:ascii="宋体" w:hAnsi="宋体" w:eastAsia="宋体" w:cs="宋体"/>
          <w:b w:val="0"/>
          <w:bCs/>
          <w:spacing w:val="0"/>
          <w:kern w:val="0"/>
          <w:sz w:val="21"/>
          <w:szCs w:val="21"/>
        </w:rPr>
        <w:t>低位布置的回油管宜引至罐体中心并上扬。</w:t>
      </w:r>
    </w:p>
    <w:p w14:paraId="7E21C953">
      <w:pPr>
        <w:pageBreakBefore w:val="0"/>
        <w:numPr>
          <w:ilvl w:val="0"/>
          <w:numId w:val="44"/>
        </w:numPr>
        <w:tabs>
          <w:tab w:val="left" w:pos="0"/>
        </w:tabs>
        <w:wordWrap/>
        <w:overflowPunct/>
        <w:topLinePunct w:val="0"/>
        <w:bidi w:val="0"/>
        <w:spacing w:line="360" w:lineRule="auto"/>
        <w:ind w:left="420" w:leftChars="0" w:right="0" w:rightChars="0" w:firstLineChars="0"/>
        <w:jc w:val="left"/>
        <w:outlineLvl w:val="9"/>
        <w:rPr>
          <w:rFonts w:hint="eastAsia" w:ascii="宋体" w:hAnsi="宋体" w:eastAsia="宋体" w:cs="宋体"/>
          <w:b w:val="0"/>
          <w:bCs/>
          <w:spacing w:val="0"/>
          <w:kern w:val="0"/>
          <w:sz w:val="21"/>
          <w:szCs w:val="21"/>
        </w:rPr>
      </w:pPr>
      <w:r>
        <w:rPr>
          <w:rFonts w:hint="eastAsia" w:ascii="宋体" w:hAnsi="宋体" w:eastAsia="宋体" w:cs="宋体"/>
          <w:b w:val="0"/>
          <w:bCs/>
          <w:spacing w:val="0"/>
          <w:kern w:val="0"/>
          <w:sz w:val="21"/>
          <w:szCs w:val="21"/>
        </w:rPr>
        <w:t>检查孔和量油孔的开闭应灵活，接合面上的垫圈应紧固严密。</w:t>
      </w:r>
    </w:p>
    <w:p w14:paraId="08EC8273">
      <w:pPr>
        <w:pageBreakBefore w:val="0"/>
        <w:numPr>
          <w:ilvl w:val="0"/>
          <w:numId w:val="44"/>
        </w:numPr>
        <w:tabs>
          <w:tab w:val="left" w:pos="0"/>
        </w:tabs>
        <w:wordWrap/>
        <w:overflowPunct/>
        <w:topLinePunct w:val="0"/>
        <w:bidi w:val="0"/>
        <w:spacing w:line="360" w:lineRule="auto"/>
        <w:ind w:left="420" w:leftChars="0" w:right="0" w:rightChars="0" w:firstLineChars="0"/>
        <w:jc w:val="left"/>
        <w:outlineLvl w:val="9"/>
        <w:rPr>
          <w:rFonts w:hint="eastAsia" w:ascii="宋体" w:hAnsi="宋体" w:eastAsia="宋体" w:cs="宋体"/>
          <w:b w:val="0"/>
          <w:bCs/>
          <w:spacing w:val="0"/>
          <w:kern w:val="0"/>
          <w:sz w:val="21"/>
          <w:szCs w:val="21"/>
        </w:rPr>
      </w:pPr>
      <w:r>
        <w:rPr>
          <w:rFonts w:hint="eastAsia" w:ascii="宋体" w:hAnsi="宋体" w:eastAsia="宋体" w:cs="宋体"/>
          <w:b w:val="0"/>
          <w:bCs/>
          <w:spacing w:val="0"/>
          <w:kern w:val="0"/>
          <w:sz w:val="21"/>
          <w:szCs w:val="21"/>
        </w:rPr>
        <w:t>油位测量装置的浮子应经严密性试验，导向轨平行度、垂直度符合设计要求，钢丝绳连接牢固，导向滑轮无卡涩。</w:t>
      </w:r>
    </w:p>
    <w:p w14:paraId="5FB0642A">
      <w:pPr>
        <w:pageBreakBefore w:val="0"/>
        <w:numPr>
          <w:ilvl w:val="0"/>
          <w:numId w:val="44"/>
        </w:numPr>
        <w:tabs>
          <w:tab w:val="left" w:pos="0"/>
        </w:tabs>
        <w:wordWrap/>
        <w:overflowPunct/>
        <w:topLinePunct w:val="0"/>
        <w:bidi w:val="0"/>
        <w:spacing w:line="360" w:lineRule="auto"/>
        <w:ind w:left="420" w:leftChars="0" w:right="0" w:rightChars="0" w:firstLineChars="0"/>
        <w:jc w:val="left"/>
        <w:outlineLvl w:val="9"/>
        <w:rPr>
          <w:rFonts w:hint="eastAsia" w:ascii="宋体" w:hAnsi="宋体" w:eastAsia="宋体" w:cs="宋体"/>
          <w:b w:val="0"/>
          <w:bCs/>
          <w:spacing w:val="0"/>
          <w:kern w:val="0"/>
          <w:sz w:val="21"/>
          <w:szCs w:val="21"/>
        </w:rPr>
      </w:pPr>
      <w:r>
        <w:rPr>
          <w:rFonts w:hint="eastAsia" w:ascii="宋体" w:hAnsi="宋体" w:eastAsia="宋体" w:cs="宋体"/>
          <w:b w:val="0"/>
          <w:bCs/>
          <w:spacing w:val="0"/>
          <w:kern w:val="0"/>
          <w:sz w:val="21"/>
          <w:szCs w:val="21"/>
        </w:rPr>
        <w:t>油位标尺表面应平整、刻度准确清晰，指针上下无卡涩。</w:t>
      </w:r>
    </w:p>
    <w:p w14:paraId="5E534BFE">
      <w:pPr>
        <w:pageBreakBefore w:val="0"/>
        <w:numPr>
          <w:ilvl w:val="0"/>
          <w:numId w:val="44"/>
        </w:numPr>
        <w:tabs>
          <w:tab w:val="left" w:pos="0"/>
        </w:tabs>
        <w:wordWrap/>
        <w:overflowPunct/>
        <w:topLinePunct w:val="0"/>
        <w:bidi w:val="0"/>
        <w:spacing w:line="360" w:lineRule="auto"/>
        <w:ind w:left="420" w:leftChars="0" w:right="0" w:rightChars="0" w:firstLineChars="0"/>
        <w:jc w:val="left"/>
        <w:outlineLvl w:val="9"/>
        <w:rPr>
          <w:rFonts w:hint="eastAsia" w:ascii="宋体" w:hAnsi="宋体" w:eastAsia="宋体" w:cs="宋体"/>
          <w:b w:val="0"/>
          <w:bCs/>
          <w:spacing w:val="0"/>
          <w:kern w:val="0"/>
          <w:sz w:val="21"/>
          <w:szCs w:val="21"/>
        </w:rPr>
      </w:pPr>
      <w:r>
        <w:rPr>
          <w:rFonts w:hint="eastAsia" w:ascii="宋体" w:hAnsi="宋体" w:eastAsia="宋体" w:cs="宋体"/>
          <w:b w:val="0"/>
          <w:bCs/>
          <w:spacing w:val="0"/>
          <w:kern w:val="0"/>
          <w:sz w:val="21"/>
          <w:szCs w:val="21"/>
        </w:rPr>
        <w:t>呼吸阀或压力释放阀应安全可靠，型号规格应符合设计要求。</w:t>
      </w:r>
    </w:p>
    <w:p w14:paraId="27F2823F">
      <w:pPr>
        <w:pageBreakBefore w:val="0"/>
        <w:numPr>
          <w:ilvl w:val="0"/>
          <w:numId w:val="44"/>
        </w:numPr>
        <w:tabs>
          <w:tab w:val="left" w:pos="0"/>
        </w:tabs>
        <w:wordWrap/>
        <w:overflowPunct/>
        <w:topLinePunct w:val="0"/>
        <w:bidi w:val="0"/>
        <w:spacing w:line="360" w:lineRule="auto"/>
        <w:ind w:left="420" w:leftChars="0" w:right="0" w:rightChars="0" w:firstLineChars="0"/>
        <w:jc w:val="left"/>
        <w:outlineLvl w:val="9"/>
        <w:rPr>
          <w:rFonts w:hint="eastAsia" w:ascii="宋体" w:hAnsi="宋体" w:eastAsia="宋体" w:cs="宋体"/>
          <w:b w:val="0"/>
          <w:bCs/>
          <w:spacing w:val="0"/>
          <w:kern w:val="0"/>
          <w:sz w:val="21"/>
          <w:szCs w:val="21"/>
        </w:rPr>
      </w:pPr>
      <w:r>
        <w:rPr>
          <w:rFonts w:hint="eastAsia" w:ascii="宋体" w:hAnsi="宋体" w:eastAsia="宋体" w:cs="宋体"/>
          <w:b w:val="0"/>
          <w:bCs/>
          <w:spacing w:val="0"/>
          <w:kern w:val="0"/>
          <w:sz w:val="21"/>
          <w:szCs w:val="21"/>
        </w:rPr>
        <w:t>与油罐连接的供回油管、卸油管、蒸汽管道等均应采用金属软管柔性连接，金属软管应参加系统水压试验。</w:t>
      </w:r>
    </w:p>
    <w:p w14:paraId="1A853CA1">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.3.3</w:t>
      </w:r>
      <w:r>
        <w:rPr>
          <w:rFonts w:hint="eastAsia" w:ascii="黑体" w:hAnsi="黑体" w:eastAsia="黑体" w:cs="黑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油罐封闭前应对内部进行清理检查，办理隐蔽签证。</w:t>
      </w:r>
    </w:p>
    <w:p w14:paraId="47935FE6">
      <w:pPr>
        <w:pStyle w:val="4"/>
        <w:keepNext/>
        <w:keepLines/>
        <w:pageBreakBefore w:val="0"/>
        <w:widowControl/>
        <w:kinsoku w:val="0"/>
        <w:wordWrap/>
        <w:overflowPunct/>
        <w:topLinePunct w:val="0"/>
        <w:autoSpaceDE w:val="0"/>
        <w:autoSpaceDN w:val="0"/>
        <w:bidi w:val="0"/>
        <w:adjustRightInd w:val="0"/>
        <w:snapToGrid w:val="0"/>
        <w:spacing w:before="157" w:beforeLines="50" w:after="157" w:afterLines="50" w:line="360" w:lineRule="auto"/>
        <w:jc w:val="both"/>
        <w:textAlignment w:val="baseline"/>
        <w:rPr>
          <w:rFonts w:hint="eastAsia" w:ascii="黑体" w:hAnsi="黑体" w:eastAsia="黑体" w:cs="黑体"/>
          <w:b w:val="0"/>
          <w:bCs/>
          <w:spacing w:val="0"/>
          <w:kern w:val="0"/>
          <w:sz w:val="21"/>
          <w:szCs w:val="21"/>
          <w:lang w:val="en-US" w:eastAsia="zh-CN"/>
        </w:rPr>
      </w:pPr>
      <w:r>
        <w:rPr>
          <w:rFonts w:hint="eastAsia" w:ascii="黑体" w:hAnsi="黑体" w:eastAsia="黑体" w:cs="黑体"/>
          <w:b w:val="0"/>
          <w:bCs/>
          <w:spacing w:val="0"/>
          <w:kern w:val="0"/>
          <w:sz w:val="21"/>
          <w:szCs w:val="21"/>
          <w:lang w:val="en-US" w:eastAsia="zh-CN"/>
        </w:rPr>
        <w:t>C.4 燃油泵房设备</w:t>
      </w:r>
    </w:p>
    <w:p w14:paraId="09A57310">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.4.1</w:t>
      </w:r>
      <w:r>
        <w:rPr>
          <w:rFonts w:hint="eastAsia" w:ascii="黑体" w:hAnsi="黑体" w:eastAsia="黑体" w:cs="黑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油泵的安装应符合设计要求。</w:t>
      </w:r>
    </w:p>
    <w:p w14:paraId="7958ECC8">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.4.2</w:t>
      </w:r>
      <w:r>
        <w:rPr>
          <w:rFonts w:hint="eastAsia" w:ascii="黑体" w:hAnsi="黑体" w:eastAsia="黑体" w:cs="黑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滤油器安装前应解体检查清扫，滤网应符合设计要求。</w:t>
      </w:r>
    </w:p>
    <w:p w14:paraId="1190CD98">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.4.3</w:t>
      </w:r>
      <w:r>
        <w:rPr>
          <w:rFonts w:hint="eastAsia" w:ascii="黑体" w:hAnsi="黑体" w:eastAsia="黑体" w:cs="黑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加热器安装前应进行水压试验。试验压力应按设备技术文件的规定执行，设备技术文件无明确规定时试验压力应为加热器设计压力的1.25倍。</w:t>
      </w:r>
    </w:p>
    <w:p w14:paraId="50428177">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.4.4</w:t>
      </w:r>
      <w:r>
        <w:rPr>
          <w:rFonts w:hint="eastAsia" w:ascii="宋体" w:hAnsi="宋体" w:eastAsia="宋体" w:cs="宋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加热器地脚螺栓与支座孔间的膨胀间隙和方向应符合设计要求。</w:t>
      </w:r>
    </w:p>
    <w:p w14:paraId="0EAD5FFE">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.4.5</w:t>
      </w:r>
      <w:r>
        <w:rPr>
          <w:rFonts w:hint="eastAsia" w:ascii="黑体" w:hAnsi="黑体" w:eastAsia="黑体" w:cs="黑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管道与燃油设备对接时不得强力对口，不得将焊渣、熔渣及其他杂物等落进设备内。燃油系统内禁止使用橡胶垫片。</w:t>
      </w:r>
    </w:p>
    <w:p w14:paraId="7CA06716">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.4.6</w:t>
      </w:r>
      <w:r>
        <w:rPr>
          <w:rFonts w:hint="eastAsia" w:ascii="黑体" w:hAnsi="黑体" w:eastAsia="黑体" w:cs="黑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泵房内的吹扫管、排油管等布置符合设计要求</w:t>
      </w:r>
      <w:r>
        <w:rPr>
          <w:rFonts w:hint="eastAsia" w:ascii="宋体" w:hAnsi="宋体" w:eastAsia="宋体" w:cs="宋体"/>
          <w:b w:val="0"/>
          <w:bCs/>
          <w:spacing w:val="0"/>
          <w:kern w:val="0"/>
          <w:sz w:val="21"/>
          <w:szCs w:val="21"/>
          <w:lang w:eastAsia="zh-CN"/>
        </w:rPr>
        <w:t>；</w:t>
      </w:r>
      <w:r>
        <w:rPr>
          <w:rFonts w:hint="eastAsia" w:ascii="宋体" w:hAnsi="宋体" w:eastAsia="宋体" w:cs="宋体"/>
          <w:b w:val="0"/>
          <w:bCs/>
          <w:spacing w:val="0"/>
          <w:kern w:val="0"/>
          <w:sz w:val="21"/>
          <w:szCs w:val="21"/>
        </w:rPr>
        <w:t>排空气管</w:t>
      </w:r>
      <w:r>
        <w:rPr>
          <w:rFonts w:hint="eastAsia" w:ascii="宋体" w:hAnsi="宋体" w:eastAsia="宋体" w:cs="宋体"/>
          <w:b w:val="0"/>
          <w:bCs/>
          <w:spacing w:val="0"/>
          <w:kern w:val="0"/>
          <w:sz w:val="21"/>
          <w:szCs w:val="21"/>
          <w:lang w:eastAsia="zh-CN"/>
        </w:rPr>
        <w:t>、</w:t>
      </w:r>
      <w:r>
        <w:rPr>
          <w:rFonts w:hint="eastAsia" w:ascii="宋体" w:hAnsi="宋体" w:eastAsia="宋体" w:cs="宋体"/>
          <w:b w:val="0"/>
          <w:bCs/>
          <w:spacing w:val="0"/>
          <w:kern w:val="0"/>
          <w:sz w:val="21"/>
          <w:szCs w:val="21"/>
        </w:rPr>
        <w:t>排油管、轴承或轴封冷却水管等应引入预埋的排放母管分别排至室外油水分离池</w:t>
      </w:r>
      <w:r>
        <w:rPr>
          <w:rFonts w:hint="eastAsia" w:ascii="宋体" w:hAnsi="宋体" w:eastAsia="宋体" w:cs="宋体"/>
          <w:b w:val="0"/>
          <w:bCs/>
          <w:spacing w:val="0"/>
          <w:kern w:val="0"/>
          <w:sz w:val="21"/>
          <w:szCs w:val="21"/>
          <w:lang w:eastAsia="zh-CN"/>
        </w:rPr>
        <w:t>，</w:t>
      </w:r>
      <w:r>
        <w:rPr>
          <w:rFonts w:hint="eastAsia" w:ascii="宋体" w:hAnsi="宋体" w:eastAsia="宋体" w:cs="宋体"/>
          <w:b w:val="0"/>
          <w:bCs/>
          <w:spacing w:val="0"/>
          <w:kern w:val="0"/>
          <w:sz w:val="21"/>
          <w:szCs w:val="21"/>
        </w:rPr>
        <w:t>不得排至室内地面或地沟。</w:t>
      </w:r>
    </w:p>
    <w:p w14:paraId="6827F5D7">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.4.7</w:t>
      </w:r>
      <w:r>
        <w:rPr>
          <w:rFonts w:hint="eastAsia" w:ascii="黑体" w:hAnsi="黑体" w:eastAsia="黑体" w:cs="黑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油泵房的供回油管道应参加厂区供回油管道的水压试验。</w:t>
      </w:r>
    </w:p>
    <w:p w14:paraId="398802F1">
      <w:pPr>
        <w:pStyle w:val="4"/>
        <w:keepNext/>
        <w:keepLines/>
        <w:pageBreakBefore w:val="0"/>
        <w:widowControl/>
        <w:kinsoku w:val="0"/>
        <w:wordWrap/>
        <w:overflowPunct/>
        <w:topLinePunct w:val="0"/>
        <w:autoSpaceDE w:val="0"/>
        <w:autoSpaceDN w:val="0"/>
        <w:bidi w:val="0"/>
        <w:adjustRightInd w:val="0"/>
        <w:snapToGrid w:val="0"/>
        <w:spacing w:before="157" w:beforeLines="50" w:after="157" w:afterLines="50" w:line="360" w:lineRule="auto"/>
        <w:jc w:val="both"/>
        <w:textAlignment w:val="baseline"/>
        <w:rPr>
          <w:rFonts w:hint="eastAsia" w:ascii="黑体" w:hAnsi="黑体" w:eastAsia="黑体" w:cs="黑体"/>
          <w:b w:val="0"/>
          <w:bCs/>
          <w:spacing w:val="0"/>
          <w:kern w:val="0"/>
          <w:sz w:val="21"/>
          <w:szCs w:val="21"/>
          <w:lang w:val="en-US" w:eastAsia="zh-CN"/>
        </w:rPr>
      </w:pPr>
      <w:r>
        <w:rPr>
          <w:rFonts w:hint="eastAsia" w:ascii="黑体" w:hAnsi="黑体" w:eastAsia="黑体" w:cs="黑体"/>
          <w:b w:val="0"/>
          <w:bCs/>
          <w:spacing w:val="0"/>
          <w:kern w:val="0"/>
          <w:sz w:val="21"/>
          <w:szCs w:val="21"/>
          <w:lang w:val="en-US" w:eastAsia="zh-CN"/>
        </w:rPr>
        <w:t>C.5  燃油系统受油应具备的条件</w:t>
      </w:r>
    </w:p>
    <w:p w14:paraId="7DDFE4B3">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.5.1</w:t>
      </w:r>
      <w:r>
        <w:rPr>
          <w:rFonts w:hint="eastAsia" w:ascii="宋体" w:hAnsi="宋体" w:eastAsia="宋体" w:cs="宋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燃油系统受油范围内的土建和安装工程应全部结束，并经验收合格。</w:t>
      </w:r>
    </w:p>
    <w:p w14:paraId="116FCAF4">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.5.2</w:t>
      </w:r>
      <w:r>
        <w:rPr>
          <w:rFonts w:hint="eastAsia" w:ascii="宋体" w:hAnsi="宋体" w:eastAsia="宋体" w:cs="宋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燃油系统安装结束后，所有管道必须经严密性试验合格</w:t>
      </w:r>
      <w:r>
        <w:rPr>
          <w:rFonts w:hint="eastAsia" w:ascii="宋体" w:hAnsi="宋体" w:eastAsia="宋体" w:cs="宋体"/>
          <w:b w:val="0"/>
          <w:bCs/>
          <w:spacing w:val="0"/>
          <w:kern w:val="0"/>
          <w:sz w:val="21"/>
          <w:szCs w:val="21"/>
          <w:lang w:eastAsia="zh-CN"/>
        </w:rPr>
        <w:t>，</w:t>
      </w:r>
      <w:r>
        <w:rPr>
          <w:rFonts w:hint="eastAsia" w:ascii="宋体" w:hAnsi="宋体" w:eastAsia="宋体" w:cs="宋体"/>
          <w:b w:val="0"/>
          <w:bCs/>
          <w:spacing w:val="0"/>
          <w:kern w:val="0"/>
          <w:sz w:val="21"/>
          <w:szCs w:val="21"/>
        </w:rPr>
        <w:t>并应办理签证。</w:t>
      </w:r>
    </w:p>
    <w:p w14:paraId="3EFDAE99">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.5.3</w:t>
      </w:r>
      <w:r>
        <w:rPr>
          <w:rFonts w:hint="eastAsia" w:ascii="宋体" w:hAnsi="宋体" w:eastAsia="宋体" w:cs="宋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燃油系统管道安装结束后应吹扫合格，并办理签证。</w:t>
      </w:r>
    </w:p>
    <w:p w14:paraId="0E7F0436">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.5.4</w:t>
      </w:r>
      <w:r>
        <w:rPr>
          <w:rFonts w:hint="eastAsia" w:ascii="宋体" w:hAnsi="宋体" w:eastAsia="宋体" w:cs="宋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防雷和防静电设施应按设计安装、检测试验完毕并经验收合格。</w:t>
      </w:r>
    </w:p>
    <w:p w14:paraId="736F3825">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.5.5</w:t>
      </w:r>
      <w:r>
        <w:rPr>
          <w:rFonts w:hint="eastAsia" w:ascii="宋体" w:hAnsi="宋体" w:eastAsia="宋体" w:cs="宋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油区的照明和通信设施已具备使用条件。</w:t>
      </w:r>
    </w:p>
    <w:p w14:paraId="1CF5C5FA">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.5.6</w:t>
      </w:r>
      <w:r>
        <w:rPr>
          <w:rFonts w:hint="eastAsia" w:ascii="宋体" w:hAnsi="宋体" w:eastAsia="宋体" w:cs="宋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消防设施完善，消防道路畅通，消防系统经试验合格并处于备用状态。</w:t>
      </w:r>
    </w:p>
    <w:p w14:paraId="14B7F947">
      <w:pPr>
        <w:pStyle w:val="3"/>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.5.7</w:t>
      </w:r>
      <w:r>
        <w:rPr>
          <w:rFonts w:hint="eastAsia" w:ascii="宋体" w:hAnsi="宋体" w:eastAsia="宋体" w:cs="宋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已建立油区防火管理制度并有专人维护管理。</w:t>
      </w:r>
    </w:p>
    <w:p w14:paraId="7AECF260">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.5.8</w:t>
      </w:r>
      <w:r>
        <w:rPr>
          <w:rFonts w:hint="eastAsia" w:ascii="宋体" w:hAnsi="宋体" w:eastAsia="宋体" w:cs="宋体"/>
          <w:b w:val="0"/>
          <w:bCs/>
          <w:spacing w:val="0"/>
          <w:w w:val="101"/>
          <w:kern w:val="0"/>
          <w:sz w:val="21"/>
          <w:szCs w:val="21"/>
          <w:lang w:val="en-US" w:eastAsia="zh-CN"/>
        </w:rPr>
        <w:t xml:space="preserve">  </w:t>
      </w:r>
      <w:r>
        <w:rPr>
          <w:rFonts w:hint="eastAsia" w:ascii="宋体" w:hAnsi="宋体" w:eastAsia="宋体" w:cs="宋体"/>
          <w:b w:val="0"/>
          <w:bCs/>
          <w:spacing w:val="0"/>
          <w:kern w:val="0"/>
          <w:sz w:val="21"/>
          <w:szCs w:val="21"/>
        </w:rPr>
        <w:t>油区围墙完整、可靠接地并设有警告标识。</w:t>
      </w:r>
    </w:p>
    <w:p w14:paraId="5BED0102">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.5.9</w:t>
      </w:r>
      <w:r>
        <w:rPr>
          <w:rFonts w:hint="eastAsia" w:ascii="宋体" w:hAnsi="宋体" w:eastAsia="宋体" w:cs="宋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燃油系统受油前应检查，阀门开关状态应符合设计要求，阀门应标识。</w:t>
      </w:r>
    </w:p>
    <w:p w14:paraId="35BF48DF">
      <w:pPr>
        <w:pageBreakBefore w:val="0"/>
        <w:tabs>
          <w:tab w:val="left" w:pos="0"/>
        </w:tabs>
        <w:wordWrap/>
        <w:overflowPunct/>
        <w:topLinePunct w:val="0"/>
        <w:bidi w:val="0"/>
        <w:spacing w:line="360" w:lineRule="auto"/>
        <w:ind w:right="0" w:rightChars="0"/>
        <w:jc w:val="left"/>
        <w:outlineLvl w:val="9"/>
        <w:rPr>
          <w:rFonts w:hint="eastAsia" w:ascii="宋体" w:hAnsi="宋体" w:eastAsia="宋体" w:cs="宋体"/>
          <w:b w:val="0"/>
          <w:bCs/>
          <w:spacing w:val="0"/>
          <w:kern w:val="0"/>
          <w:sz w:val="21"/>
          <w:szCs w:val="21"/>
        </w:rPr>
      </w:pPr>
      <w:r>
        <w:rPr>
          <w:rFonts w:hint="eastAsia" w:ascii="黑体" w:hAnsi="黑体" w:eastAsia="黑体" w:cs="黑体"/>
          <w:b w:val="0"/>
          <w:bCs/>
          <w:spacing w:val="0"/>
          <w:kern w:val="0"/>
          <w:sz w:val="21"/>
          <w:szCs w:val="21"/>
          <w:lang w:val="en-US" w:eastAsia="zh-CN"/>
        </w:rPr>
        <w:t>C</w:t>
      </w:r>
      <w:r>
        <w:rPr>
          <w:rFonts w:hint="eastAsia" w:ascii="黑体" w:hAnsi="黑体" w:eastAsia="黑体" w:cs="黑体"/>
          <w:b w:val="0"/>
          <w:bCs/>
          <w:spacing w:val="0"/>
          <w:kern w:val="0"/>
          <w:sz w:val="21"/>
          <w:szCs w:val="21"/>
        </w:rPr>
        <w:t>.5.10</w:t>
      </w:r>
      <w:r>
        <w:rPr>
          <w:rFonts w:hint="eastAsia" w:ascii="宋体" w:hAnsi="宋体" w:eastAsia="宋体" w:cs="宋体"/>
          <w:b w:val="0"/>
          <w:bCs/>
          <w:spacing w:val="0"/>
          <w:kern w:val="0"/>
          <w:sz w:val="21"/>
          <w:szCs w:val="21"/>
          <w:lang w:val="en-US" w:eastAsia="zh-CN"/>
        </w:rPr>
        <w:t xml:space="preserve">  </w:t>
      </w:r>
      <w:r>
        <w:rPr>
          <w:rFonts w:hint="eastAsia" w:ascii="宋体" w:hAnsi="宋体" w:eastAsia="宋体" w:cs="宋体"/>
          <w:b w:val="0"/>
          <w:bCs/>
          <w:spacing w:val="0"/>
          <w:kern w:val="0"/>
          <w:sz w:val="21"/>
          <w:szCs w:val="21"/>
        </w:rPr>
        <w:t>污油池及油水分离设备应具备投入条件。</w:t>
      </w:r>
    </w:p>
    <w:p w14:paraId="47EC10E3">
      <w:pPr>
        <w:pStyle w:val="2"/>
        <w:rPr>
          <w:rFonts w:hint="default" w:eastAsia="宋体"/>
          <w:lang w:val="en-US" w:eastAsia="zh-CN"/>
        </w:rPr>
      </w:pPr>
    </w:p>
    <w:p w14:paraId="13489CD4"/>
    <w:p w14:paraId="4652A41C">
      <w:pPr>
        <w:keepNext w:val="0"/>
        <w:keepLines w:val="0"/>
        <w:pageBreakBefore w:val="0"/>
        <w:widowControl/>
        <w:tabs>
          <w:tab w:val="left" w:pos="840"/>
          <w:tab w:val="left" w:pos="6930"/>
        </w:tabs>
        <w:kinsoku/>
        <w:wordWrap/>
        <w:overflowPunct/>
        <w:topLinePunct w:val="0"/>
        <w:autoSpaceDE w:val="0"/>
        <w:autoSpaceDN w:val="0"/>
        <w:bidi w:val="0"/>
        <w:adjustRightInd w:val="0"/>
        <w:snapToGrid w:val="0"/>
        <w:spacing w:line="360" w:lineRule="auto"/>
        <w:ind w:right="0" w:rightChars="0"/>
        <w:jc w:val="left"/>
        <w:textAlignment w:val="baseline"/>
        <w:outlineLvl w:val="9"/>
        <w:rPr>
          <w:rFonts w:hint="eastAsia" w:ascii="宋体" w:hAnsi="宋体" w:eastAsia="宋体" w:cs="宋体"/>
          <w:spacing w:val="0"/>
          <w:sz w:val="21"/>
          <w:szCs w:val="21"/>
        </w:rPr>
      </w:pPr>
    </w:p>
    <w:p w14:paraId="30AB013C">
      <w:pPr>
        <w:pStyle w:val="2"/>
      </w:pPr>
    </w:p>
    <w:p w14:paraId="53D7A775">
      <w:pPr>
        <w:pageBreakBefore w:val="0"/>
        <w:tabs>
          <w:tab w:val="left" w:pos="8190"/>
        </w:tabs>
        <w:wordWrap/>
        <w:overflowPunct/>
        <w:topLinePunct w:val="0"/>
        <w:bidi w:val="0"/>
        <w:spacing w:line="360" w:lineRule="auto"/>
        <w:ind w:left="0" w:leftChars="0" w:right="0" w:rightChars="0" w:firstLine="420" w:firstLineChars="200"/>
        <w:jc w:val="left"/>
        <w:outlineLvl w:val="9"/>
      </w:pPr>
    </w:p>
    <w:sectPr>
      <w:pgSz w:w="11906" w:h="16838"/>
      <w:pgMar w:top="1417" w:right="1134" w:bottom="1134" w:left="1417" w:header="851" w:footer="992" w:gutter="0"/>
      <w:pgBorders>
        <w:top w:val="none" w:sz="0" w:space="0"/>
        <w:left w:val="none" w:sz="0" w:space="0"/>
        <w:bottom w:val="none" w:sz="0" w:space="0"/>
        <w:right w:val="none" w:sz="0" w:space="0"/>
      </w:pgBorders>
      <w:pgNumType w:fmt="decimal"/>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4EAB3">
    <w:pPr>
      <w:pStyle w:val="20"/>
    </w:pPr>
    <w:r>
      <w:rPr>
        <w:sz w:val="18"/>
      </w:rPr>
      <mc:AlternateContent>
        <mc:Choice Requires="wps">
          <w:drawing>
            <wp:anchor distT="0" distB="0" distL="114300" distR="114300" simplePos="0" relativeHeight="25168179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0A482F">
                          <w:pPr>
                            <w:pStyle w:val="20"/>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14:paraId="410A482F">
                    <w:pPr>
                      <w:pStyle w:val="20"/>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6F4DE7">
    <w:pPr>
      <w:pStyle w:val="89"/>
      <w:rPr>
        <w:rStyle w:val="39"/>
      </w:rPr>
    </w:pPr>
    <w:r>
      <w:rPr>
        <w:sz w:val="18"/>
      </w:rPr>
      <mc:AlternateContent>
        <mc:Choice Requires="wps">
          <w:drawing>
            <wp:anchor distT="0" distB="0" distL="114300" distR="114300" simplePos="0" relativeHeight="25167462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C085AE">
                          <w:pPr>
                            <w:pStyle w:val="89"/>
                          </w:pPr>
                          <w:r>
                            <w:fldChar w:fldCharType="begin"/>
                          </w:r>
                          <w:r>
                            <w:rPr>
                              <w:rStyle w:val="39"/>
                            </w:rPr>
                            <w:instrText xml:space="preserve">PAGE  </w:instrText>
                          </w:r>
                          <w:r>
                            <w:fldChar w:fldCharType="separate"/>
                          </w:r>
                          <w:r>
                            <w:rPr>
                              <w:rStyle w:val="39"/>
                            </w:rP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7FC085AE">
                    <w:pPr>
                      <w:pStyle w:val="89"/>
                    </w:pPr>
                    <w:r>
                      <w:fldChar w:fldCharType="begin"/>
                    </w:r>
                    <w:r>
                      <w:rPr>
                        <w:rStyle w:val="39"/>
                      </w:rPr>
                      <w:instrText xml:space="preserve">PAGE  </w:instrText>
                    </w:r>
                    <w:r>
                      <w:fldChar w:fldCharType="separate"/>
                    </w:r>
                    <w:r>
                      <w:rPr>
                        <w:rStyle w:val="39"/>
                      </w:rPr>
                      <w:t>I</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6F5B62">
    <w:pPr>
      <w:pStyle w:val="20"/>
    </w:pPr>
    <w:r>
      <w:rPr>
        <w:sz w:val="18"/>
      </w:rPr>
      <mc:AlternateContent>
        <mc:Choice Requires="wps">
          <w:drawing>
            <wp:anchor distT="0" distB="0" distL="114300" distR="114300" simplePos="0" relativeHeight="25167564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C06BDC">
                          <w:pPr>
                            <w:pStyle w:val="20"/>
                            <w:rPr>
                              <w:rStyle w:val="39"/>
                            </w:rPr>
                          </w:pPr>
                          <w:r>
                            <w:fldChar w:fldCharType="begin"/>
                          </w:r>
                          <w:r>
                            <w:rPr>
                              <w:rStyle w:val="39"/>
                            </w:rPr>
                            <w:instrText xml:space="preserve">PAGE  </w:instrText>
                          </w:r>
                          <w:r>
                            <w:fldChar w:fldCharType="separate"/>
                          </w:r>
                          <w:r>
                            <w:rPr>
                              <w:rStyle w:val="39"/>
                            </w:rP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79C06BDC">
                    <w:pPr>
                      <w:pStyle w:val="20"/>
                      <w:rPr>
                        <w:rStyle w:val="39"/>
                      </w:rPr>
                    </w:pPr>
                    <w:r>
                      <w:fldChar w:fldCharType="begin"/>
                    </w:r>
                    <w:r>
                      <w:rPr>
                        <w:rStyle w:val="39"/>
                      </w:rPr>
                      <w:instrText xml:space="preserve">PAGE  </w:instrText>
                    </w:r>
                    <w:r>
                      <w:fldChar w:fldCharType="separate"/>
                    </w:r>
                    <w:r>
                      <w:rPr>
                        <w:rStyle w:val="39"/>
                      </w:rPr>
                      <w:t>II</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22D139">
    <w:pPr>
      <w:pStyle w:val="89"/>
      <w:rPr>
        <w:rStyle w:val="39"/>
      </w:rPr>
    </w:pPr>
    <w:r>
      <w:rPr>
        <w:sz w:val="18"/>
      </w:rPr>
      <mc:AlternateContent>
        <mc:Choice Requires="wps">
          <w:drawing>
            <wp:anchor distT="0" distB="0" distL="114300" distR="114300" simplePos="0" relativeHeight="25167872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0C6739">
                          <w:pPr>
                            <w:pStyle w:val="89"/>
                          </w:pPr>
                          <w:r>
                            <w:fldChar w:fldCharType="begin"/>
                          </w:r>
                          <w:r>
                            <w:rPr>
                              <w:rStyle w:val="39"/>
                            </w:rPr>
                            <w:instrText xml:space="preserve">PAGE  </w:instrText>
                          </w:r>
                          <w:r>
                            <w:fldChar w:fldCharType="separate"/>
                          </w:r>
                          <w:r>
                            <w:rPr>
                              <w:rStyle w:val="39"/>
                            </w:rP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290C6739">
                    <w:pPr>
                      <w:pStyle w:val="89"/>
                    </w:pPr>
                    <w:r>
                      <w:fldChar w:fldCharType="begin"/>
                    </w:r>
                    <w:r>
                      <w:rPr>
                        <w:rStyle w:val="39"/>
                      </w:rPr>
                      <w:instrText xml:space="preserve">PAGE  </w:instrText>
                    </w:r>
                    <w:r>
                      <w:fldChar w:fldCharType="separate"/>
                    </w:r>
                    <w:r>
                      <w:rPr>
                        <w:rStyle w:val="39"/>
                      </w:rPr>
                      <w:t>I</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2A6CF3">
    <w:pPr>
      <w:pStyle w:val="20"/>
    </w:pPr>
    <w:r>
      <w:rPr>
        <w:sz w:val="18"/>
      </w:rPr>
      <mc:AlternateContent>
        <mc:Choice Requires="wps">
          <w:drawing>
            <wp:anchor distT="0" distB="0" distL="114300" distR="114300" simplePos="0" relativeHeight="25167974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30DD5B">
                          <w:pPr>
                            <w:pStyle w:val="20"/>
                            <w:rPr>
                              <w:rStyle w:val="39"/>
                            </w:rPr>
                          </w:pPr>
                          <w:r>
                            <w:fldChar w:fldCharType="begin"/>
                          </w:r>
                          <w:r>
                            <w:rPr>
                              <w:rStyle w:val="39"/>
                            </w:rPr>
                            <w:instrText xml:space="preserve">PAGE  </w:instrText>
                          </w:r>
                          <w:r>
                            <w:fldChar w:fldCharType="separate"/>
                          </w:r>
                          <w:r>
                            <w:rPr>
                              <w:rStyle w:val="39"/>
                            </w:rP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0130DD5B">
                    <w:pPr>
                      <w:pStyle w:val="20"/>
                      <w:rPr>
                        <w:rStyle w:val="39"/>
                      </w:rPr>
                    </w:pPr>
                    <w:r>
                      <w:fldChar w:fldCharType="begin"/>
                    </w:r>
                    <w:r>
                      <w:rPr>
                        <w:rStyle w:val="39"/>
                      </w:rPr>
                      <w:instrText xml:space="preserve">PAGE  </w:instrText>
                    </w:r>
                    <w:r>
                      <w:fldChar w:fldCharType="separate"/>
                    </w:r>
                    <w:r>
                      <w:rPr>
                        <w:rStyle w:val="39"/>
                      </w:rPr>
                      <w:t>II</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B854B5">
    <w:pPr>
      <w:pStyle w:val="20"/>
    </w:pPr>
    <w:r>
      <w:rPr>
        <w:sz w:val="18"/>
      </w:rPr>
      <mc:AlternateContent>
        <mc:Choice Requires="wps">
          <w:drawing>
            <wp:anchor distT="0" distB="0" distL="114300" distR="114300" simplePos="0" relativeHeight="251680768" behindDoc="0" locked="0" layoutInCell="1" allowOverlap="1">
              <wp:simplePos x="0" y="0"/>
              <wp:positionH relativeFrom="margin">
                <wp:align>right</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108E7C">
                          <w:pPr>
                            <w:pStyle w:val="20"/>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77108E7C">
                    <w:pPr>
                      <w:pStyle w:val="20"/>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1FABD7">
    <w:pPr>
      <w:pStyle w:val="89"/>
      <w:rPr>
        <w:rStyle w:val="39"/>
      </w:rPr>
    </w:pPr>
    <w:r>
      <w:rPr>
        <w:sz w:val="18"/>
      </w:rPr>
      <mc:AlternateContent>
        <mc:Choice Requires="wps">
          <w:drawing>
            <wp:anchor distT="0" distB="0" distL="114300" distR="114300" simplePos="0" relativeHeight="25167667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0FA270">
                          <w:pPr>
                            <w:pStyle w:val="89"/>
                          </w:pPr>
                          <w:r>
                            <w:fldChar w:fldCharType="begin"/>
                          </w:r>
                          <w:r>
                            <w:rPr>
                              <w:rStyle w:val="39"/>
                            </w:rPr>
                            <w:instrText xml:space="preserve">PAGE  </w:instrText>
                          </w:r>
                          <w:r>
                            <w:fldChar w:fldCharType="separate"/>
                          </w:r>
                          <w:r>
                            <w:rPr>
                              <w:rStyle w:val="39"/>
                            </w:rP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220FA270">
                    <w:pPr>
                      <w:pStyle w:val="89"/>
                    </w:pPr>
                    <w:r>
                      <w:fldChar w:fldCharType="begin"/>
                    </w:r>
                    <w:r>
                      <w:rPr>
                        <w:rStyle w:val="39"/>
                      </w:rPr>
                      <w:instrText xml:space="preserve">PAGE  </w:instrText>
                    </w:r>
                    <w:r>
                      <w:fldChar w:fldCharType="separate"/>
                    </w:r>
                    <w:r>
                      <w:rPr>
                        <w:rStyle w:val="39"/>
                      </w:rPr>
                      <w:t>I</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F85F9B">
    <w:pPr>
      <w:pStyle w:val="20"/>
    </w:pPr>
    <w:r>
      <w:rPr>
        <w:sz w:val="18"/>
      </w:rPr>
      <mc:AlternateContent>
        <mc:Choice Requires="wps">
          <w:drawing>
            <wp:anchor distT="0" distB="0" distL="114300" distR="114300" simplePos="0" relativeHeight="25167769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127998">
                          <w:pPr>
                            <w:pStyle w:val="20"/>
                            <w:rPr>
                              <w:rStyle w:val="39"/>
                            </w:rPr>
                          </w:pPr>
                          <w:r>
                            <w:fldChar w:fldCharType="begin"/>
                          </w:r>
                          <w:r>
                            <w:rPr>
                              <w:rStyle w:val="39"/>
                            </w:rPr>
                            <w:instrText xml:space="preserve">PAGE  </w:instrText>
                          </w:r>
                          <w:r>
                            <w:fldChar w:fldCharType="separate"/>
                          </w:r>
                          <w:r>
                            <w:rPr>
                              <w:rStyle w:val="39"/>
                            </w:rP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13127998">
                    <w:pPr>
                      <w:pStyle w:val="20"/>
                      <w:rPr>
                        <w:rStyle w:val="39"/>
                      </w:rPr>
                    </w:pPr>
                    <w:r>
                      <w:fldChar w:fldCharType="begin"/>
                    </w:r>
                    <w:r>
                      <w:rPr>
                        <w:rStyle w:val="39"/>
                      </w:rPr>
                      <w:instrText xml:space="preserve">PAGE  </w:instrText>
                    </w:r>
                    <w:r>
                      <w:fldChar w:fldCharType="separate"/>
                    </w:r>
                    <w:r>
                      <w:rPr>
                        <w:rStyle w:val="39"/>
                      </w:rPr>
                      <w:t>II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21B81F">
    <w:pPr>
      <w:pStyle w:val="20"/>
      <w:tabs>
        <w:tab w:val="left" w:pos="462"/>
        <w:tab w:val="clear" w:pos="4153"/>
      </w:tabs>
    </w:pPr>
    <w:r>
      <w:rPr>
        <w:sz w:val="18"/>
      </w:rPr>
      <mc:AlternateContent>
        <mc:Choice Requires="wps">
          <w:drawing>
            <wp:anchor distT="0" distB="0" distL="114300" distR="114300" simplePos="0" relativeHeight="25168281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F1B686">
                          <w:pPr>
                            <w:pStyle w:val="20"/>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fill on="f" focussize="0,0"/>
              <v:stroke on="f" weight="0.5pt"/>
              <v:imagedata o:title=""/>
              <o:lock v:ext="edit" aspectratio="f"/>
              <v:textbox inset="0mm,0mm,0mm,0mm" style="mso-fit-shape-to-text:t;">
                <w:txbxContent>
                  <w:p w14:paraId="70F1B686">
                    <w:pPr>
                      <w:pStyle w:val="20"/>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90454D">
    <w:pPr>
      <w:pStyle w:val="20"/>
    </w:pPr>
    <w:r>
      <w:rPr>
        <w:sz w:val="18"/>
      </w:rPr>
      <mc:AlternateContent>
        <mc:Choice Requires="wps">
          <w:drawing>
            <wp:anchor distT="0" distB="0" distL="114300" distR="114300" simplePos="0" relativeHeight="2516838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D1FB55">
                          <w:pPr>
                            <w:pStyle w:val="20"/>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14:paraId="4BD1FB55">
                    <w:pPr>
                      <w:pStyle w:val="20"/>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70C1E">
    <w:pPr>
      <w:pStyle w:val="89"/>
      <w:rPr>
        <w:rStyle w:val="39"/>
      </w:rPr>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8B6620">
                          <w:pPr>
                            <w:pStyle w:val="89"/>
                          </w:pPr>
                          <w:r>
                            <w:fldChar w:fldCharType="begin"/>
                          </w:r>
                          <w:r>
                            <w:rPr>
                              <w:rStyle w:val="39"/>
                            </w:rPr>
                            <w:instrText xml:space="preserve">PAGE  </w:instrText>
                          </w:r>
                          <w:r>
                            <w:fldChar w:fldCharType="separate"/>
                          </w:r>
                          <w:r>
                            <w:rPr>
                              <w:rStyle w:val="39"/>
                            </w:rP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028B6620">
                    <w:pPr>
                      <w:pStyle w:val="89"/>
                    </w:pPr>
                    <w:r>
                      <w:fldChar w:fldCharType="begin"/>
                    </w:r>
                    <w:r>
                      <w:rPr>
                        <w:rStyle w:val="39"/>
                      </w:rPr>
                      <w:instrText xml:space="preserve">PAGE  </w:instrText>
                    </w:r>
                    <w:r>
                      <w:fldChar w:fldCharType="separate"/>
                    </w:r>
                    <w:r>
                      <w:rPr>
                        <w:rStyle w:val="39"/>
                      </w:rP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FFCAEF">
    <w:pPr>
      <w:pStyle w:val="20"/>
    </w:pPr>
    <w:r>
      <w:rPr>
        <w:sz w:val="18"/>
      </w:rPr>
      <mc:AlternateContent>
        <mc:Choice Requires="wps">
          <w:drawing>
            <wp:anchor distT="0" distB="0" distL="114300" distR="114300" simplePos="0" relativeHeight="25167155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8744C7">
                          <w:pPr>
                            <w:pStyle w:val="20"/>
                            <w:rPr>
                              <w:rStyle w:val="39"/>
                            </w:rPr>
                          </w:pPr>
                          <w:r>
                            <w:fldChar w:fldCharType="begin"/>
                          </w:r>
                          <w:r>
                            <w:rPr>
                              <w:rStyle w:val="39"/>
                            </w:rPr>
                            <w:instrText xml:space="preserve">PAGE  </w:instrText>
                          </w:r>
                          <w:r>
                            <w:fldChar w:fldCharType="separate"/>
                          </w:r>
                          <w:r>
                            <w:rPr>
                              <w:rStyle w:val="39"/>
                            </w:rP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7E8744C7">
                    <w:pPr>
                      <w:pStyle w:val="20"/>
                      <w:rPr>
                        <w:rStyle w:val="39"/>
                      </w:rPr>
                    </w:pPr>
                    <w:r>
                      <w:fldChar w:fldCharType="begin"/>
                    </w:r>
                    <w:r>
                      <w:rPr>
                        <w:rStyle w:val="39"/>
                      </w:rPr>
                      <w:instrText xml:space="preserve">PAGE  </w:instrText>
                    </w:r>
                    <w:r>
                      <w:fldChar w:fldCharType="separate"/>
                    </w:r>
                    <w:r>
                      <w:rPr>
                        <w:rStyle w:val="39"/>
                      </w:rPr>
                      <w:t>II</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2344D7">
    <w:pPr>
      <w:pStyle w:val="89"/>
      <w:rPr>
        <w:rStyle w:val="39"/>
      </w:rPr>
    </w:pPr>
    <w:r>
      <w:rPr>
        <w:sz w:val="18"/>
      </w:rPr>
      <mc:AlternateContent>
        <mc:Choice Requires="wps">
          <w:drawing>
            <wp:anchor distT="0" distB="0" distL="114300" distR="114300" simplePos="0" relativeHeight="25167052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851BA7">
                          <w:pPr>
                            <w:pStyle w:val="89"/>
                          </w:pPr>
                          <w:r>
                            <w:fldChar w:fldCharType="begin"/>
                          </w:r>
                          <w:r>
                            <w:rPr>
                              <w:rStyle w:val="39"/>
                            </w:rPr>
                            <w:instrText xml:space="preserve">PAGE  </w:instrText>
                          </w:r>
                          <w:r>
                            <w:fldChar w:fldCharType="separate"/>
                          </w:r>
                          <w:r>
                            <w:rPr>
                              <w:rStyle w:val="39"/>
                            </w:rP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5A851BA7">
                    <w:pPr>
                      <w:pStyle w:val="89"/>
                    </w:pPr>
                    <w:r>
                      <w:fldChar w:fldCharType="begin"/>
                    </w:r>
                    <w:r>
                      <w:rPr>
                        <w:rStyle w:val="39"/>
                      </w:rPr>
                      <w:instrText xml:space="preserve">PAGE  </w:instrText>
                    </w:r>
                    <w:r>
                      <w:fldChar w:fldCharType="separate"/>
                    </w:r>
                    <w:r>
                      <w:rPr>
                        <w:rStyle w:val="39"/>
                      </w:rPr>
                      <w:t>I</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AC4B5">
    <w:pPr>
      <w:pStyle w:val="20"/>
    </w:pPr>
    <w:r>
      <w:rPr>
        <w:sz w:val="18"/>
      </w:rPr>
      <mc:AlternateContent>
        <mc:Choice Requires="wps">
          <w:drawing>
            <wp:anchor distT="0" distB="0" distL="114300" distR="114300" simplePos="0" relativeHeight="25167257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8B618D">
                          <w:pPr>
                            <w:pStyle w:val="20"/>
                            <w:rPr>
                              <w:rStyle w:val="39"/>
                            </w:rPr>
                          </w:pPr>
                          <w:r>
                            <w:fldChar w:fldCharType="begin"/>
                          </w:r>
                          <w:r>
                            <w:rPr>
                              <w:rStyle w:val="39"/>
                            </w:rPr>
                            <w:instrText xml:space="preserve">PAGE  </w:instrText>
                          </w:r>
                          <w:r>
                            <w:fldChar w:fldCharType="separate"/>
                          </w:r>
                          <w:r>
                            <w:rPr>
                              <w:rStyle w:val="39"/>
                            </w:rP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778B618D">
                    <w:pPr>
                      <w:pStyle w:val="20"/>
                      <w:rPr>
                        <w:rStyle w:val="39"/>
                      </w:rPr>
                    </w:pPr>
                    <w:r>
                      <w:fldChar w:fldCharType="begin"/>
                    </w:r>
                    <w:r>
                      <w:rPr>
                        <w:rStyle w:val="39"/>
                      </w:rPr>
                      <w:instrText xml:space="preserve">PAGE  </w:instrText>
                    </w:r>
                    <w:r>
                      <w:fldChar w:fldCharType="separate"/>
                    </w:r>
                    <w:r>
                      <w:rPr>
                        <w:rStyle w:val="39"/>
                      </w:rPr>
                      <w:t>II</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4A1066">
    <w:pPr>
      <w:pStyle w:val="89"/>
      <w:rPr>
        <w:rStyle w:val="39"/>
      </w:rPr>
    </w:pPr>
    <w:r>
      <w:rPr>
        <w:sz w:val="18"/>
      </w:rP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02C00E">
                          <w:pPr>
                            <w:pStyle w:val="89"/>
                          </w:pPr>
                          <w:r>
                            <w:fldChar w:fldCharType="begin"/>
                          </w:r>
                          <w:r>
                            <w:rPr>
                              <w:rStyle w:val="39"/>
                            </w:rPr>
                            <w:instrText xml:space="preserve">PAGE  </w:instrText>
                          </w:r>
                          <w:r>
                            <w:fldChar w:fldCharType="separate"/>
                          </w:r>
                          <w:r>
                            <w:rPr>
                              <w:rStyle w:val="39"/>
                            </w:rP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4802C00E">
                    <w:pPr>
                      <w:pStyle w:val="89"/>
                    </w:pPr>
                    <w:r>
                      <w:fldChar w:fldCharType="begin"/>
                    </w:r>
                    <w:r>
                      <w:rPr>
                        <w:rStyle w:val="39"/>
                      </w:rPr>
                      <w:instrText xml:space="preserve">PAGE  </w:instrText>
                    </w:r>
                    <w:r>
                      <w:fldChar w:fldCharType="separate"/>
                    </w:r>
                    <w:r>
                      <w:rPr>
                        <w:rStyle w:val="39"/>
                      </w:rPr>
                      <w:t>I</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3D1A1E">
    <w:pPr>
      <w:pStyle w:val="20"/>
    </w:pPr>
    <w:r>
      <w:rPr>
        <w:sz w:val="18"/>
      </w:rPr>
      <mc:AlternateContent>
        <mc:Choice Requires="wps">
          <w:drawing>
            <wp:anchor distT="0" distB="0" distL="114300" distR="114300" simplePos="0" relativeHeight="25167360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150417">
                          <w:pPr>
                            <w:pStyle w:val="20"/>
                            <w:rPr>
                              <w:rStyle w:val="39"/>
                            </w:rPr>
                          </w:pPr>
                          <w:r>
                            <w:fldChar w:fldCharType="begin"/>
                          </w:r>
                          <w:r>
                            <w:rPr>
                              <w:rStyle w:val="39"/>
                            </w:rPr>
                            <w:instrText xml:space="preserve">PAGE  </w:instrText>
                          </w:r>
                          <w:r>
                            <w:fldChar w:fldCharType="separate"/>
                          </w:r>
                          <w:r>
                            <w:rPr>
                              <w:rStyle w:val="39"/>
                            </w:rP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74150417">
                    <w:pPr>
                      <w:pStyle w:val="20"/>
                      <w:rPr>
                        <w:rStyle w:val="39"/>
                      </w:rPr>
                    </w:pPr>
                    <w:r>
                      <w:fldChar w:fldCharType="begin"/>
                    </w:r>
                    <w:r>
                      <w:rPr>
                        <w:rStyle w:val="39"/>
                      </w:rPr>
                      <w:instrText xml:space="preserve">PAGE  </w:instrText>
                    </w:r>
                    <w:r>
                      <w:fldChar w:fldCharType="separate"/>
                    </w:r>
                    <w:r>
                      <w:rPr>
                        <w:rStyle w:val="39"/>
                      </w:rPr>
                      <w:t>II</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340605">
    <w:pPr>
      <w:pStyle w:val="80"/>
      <w:pBdr>
        <w:bottom w:val="none" w:color="auto" w:sz="0" w:space="0"/>
      </w:pBdr>
    </w:pPr>
    <w:r>
      <w:t>DB××/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243DF">
    <w:pPr>
      <w:pStyle w:val="80"/>
      <w:pBdr>
        <w:bottom w:val="none" w:color="auto" w:sz="0" w:space="0"/>
      </w:pBdr>
      <w:jc w:val="left"/>
    </w:pPr>
    <w:r>
      <w:t>DB××/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F9982E">
    <w:pPr>
      <w:pStyle w:val="80"/>
    </w:pPr>
    <w:r>
      <w:t>DB××/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AC99A3">
    <w:pPr>
      <w:pStyle w:val="2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927F57">
    <w:pPr>
      <w:pStyle w:val="2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CD6476"/>
    <w:multiLevelType w:val="singleLevel"/>
    <w:tmpl w:val="89CD6476"/>
    <w:lvl w:ilvl="0" w:tentative="0">
      <w:start w:val="3"/>
      <w:numFmt w:val="decimal"/>
      <w:suff w:val="space"/>
      <w:lvlText w:val="%1）"/>
      <w:lvlJc w:val="left"/>
    </w:lvl>
  </w:abstractNum>
  <w:abstractNum w:abstractNumId="1">
    <w:nsid w:val="98743DD2"/>
    <w:multiLevelType w:val="singleLevel"/>
    <w:tmpl w:val="98743DD2"/>
    <w:lvl w:ilvl="0" w:tentative="0">
      <w:start w:val="1"/>
      <w:numFmt w:val="lowerLetter"/>
      <w:suff w:val="space"/>
      <w:lvlText w:val="%1）"/>
      <w:lvlJc w:val="left"/>
    </w:lvl>
  </w:abstractNum>
  <w:abstractNum w:abstractNumId="2">
    <w:nsid w:val="9ACF7039"/>
    <w:multiLevelType w:val="singleLevel"/>
    <w:tmpl w:val="9ACF7039"/>
    <w:lvl w:ilvl="0" w:tentative="0">
      <w:start w:val="1"/>
      <w:numFmt w:val="lowerLetter"/>
      <w:suff w:val="space"/>
      <w:lvlText w:val="%1）"/>
      <w:lvlJc w:val="left"/>
    </w:lvl>
  </w:abstractNum>
  <w:abstractNum w:abstractNumId="3">
    <w:nsid w:val="9B235D93"/>
    <w:multiLevelType w:val="singleLevel"/>
    <w:tmpl w:val="9B235D93"/>
    <w:lvl w:ilvl="0" w:tentative="0">
      <w:start w:val="1"/>
      <w:numFmt w:val="lowerLetter"/>
      <w:suff w:val="space"/>
      <w:lvlText w:val="%1）"/>
      <w:lvlJc w:val="left"/>
    </w:lvl>
  </w:abstractNum>
  <w:abstractNum w:abstractNumId="4">
    <w:nsid w:val="A768FD51"/>
    <w:multiLevelType w:val="singleLevel"/>
    <w:tmpl w:val="A768FD51"/>
    <w:lvl w:ilvl="0" w:tentative="0">
      <w:start w:val="1"/>
      <w:numFmt w:val="lowerLetter"/>
      <w:suff w:val="space"/>
      <w:lvlText w:val="%1）"/>
      <w:lvlJc w:val="left"/>
      <w:pPr>
        <w:ind w:left="420"/>
      </w:pPr>
    </w:lvl>
  </w:abstractNum>
  <w:abstractNum w:abstractNumId="5">
    <w:nsid w:val="A9163D28"/>
    <w:multiLevelType w:val="singleLevel"/>
    <w:tmpl w:val="A9163D28"/>
    <w:lvl w:ilvl="0" w:tentative="0">
      <w:start w:val="1"/>
      <w:numFmt w:val="decimal"/>
      <w:suff w:val="space"/>
      <w:lvlText w:val="%1）"/>
      <w:lvlJc w:val="left"/>
    </w:lvl>
  </w:abstractNum>
  <w:abstractNum w:abstractNumId="6">
    <w:nsid w:val="AF37D5A2"/>
    <w:multiLevelType w:val="singleLevel"/>
    <w:tmpl w:val="AF37D5A2"/>
    <w:lvl w:ilvl="0" w:tentative="0">
      <w:start w:val="1"/>
      <w:numFmt w:val="lowerLetter"/>
      <w:suff w:val="space"/>
      <w:lvlText w:val="%1)"/>
      <w:lvlJc w:val="left"/>
    </w:lvl>
  </w:abstractNum>
  <w:abstractNum w:abstractNumId="7">
    <w:nsid w:val="B815AEEF"/>
    <w:multiLevelType w:val="singleLevel"/>
    <w:tmpl w:val="B815AEEF"/>
    <w:lvl w:ilvl="0" w:tentative="0">
      <w:start w:val="1"/>
      <w:numFmt w:val="decimal"/>
      <w:suff w:val="space"/>
      <w:lvlText w:val="%1）"/>
      <w:lvlJc w:val="left"/>
    </w:lvl>
  </w:abstractNum>
  <w:abstractNum w:abstractNumId="8">
    <w:nsid w:val="C716AF75"/>
    <w:multiLevelType w:val="singleLevel"/>
    <w:tmpl w:val="C716AF75"/>
    <w:lvl w:ilvl="0" w:tentative="0">
      <w:start w:val="1"/>
      <w:numFmt w:val="lowerLetter"/>
      <w:suff w:val="space"/>
      <w:lvlText w:val="%1）"/>
      <w:lvlJc w:val="left"/>
    </w:lvl>
  </w:abstractNum>
  <w:abstractNum w:abstractNumId="9">
    <w:nsid w:val="CB80531B"/>
    <w:multiLevelType w:val="singleLevel"/>
    <w:tmpl w:val="CB80531B"/>
    <w:lvl w:ilvl="0" w:tentative="0">
      <w:start w:val="1"/>
      <w:numFmt w:val="decimal"/>
      <w:suff w:val="space"/>
      <w:lvlText w:val="%1）"/>
      <w:lvlJc w:val="left"/>
    </w:lvl>
  </w:abstractNum>
  <w:abstractNum w:abstractNumId="10">
    <w:nsid w:val="EC38A941"/>
    <w:multiLevelType w:val="singleLevel"/>
    <w:tmpl w:val="EC38A941"/>
    <w:lvl w:ilvl="0" w:tentative="0">
      <w:start w:val="1"/>
      <w:numFmt w:val="decimal"/>
      <w:suff w:val="space"/>
      <w:lvlText w:val="%1）"/>
      <w:lvlJc w:val="left"/>
    </w:lvl>
  </w:abstractNum>
  <w:abstractNum w:abstractNumId="11">
    <w:nsid w:val="F978F5E4"/>
    <w:multiLevelType w:val="singleLevel"/>
    <w:tmpl w:val="F978F5E4"/>
    <w:lvl w:ilvl="0" w:tentative="0">
      <w:start w:val="1"/>
      <w:numFmt w:val="lowerLetter"/>
      <w:suff w:val="nothing"/>
      <w:lvlText w:val="%1）"/>
      <w:lvlJc w:val="left"/>
      <w:pPr>
        <w:ind w:left="525" w:leftChars="0" w:firstLine="0" w:firstLineChars="0"/>
      </w:pPr>
    </w:lvl>
  </w:abstractNum>
  <w:abstractNum w:abstractNumId="12">
    <w:nsid w:val="01131255"/>
    <w:multiLevelType w:val="singleLevel"/>
    <w:tmpl w:val="01131255"/>
    <w:lvl w:ilvl="0" w:tentative="0">
      <w:start w:val="1"/>
      <w:numFmt w:val="decimal"/>
      <w:suff w:val="space"/>
      <w:lvlText w:val="%1)"/>
      <w:lvlJc w:val="left"/>
    </w:lvl>
  </w:abstractNum>
  <w:abstractNum w:abstractNumId="13">
    <w:nsid w:val="079102AD"/>
    <w:multiLevelType w:val="multilevel"/>
    <w:tmpl w:val="079102AD"/>
    <w:lvl w:ilvl="0" w:tentative="0">
      <w:start w:val="1"/>
      <w:numFmt w:val="decimal"/>
      <w:pStyle w:val="135"/>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4">
    <w:nsid w:val="093C6778"/>
    <w:multiLevelType w:val="multilevel"/>
    <w:tmpl w:val="093C6778"/>
    <w:lvl w:ilvl="0" w:tentative="0">
      <w:start w:val="1"/>
      <w:numFmt w:val="decimal"/>
      <w:pStyle w:val="58"/>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0AE367E9"/>
    <w:multiLevelType w:val="multilevel"/>
    <w:tmpl w:val="0AE367E9"/>
    <w:lvl w:ilvl="0" w:tentative="0">
      <w:start w:val="1"/>
      <w:numFmt w:val="none"/>
      <w:pStyle w:val="140"/>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6">
    <w:nsid w:val="0D983844"/>
    <w:multiLevelType w:val="multilevel"/>
    <w:tmpl w:val="0D983844"/>
    <w:lvl w:ilvl="0" w:tentative="0">
      <w:start w:val="1"/>
      <w:numFmt w:val="decimal"/>
      <w:pStyle w:val="104"/>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7">
    <w:nsid w:val="0DDE2B46"/>
    <w:multiLevelType w:val="multilevel"/>
    <w:tmpl w:val="0DDE2B46"/>
    <w:lvl w:ilvl="0" w:tentative="0">
      <w:start w:val="1"/>
      <w:numFmt w:val="lowerLetter"/>
      <w:pStyle w:val="73"/>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18">
    <w:nsid w:val="1C539DC7"/>
    <w:multiLevelType w:val="singleLevel"/>
    <w:tmpl w:val="1C539DC7"/>
    <w:lvl w:ilvl="0" w:tentative="0">
      <w:start w:val="2"/>
      <w:numFmt w:val="decimal"/>
      <w:suff w:val="space"/>
      <w:lvlText w:val="%1）"/>
      <w:lvlJc w:val="left"/>
    </w:lvl>
  </w:abstractNum>
  <w:abstractNum w:abstractNumId="19">
    <w:nsid w:val="1DBF583A"/>
    <w:multiLevelType w:val="multilevel"/>
    <w:tmpl w:val="1DBF583A"/>
    <w:lvl w:ilvl="0" w:tentative="0">
      <w:start w:val="1"/>
      <w:numFmt w:val="decimal"/>
      <w:pStyle w:val="117"/>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20">
    <w:nsid w:val="1FC91163"/>
    <w:multiLevelType w:val="multilevel"/>
    <w:tmpl w:val="1FC91163"/>
    <w:lvl w:ilvl="0" w:tentative="0">
      <w:start w:val="1"/>
      <w:numFmt w:val="decimal"/>
      <w:pStyle w:val="68"/>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50"/>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69"/>
      <w:suff w:val="nothing"/>
      <w:lvlText w:val="%1.%2.%3.%4.%5　"/>
      <w:lvlJc w:val="left"/>
      <w:pPr>
        <w:ind w:left="0" w:firstLine="0"/>
      </w:pPr>
      <w:rPr>
        <w:rFonts w:hint="eastAsia" w:ascii="黑体" w:hAnsi="Times New Roman" w:eastAsia="黑体"/>
        <w:b w:val="0"/>
        <w:i w:val="0"/>
        <w:sz w:val="21"/>
      </w:rPr>
    </w:lvl>
    <w:lvl w:ilvl="5" w:tentative="0">
      <w:start w:val="1"/>
      <w:numFmt w:val="decimal"/>
      <w:pStyle w:val="119"/>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1">
    <w:nsid w:val="22827D5B"/>
    <w:multiLevelType w:val="multilevel"/>
    <w:tmpl w:val="22827D5B"/>
    <w:lvl w:ilvl="0" w:tentative="0">
      <w:start w:val="1"/>
      <w:numFmt w:val="none"/>
      <w:pStyle w:val="131"/>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2">
    <w:nsid w:val="2A8F7113"/>
    <w:multiLevelType w:val="multilevel"/>
    <w:tmpl w:val="2A8F7113"/>
    <w:lvl w:ilvl="0" w:tentative="0">
      <w:start w:val="1"/>
      <w:numFmt w:val="upperLetter"/>
      <w:pStyle w:val="113"/>
      <w:suff w:val="space"/>
      <w:lvlText w:val="%1"/>
      <w:lvlJc w:val="left"/>
      <w:pPr>
        <w:ind w:left="623" w:hanging="425"/>
      </w:pPr>
      <w:rPr>
        <w:rFonts w:hint="eastAsia"/>
      </w:rPr>
    </w:lvl>
    <w:lvl w:ilvl="1" w:tentative="0">
      <w:start w:val="1"/>
      <w:numFmt w:val="decimal"/>
      <w:pStyle w:val="144"/>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23">
    <w:nsid w:val="2C5917C3"/>
    <w:multiLevelType w:val="multilevel"/>
    <w:tmpl w:val="2C5917C3"/>
    <w:lvl w:ilvl="0" w:tentative="0">
      <w:start w:val="1"/>
      <w:numFmt w:val="none"/>
      <w:pStyle w:val="82"/>
      <w:suff w:val="nothing"/>
      <w:lvlText w:val="%1——"/>
      <w:lvlJc w:val="left"/>
      <w:pPr>
        <w:ind w:left="833" w:hanging="408"/>
      </w:pPr>
      <w:rPr>
        <w:rFonts w:hint="eastAsia"/>
      </w:rPr>
    </w:lvl>
    <w:lvl w:ilvl="1" w:tentative="0">
      <w:start w:val="1"/>
      <w:numFmt w:val="bullet"/>
      <w:pStyle w:val="72"/>
      <w:lvlText w:val=""/>
      <w:lvlJc w:val="left"/>
      <w:pPr>
        <w:tabs>
          <w:tab w:val="left" w:pos="760"/>
        </w:tabs>
        <w:ind w:left="1264" w:hanging="413"/>
      </w:pPr>
      <w:rPr>
        <w:rFonts w:hint="default" w:ascii="Symbol" w:hAnsi="Symbol"/>
        <w:color w:val="auto"/>
      </w:rPr>
    </w:lvl>
    <w:lvl w:ilvl="2" w:tentative="0">
      <w:start w:val="1"/>
      <w:numFmt w:val="bullet"/>
      <w:pStyle w:val="102"/>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4">
    <w:nsid w:val="333108C2"/>
    <w:multiLevelType w:val="singleLevel"/>
    <w:tmpl w:val="333108C2"/>
    <w:lvl w:ilvl="0" w:tentative="0">
      <w:start w:val="1"/>
      <w:numFmt w:val="lowerLetter"/>
      <w:suff w:val="space"/>
      <w:lvlText w:val="%1）"/>
      <w:lvlJc w:val="left"/>
    </w:lvl>
  </w:abstractNum>
  <w:abstractNum w:abstractNumId="25">
    <w:nsid w:val="344962AB"/>
    <w:multiLevelType w:val="singleLevel"/>
    <w:tmpl w:val="344962AB"/>
    <w:lvl w:ilvl="0" w:tentative="0">
      <w:start w:val="1"/>
      <w:numFmt w:val="decimal"/>
      <w:suff w:val="space"/>
      <w:lvlText w:val="%1）"/>
      <w:lvlJc w:val="left"/>
    </w:lvl>
  </w:abstractNum>
  <w:abstractNum w:abstractNumId="26">
    <w:nsid w:val="3A9E08B7"/>
    <w:multiLevelType w:val="singleLevel"/>
    <w:tmpl w:val="3A9E08B7"/>
    <w:lvl w:ilvl="0" w:tentative="0">
      <w:start w:val="1"/>
      <w:numFmt w:val="lowerLetter"/>
      <w:suff w:val="space"/>
      <w:lvlText w:val="%1）"/>
      <w:lvlJc w:val="left"/>
    </w:lvl>
  </w:abstractNum>
  <w:abstractNum w:abstractNumId="27">
    <w:nsid w:val="3D733618"/>
    <w:multiLevelType w:val="multilevel"/>
    <w:tmpl w:val="3D733618"/>
    <w:lvl w:ilvl="0" w:tentative="0">
      <w:start w:val="1"/>
      <w:numFmt w:val="decimal"/>
      <w:pStyle w:val="2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28">
    <w:nsid w:val="3EAF755E"/>
    <w:multiLevelType w:val="multilevel"/>
    <w:tmpl w:val="3EAF755E"/>
    <w:lvl w:ilvl="0" w:tentative="0">
      <w:start w:val="1"/>
      <w:numFmt w:val="lowerLetter"/>
      <w:pStyle w:val="7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86"/>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9">
    <w:nsid w:val="47782C4E"/>
    <w:multiLevelType w:val="singleLevel"/>
    <w:tmpl w:val="47782C4E"/>
    <w:lvl w:ilvl="0" w:tentative="0">
      <w:start w:val="1"/>
      <w:numFmt w:val="decimal"/>
      <w:suff w:val="space"/>
      <w:lvlText w:val="%1）"/>
      <w:lvlJc w:val="left"/>
    </w:lvl>
  </w:abstractNum>
  <w:abstractNum w:abstractNumId="30">
    <w:nsid w:val="4B733A5F"/>
    <w:multiLevelType w:val="multilevel"/>
    <w:tmpl w:val="4B733A5F"/>
    <w:lvl w:ilvl="0" w:tentative="0">
      <w:start w:val="1"/>
      <w:numFmt w:val="decimal"/>
      <w:pStyle w:val="9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31">
    <w:nsid w:val="56079D1B"/>
    <w:multiLevelType w:val="singleLevel"/>
    <w:tmpl w:val="56079D1B"/>
    <w:lvl w:ilvl="0" w:tentative="0">
      <w:start w:val="1"/>
      <w:numFmt w:val="lowerLetter"/>
      <w:suff w:val="space"/>
      <w:lvlText w:val="%1）"/>
      <w:lvlJc w:val="left"/>
    </w:lvl>
  </w:abstractNum>
  <w:abstractNum w:abstractNumId="32">
    <w:nsid w:val="5FC3561B"/>
    <w:multiLevelType w:val="singleLevel"/>
    <w:tmpl w:val="5FC3561B"/>
    <w:lvl w:ilvl="0" w:tentative="0">
      <w:start w:val="1"/>
      <w:numFmt w:val="lowerLetter"/>
      <w:suff w:val="space"/>
      <w:lvlText w:val="%1）"/>
      <w:lvlJc w:val="left"/>
    </w:lvl>
  </w:abstractNum>
  <w:abstractNum w:abstractNumId="33">
    <w:nsid w:val="6093F699"/>
    <w:multiLevelType w:val="singleLevel"/>
    <w:tmpl w:val="6093F699"/>
    <w:lvl w:ilvl="0" w:tentative="0">
      <w:start w:val="1"/>
      <w:numFmt w:val="lowerLetter"/>
      <w:suff w:val="space"/>
      <w:lvlText w:val="%1）"/>
      <w:lvlJc w:val="left"/>
    </w:lvl>
  </w:abstractNum>
  <w:abstractNum w:abstractNumId="34">
    <w:nsid w:val="60B55DC2"/>
    <w:multiLevelType w:val="multilevel"/>
    <w:tmpl w:val="60B55DC2"/>
    <w:lvl w:ilvl="0" w:tentative="0">
      <w:start w:val="1"/>
      <w:numFmt w:val="upperLetter"/>
      <w:pStyle w:val="136"/>
      <w:lvlText w:val="%1"/>
      <w:lvlJc w:val="left"/>
      <w:pPr>
        <w:tabs>
          <w:tab w:val="left" w:pos="0"/>
        </w:tabs>
        <w:ind w:left="0" w:hanging="425"/>
      </w:pPr>
      <w:rPr>
        <w:rFonts w:hint="eastAsia"/>
      </w:rPr>
    </w:lvl>
    <w:lvl w:ilvl="1" w:tentative="0">
      <w:start w:val="1"/>
      <w:numFmt w:val="decimal"/>
      <w:pStyle w:val="12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35">
    <w:nsid w:val="646260FA"/>
    <w:multiLevelType w:val="multilevel"/>
    <w:tmpl w:val="646260FA"/>
    <w:lvl w:ilvl="0" w:tentative="0">
      <w:start w:val="1"/>
      <w:numFmt w:val="decimal"/>
      <w:pStyle w:val="85"/>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6">
    <w:nsid w:val="657D3FBC"/>
    <w:multiLevelType w:val="multilevel"/>
    <w:tmpl w:val="657D3FBC"/>
    <w:lvl w:ilvl="0" w:tentative="0">
      <w:start w:val="1"/>
      <w:numFmt w:val="upperLetter"/>
      <w:pStyle w:val="6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3"/>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2"/>
      <w:suff w:val="nothing"/>
      <w:lvlText w:val="%1.%2.%3　"/>
      <w:lvlJc w:val="left"/>
      <w:pPr>
        <w:ind w:left="0" w:firstLine="0"/>
      </w:pPr>
      <w:rPr>
        <w:rFonts w:hint="eastAsia" w:ascii="黑体" w:hAnsi="Times New Roman" w:eastAsia="黑体"/>
        <w:b w:val="0"/>
        <w:i w:val="0"/>
        <w:sz w:val="21"/>
      </w:rPr>
    </w:lvl>
    <w:lvl w:ilvl="3" w:tentative="0">
      <w:start w:val="1"/>
      <w:numFmt w:val="decimal"/>
      <w:pStyle w:val="76"/>
      <w:suff w:val="nothing"/>
      <w:lvlText w:val="%1.%2.%3.%4　"/>
      <w:lvlJc w:val="left"/>
      <w:pPr>
        <w:ind w:left="0" w:firstLine="0"/>
      </w:pPr>
      <w:rPr>
        <w:rFonts w:hint="eastAsia" w:ascii="黑体" w:hAnsi="Times New Roman" w:eastAsia="黑体"/>
        <w:b w:val="0"/>
        <w:i w:val="0"/>
        <w:sz w:val="21"/>
      </w:rPr>
    </w:lvl>
    <w:lvl w:ilvl="4" w:tentative="0">
      <w:start w:val="1"/>
      <w:numFmt w:val="decimal"/>
      <w:pStyle w:val="108"/>
      <w:suff w:val="nothing"/>
      <w:lvlText w:val="%1.%2.%3.%4.%5　"/>
      <w:lvlJc w:val="left"/>
      <w:pPr>
        <w:ind w:left="0" w:firstLine="0"/>
      </w:pPr>
      <w:rPr>
        <w:rFonts w:hint="eastAsia" w:ascii="黑体" w:hAnsi="Times New Roman" w:eastAsia="黑体"/>
        <w:b w:val="0"/>
        <w:i w:val="0"/>
        <w:sz w:val="21"/>
      </w:rPr>
    </w:lvl>
    <w:lvl w:ilvl="5" w:tentative="0">
      <w:start w:val="1"/>
      <w:numFmt w:val="decimal"/>
      <w:pStyle w:val="107"/>
      <w:suff w:val="nothing"/>
      <w:lvlText w:val="%1.%2.%3.%4.%5.%6　"/>
      <w:lvlJc w:val="left"/>
      <w:pPr>
        <w:ind w:left="0" w:firstLine="0"/>
      </w:pPr>
      <w:rPr>
        <w:rFonts w:hint="eastAsia" w:ascii="黑体" w:hAnsi="Times New Roman" w:eastAsia="黑体"/>
        <w:b w:val="0"/>
        <w:i w:val="0"/>
        <w:sz w:val="21"/>
      </w:rPr>
    </w:lvl>
    <w:lvl w:ilvl="6" w:tentative="0">
      <w:start w:val="1"/>
      <w:numFmt w:val="decimal"/>
      <w:pStyle w:val="13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7">
    <w:nsid w:val="6B782197"/>
    <w:multiLevelType w:val="singleLevel"/>
    <w:tmpl w:val="6B782197"/>
    <w:lvl w:ilvl="0" w:tentative="0">
      <w:start w:val="1"/>
      <w:numFmt w:val="lowerLetter"/>
      <w:suff w:val="space"/>
      <w:lvlText w:val="%1）"/>
      <w:lvlJc w:val="left"/>
    </w:lvl>
  </w:abstractNum>
  <w:abstractNum w:abstractNumId="38">
    <w:nsid w:val="6D6C07CD"/>
    <w:multiLevelType w:val="multilevel"/>
    <w:tmpl w:val="6D6C07CD"/>
    <w:lvl w:ilvl="0" w:tentative="0">
      <w:start w:val="1"/>
      <w:numFmt w:val="lowerLetter"/>
      <w:pStyle w:val="87"/>
      <w:lvlText w:val="%1)"/>
      <w:lvlJc w:val="left"/>
      <w:pPr>
        <w:tabs>
          <w:tab w:val="left" w:pos="839"/>
        </w:tabs>
        <w:ind w:left="839" w:hanging="419"/>
      </w:pPr>
      <w:rPr>
        <w:rFonts w:hint="eastAsia" w:ascii="宋体" w:eastAsia="宋体"/>
        <w:b w:val="0"/>
        <w:i w:val="0"/>
        <w:sz w:val="21"/>
      </w:rPr>
    </w:lvl>
    <w:lvl w:ilvl="1" w:tentative="0">
      <w:start w:val="1"/>
      <w:numFmt w:val="decimal"/>
      <w:pStyle w:val="141"/>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39">
    <w:nsid w:val="6DBF04F4"/>
    <w:multiLevelType w:val="multilevel"/>
    <w:tmpl w:val="6DBF04F4"/>
    <w:lvl w:ilvl="0" w:tentative="0">
      <w:start w:val="1"/>
      <w:numFmt w:val="none"/>
      <w:pStyle w:val="124"/>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40">
    <w:nsid w:val="6E163154"/>
    <w:multiLevelType w:val="singleLevel"/>
    <w:tmpl w:val="6E163154"/>
    <w:lvl w:ilvl="0" w:tentative="0">
      <w:start w:val="1"/>
      <w:numFmt w:val="decimal"/>
      <w:suff w:val="space"/>
      <w:lvlText w:val="%1）"/>
      <w:lvlJc w:val="left"/>
    </w:lvl>
  </w:abstractNum>
  <w:abstractNum w:abstractNumId="41">
    <w:nsid w:val="75400447"/>
    <w:multiLevelType w:val="singleLevel"/>
    <w:tmpl w:val="75400447"/>
    <w:lvl w:ilvl="0" w:tentative="0">
      <w:start w:val="1"/>
      <w:numFmt w:val="decimal"/>
      <w:lvlText w:val="%1)"/>
      <w:lvlJc w:val="left"/>
      <w:pPr>
        <w:ind w:left="425" w:hanging="425"/>
      </w:pPr>
      <w:rPr>
        <w:rFonts w:hint="default"/>
      </w:rPr>
    </w:lvl>
  </w:abstractNum>
  <w:abstractNum w:abstractNumId="42">
    <w:nsid w:val="762D78BE"/>
    <w:multiLevelType w:val="singleLevel"/>
    <w:tmpl w:val="762D78BE"/>
    <w:lvl w:ilvl="0" w:tentative="0">
      <w:start w:val="1"/>
      <w:numFmt w:val="lowerLetter"/>
      <w:suff w:val="space"/>
      <w:lvlText w:val="%1）"/>
      <w:lvlJc w:val="left"/>
    </w:lvl>
  </w:abstractNum>
  <w:abstractNum w:abstractNumId="43">
    <w:nsid w:val="7A0B5637"/>
    <w:multiLevelType w:val="singleLevel"/>
    <w:tmpl w:val="7A0B5637"/>
    <w:lvl w:ilvl="0" w:tentative="0">
      <w:start w:val="1"/>
      <w:numFmt w:val="lowerLetter"/>
      <w:suff w:val="space"/>
      <w:lvlText w:val="%1）"/>
      <w:lvlJc w:val="left"/>
    </w:lvl>
  </w:abstractNum>
  <w:num w:numId="1">
    <w:abstractNumId w:val="27"/>
  </w:num>
  <w:num w:numId="2">
    <w:abstractNumId w:val="20"/>
  </w:num>
  <w:num w:numId="3">
    <w:abstractNumId w:val="14"/>
  </w:num>
  <w:num w:numId="4">
    <w:abstractNumId w:val="36"/>
  </w:num>
  <w:num w:numId="5">
    <w:abstractNumId w:val="23"/>
  </w:num>
  <w:num w:numId="6">
    <w:abstractNumId w:val="17"/>
  </w:num>
  <w:num w:numId="7">
    <w:abstractNumId w:val="28"/>
  </w:num>
  <w:num w:numId="8">
    <w:abstractNumId w:val="35"/>
  </w:num>
  <w:num w:numId="9">
    <w:abstractNumId w:val="38"/>
  </w:num>
  <w:num w:numId="10">
    <w:abstractNumId w:val="30"/>
  </w:num>
  <w:num w:numId="11">
    <w:abstractNumId w:val="16"/>
  </w:num>
  <w:num w:numId="12">
    <w:abstractNumId w:val="22"/>
  </w:num>
  <w:num w:numId="13">
    <w:abstractNumId w:val="19"/>
  </w:num>
  <w:num w:numId="14">
    <w:abstractNumId w:val="34"/>
  </w:num>
  <w:num w:numId="15">
    <w:abstractNumId w:val="39"/>
  </w:num>
  <w:num w:numId="16">
    <w:abstractNumId w:val="21"/>
  </w:num>
  <w:num w:numId="17">
    <w:abstractNumId w:val="13"/>
  </w:num>
  <w:num w:numId="18">
    <w:abstractNumId w:val="15"/>
  </w:num>
  <w:num w:numId="19">
    <w:abstractNumId w:val="24"/>
  </w:num>
  <w:num w:numId="20">
    <w:abstractNumId w:val="32"/>
  </w:num>
  <w:num w:numId="21">
    <w:abstractNumId w:val="2"/>
  </w:num>
  <w:num w:numId="22">
    <w:abstractNumId w:val="33"/>
  </w:num>
  <w:num w:numId="23">
    <w:abstractNumId w:val="41"/>
  </w:num>
  <w:num w:numId="24">
    <w:abstractNumId w:val="12"/>
  </w:num>
  <w:num w:numId="25">
    <w:abstractNumId w:val="43"/>
  </w:num>
  <w:num w:numId="26">
    <w:abstractNumId w:val="18"/>
  </w:num>
  <w:num w:numId="27">
    <w:abstractNumId w:val="0"/>
  </w:num>
  <w:num w:numId="28">
    <w:abstractNumId w:val="6"/>
  </w:num>
  <w:num w:numId="29">
    <w:abstractNumId w:val="11"/>
  </w:num>
  <w:num w:numId="30">
    <w:abstractNumId w:val="42"/>
  </w:num>
  <w:num w:numId="31">
    <w:abstractNumId w:val="26"/>
  </w:num>
  <w:num w:numId="32">
    <w:abstractNumId w:val="1"/>
  </w:num>
  <w:num w:numId="33">
    <w:abstractNumId w:val="31"/>
  </w:num>
  <w:num w:numId="34">
    <w:abstractNumId w:val="37"/>
  </w:num>
  <w:num w:numId="35">
    <w:abstractNumId w:val="9"/>
  </w:num>
  <w:num w:numId="36">
    <w:abstractNumId w:val="7"/>
  </w:num>
  <w:num w:numId="37">
    <w:abstractNumId w:val="3"/>
  </w:num>
  <w:num w:numId="38">
    <w:abstractNumId w:val="5"/>
  </w:num>
  <w:num w:numId="39">
    <w:abstractNumId w:val="29"/>
  </w:num>
  <w:num w:numId="40">
    <w:abstractNumId w:val="25"/>
  </w:num>
  <w:num w:numId="41">
    <w:abstractNumId w:val="8"/>
  </w:num>
  <w:num w:numId="42">
    <w:abstractNumId w:val="10"/>
  </w:num>
  <w:num w:numId="43">
    <w:abstractNumId w:val="40"/>
  </w:num>
  <w:num w:numId="44">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宋博">
    <w15:presenceInfo w15:providerId="WPS Office" w15:userId="17578803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NlYTg2ZjQxZWQ0OGZhY2IzN2Y1NWEyYWI5MjNkZWMifQ=="/>
  </w:docVars>
  <w:rsids>
    <w:rsidRoot w:val="00035925"/>
    <w:rsid w:val="00000244"/>
    <w:rsid w:val="0000185F"/>
    <w:rsid w:val="0000586F"/>
    <w:rsid w:val="00013D86"/>
    <w:rsid w:val="00013E02"/>
    <w:rsid w:val="0002143C"/>
    <w:rsid w:val="00025A65"/>
    <w:rsid w:val="00026C31"/>
    <w:rsid w:val="00027280"/>
    <w:rsid w:val="000320A7"/>
    <w:rsid w:val="00035925"/>
    <w:rsid w:val="00067CDF"/>
    <w:rsid w:val="00074FBE"/>
    <w:rsid w:val="00083A09"/>
    <w:rsid w:val="0009005E"/>
    <w:rsid w:val="00092857"/>
    <w:rsid w:val="000A20A9"/>
    <w:rsid w:val="000A48B1"/>
    <w:rsid w:val="000B3143"/>
    <w:rsid w:val="000C6B05"/>
    <w:rsid w:val="000C6DD6"/>
    <w:rsid w:val="000C73D4"/>
    <w:rsid w:val="000D2CF3"/>
    <w:rsid w:val="000D3D4C"/>
    <w:rsid w:val="000D4F51"/>
    <w:rsid w:val="000D718B"/>
    <w:rsid w:val="000E0C46"/>
    <w:rsid w:val="000F030C"/>
    <w:rsid w:val="000F129C"/>
    <w:rsid w:val="001056DE"/>
    <w:rsid w:val="001124C0"/>
    <w:rsid w:val="0013175F"/>
    <w:rsid w:val="001512B4"/>
    <w:rsid w:val="001620A5"/>
    <w:rsid w:val="00164E53"/>
    <w:rsid w:val="0016699D"/>
    <w:rsid w:val="00175159"/>
    <w:rsid w:val="00176208"/>
    <w:rsid w:val="0018211B"/>
    <w:rsid w:val="001840D3"/>
    <w:rsid w:val="001900F8"/>
    <w:rsid w:val="00191258"/>
    <w:rsid w:val="00192680"/>
    <w:rsid w:val="00193037"/>
    <w:rsid w:val="00193A2C"/>
    <w:rsid w:val="001A288E"/>
    <w:rsid w:val="001B6DC2"/>
    <w:rsid w:val="001C149C"/>
    <w:rsid w:val="001C21AC"/>
    <w:rsid w:val="001C47BA"/>
    <w:rsid w:val="001C59EA"/>
    <w:rsid w:val="001D406C"/>
    <w:rsid w:val="001D41EE"/>
    <w:rsid w:val="001E0380"/>
    <w:rsid w:val="001E13B1"/>
    <w:rsid w:val="001F3A19"/>
    <w:rsid w:val="00234467"/>
    <w:rsid w:val="00237D8D"/>
    <w:rsid w:val="00241DA2"/>
    <w:rsid w:val="00247FEE"/>
    <w:rsid w:val="00250E7D"/>
    <w:rsid w:val="002565D5"/>
    <w:rsid w:val="002622C0"/>
    <w:rsid w:val="002778AE"/>
    <w:rsid w:val="0028269A"/>
    <w:rsid w:val="00283590"/>
    <w:rsid w:val="00286973"/>
    <w:rsid w:val="00294E70"/>
    <w:rsid w:val="002A1924"/>
    <w:rsid w:val="002A7420"/>
    <w:rsid w:val="002B0F12"/>
    <w:rsid w:val="002B1308"/>
    <w:rsid w:val="002B4554"/>
    <w:rsid w:val="002C72D8"/>
    <w:rsid w:val="002D11FA"/>
    <w:rsid w:val="002E0DDF"/>
    <w:rsid w:val="002E2906"/>
    <w:rsid w:val="002E363B"/>
    <w:rsid w:val="002E5635"/>
    <w:rsid w:val="002E64C3"/>
    <w:rsid w:val="002E6A2C"/>
    <w:rsid w:val="002F1D8C"/>
    <w:rsid w:val="002F21DA"/>
    <w:rsid w:val="00301F39"/>
    <w:rsid w:val="00325926"/>
    <w:rsid w:val="00327A8A"/>
    <w:rsid w:val="00336610"/>
    <w:rsid w:val="00343F73"/>
    <w:rsid w:val="00345060"/>
    <w:rsid w:val="0035323B"/>
    <w:rsid w:val="003609D2"/>
    <w:rsid w:val="00363F22"/>
    <w:rsid w:val="00375564"/>
    <w:rsid w:val="00383191"/>
    <w:rsid w:val="00386DED"/>
    <w:rsid w:val="003912E7"/>
    <w:rsid w:val="00393947"/>
    <w:rsid w:val="003A2275"/>
    <w:rsid w:val="003A6A4F"/>
    <w:rsid w:val="003A7088"/>
    <w:rsid w:val="003B00DF"/>
    <w:rsid w:val="003B1275"/>
    <w:rsid w:val="003B1778"/>
    <w:rsid w:val="003C11CB"/>
    <w:rsid w:val="003C75F3"/>
    <w:rsid w:val="003C78A3"/>
    <w:rsid w:val="003E1867"/>
    <w:rsid w:val="003E5729"/>
    <w:rsid w:val="003F4EE0"/>
    <w:rsid w:val="00402153"/>
    <w:rsid w:val="00402FC1"/>
    <w:rsid w:val="00425082"/>
    <w:rsid w:val="00431DEB"/>
    <w:rsid w:val="00446B29"/>
    <w:rsid w:val="00453F9A"/>
    <w:rsid w:val="00471E91"/>
    <w:rsid w:val="00474675"/>
    <w:rsid w:val="0047470C"/>
    <w:rsid w:val="004A35F9"/>
    <w:rsid w:val="004B24C1"/>
    <w:rsid w:val="004C292F"/>
    <w:rsid w:val="00510280"/>
    <w:rsid w:val="00513D73"/>
    <w:rsid w:val="00514A43"/>
    <w:rsid w:val="005174E5"/>
    <w:rsid w:val="00522393"/>
    <w:rsid w:val="00522620"/>
    <w:rsid w:val="00525656"/>
    <w:rsid w:val="00534703"/>
    <w:rsid w:val="00534C02"/>
    <w:rsid w:val="0054264B"/>
    <w:rsid w:val="00543786"/>
    <w:rsid w:val="005533D7"/>
    <w:rsid w:val="005703DE"/>
    <w:rsid w:val="0058464E"/>
    <w:rsid w:val="00593B48"/>
    <w:rsid w:val="005A01CB"/>
    <w:rsid w:val="005A58FF"/>
    <w:rsid w:val="005A5EAF"/>
    <w:rsid w:val="005A64C0"/>
    <w:rsid w:val="005B3C11"/>
    <w:rsid w:val="005C1C28"/>
    <w:rsid w:val="005C6DB5"/>
    <w:rsid w:val="005E19E7"/>
    <w:rsid w:val="005F0D35"/>
    <w:rsid w:val="0061716C"/>
    <w:rsid w:val="006243A1"/>
    <w:rsid w:val="00632E56"/>
    <w:rsid w:val="00635CBA"/>
    <w:rsid w:val="0064338B"/>
    <w:rsid w:val="00646542"/>
    <w:rsid w:val="006504F4"/>
    <w:rsid w:val="00654BC9"/>
    <w:rsid w:val="006552FD"/>
    <w:rsid w:val="00663AF3"/>
    <w:rsid w:val="00666B6C"/>
    <w:rsid w:val="00671208"/>
    <w:rsid w:val="006733EF"/>
    <w:rsid w:val="00682682"/>
    <w:rsid w:val="00682702"/>
    <w:rsid w:val="00682CAE"/>
    <w:rsid w:val="00692368"/>
    <w:rsid w:val="006A2EBC"/>
    <w:rsid w:val="006A5EA0"/>
    <w:rsid w:val="006A783B"/>
    <w:rsid w:val="006A7B33"/>
    <w:rsid w:val="006B4E13"/>
    <w:rsid w:val="006B75DD"/>
    <w:rsid w:val="006C67E0"/>
    <w:rsid w:val="006C7ABA"/>
    <w:rsid w:val="006D0D60"/>
    <w:rsid w:val="006D1122"/>
    <w:rsid w:val="006D3C00"/>
    <w:rsid w:val="006D6CF4"/>
    <w:rsid w:val="006E3675"/>
    <w:rsid w:val="006E4A7F"/>
    <w:rsid w:val="00704DF6"/>
    <w:rsid w:val="0070651C"/>
    <w:rsid w:val="007132A3"/>
    <w:rsid w:val="00716421"/>
    <w:rsid w:val="00724EFB"/>
    <w:rsid w:val="007419C3"/>
    <w:rsid w:val="00744F22"/>
    <w:rsid w:val="007467A7"/>
    <w:rsid w:val="007469DD"/>
    <w:rsid w:val="0074741B"/>
    <w:rsid w:val="0074759E"/>
    <w:rsid w:val="007478EA"/>
    <w:rsid w:val="0075415C"/>
    <w:rsid w:val="00763502"/>
    <w:rsid w:val="007913AB"/>
    <w:rsid w:val="007914F7"/>
    <w:rsid w:val="007B1625"/>
    <w:rsid w:val="007B706E"/>
    <w:rsid w:val="007B71EB"/>
    <w:rsid w:val="007C6205"/>
    <w:rsid w:val="007C686A"/>
    <w:rsid w:val="007C728E"/>
    <w:rsid w:val="007D2C53"/>
    <w:rsid w:val="007D3D60"/>
    <w:rsid w:val="007E1980"/>
    <w:rsid w:val="007E4B76"/>
    <w:rsid w:val="007E5EA8"/>
    <w:rsid w:val="007F0CF1"/>
    <w:rsid w:val="007F12A5"/>
    <w:rsid w:val="007F4CF1"/>
    <w:rsid w:val="007F758D"/>
    <w:rsid w:val="007F7D52"/>
    <w:rsid w:val="0080654C"/>
    <w:rsid w:val="008071C6"/>
    <w:rsid w:val="00817A00"/>
    <w:rsid w:val="00835DB3"/>
    <w:rsid w:val="0083617B"/>
    <w:rsid w:val="008371BD"/>
    <w:rsid w:val="008504A8"/>
    <w:rsid w:val="0085282E"/>
    <w:rsid w:val="0087198C"/>
    <w:rsid w:val="00872C1F"/>
    <w:rsid w:val="00873B42"/>
    <w:rsid w:val="008856D8"/>
    <w:rsid w:val="00892E82"/>
    <w:rsid w:val="008C1B58"/>
    <w:rsid w:val="008C39AE"/>
    <w:rsid w:val="008C590D"/>
    <w:rsid w:val="008E031B"/>
    <w:rsid w:val="008E7029"/>
    <w:rsid w:val="008E7EF6"/>
    <w:rsid w:val="008F1F98"/>
    <w:rsid w:val="008F6758"/>
    <w:rsid w:val="009040DD"/>
    <w:rsid w:val="00905B47"/>
    <w:rsid w:val="0091331C"/>
    <w:rsid w:val="009279DE"/>
    <w:rsid w:val="00930116"/>
    <w:rsid w:val="0094212C"/>
    <w:rsid w:val="00954689"/>
    <w:rsid w:val="009617C9"/>
    <w:rsid w:val="00961C93"/>
    <w:rsid w:val="00965324"/>
    <w:rsid w:val="0097091E"/>
    <w:rsid w:val="009760D3"/>
    <w:rsid w:val="00977132"/>
    <w:rsid w:val="00981A4B"/>
    <w:rsid w:val="00982501"/>
    <w:rsid w:val="009877D3"/>
    <w:rsid w:val="00994E8F"/>
    <w:rsid w:val="009951DC"/>
    <w:rsid w:val="009959BB"/>
    <w:rsid w:val="00997158"/>
    <w:rsid w:val="009A3A7C"/>
    <w:rsid w:val="009B2ADB"/>
    <w:rsid w:val="009B603A"/>
    <w:rsid w:val="009C2D0E"/>
    <w:rsid w:val="009C3DAC"/>
    <w:rsid w:val="009C42E0"/>
    <w:rsid w:val="009D5362"/>
    <w:rsid w:val="009E1415"/>
    <w:rsid w:val="009E6116"/>
    <w:rsid w:val="00A02E43"/>
    <w:rsid w:val="00A065F9"/>
    <w:rsid w:val="00A07F34"/>
    <w:rsid w:val="00A22154"/>
    <w:rsid w:val="00A25C38"/>
    <w:rsid w:val="00A36BBE"/>
    <w:rsid w:val="00A4307A"/>
    <w:rsid w:val="00A47EBB"/>
    <w:rsid w:val="00A51CDD"/>
    <w:rsid w:val="00A6730D"/>
    <w:rsid w:val="00A71625"/>
    <w:rsid w:val="00A71B9B"/>
    <w:rsid w:val="00A751C7"/>
    <w:rsid w:val="00A87844"/>
    <w:rsid w:val="00AA038C"/>
    <w:rsid w:val="00AA7A09"/>
    <w:rsid w:val="00AB3B50"/>
    <w:rsid w:val="00AC05B1"/>
    <w:rsid w:val="00AD356C"/>
    <w:rsid w:val="00AE2914"/>
    <w:rsid w:val="00AE6D15"/>
    <w:rsid w:val="00B04182"/>
    <w:rsid w:val="00B07AE3"/>
    <w:rsid w:val="00B11430"/>
    <w:rsid w:val="00B353EB"/>
    <w:rsid w:val="00B439C4"/>
    <w:rsid w:val="00B4535E"/>
    <w:rsid w:val="00B52A8C"/>
    <w:rsid w:val="00B636A8"/>
    <w:rsid w:val="00B665C6"/>
    <w:rsid w:val="00B805AF"/>
    <w:rsid w:val="00B869EC"/>
    <w:rsid w:val="00B9397A"/>
    <w:rsid w:val="00B9633D"/>
    <w:rsid w:val="00BA0B75"/>
    <w:rsid w:val="00BA2EBE"/>
    <w:rsid w:val="00BB0F28"/>
    <w:rsid w:val="00BB458A"/>
    <w:rsid w:val="00BD00D3"/>
    <w:rsid w:val="00BD1659"/>
    <w:rsid w:val="00BD3AA9"/>
    <w:rsid w:val="00BD4A18"/>
    <w:rsid w:val="00BD6DB2"/>
    <w:rsid w:val="00BE11CF"/>
    <w:rsid w:val="00BE21AB"/>
    <w:rsid w:val="00BE55CB"/>
    <w:rsid w:val="00BF617A"/>
    <w:rsid w:val="00BF6FCE"/>
    <w:rsid w:val="00C0379D"/>
    <w:rsid w:val="00C03931"/>
    <w:rsid w:val="00C05FE3"/>
    <w:rsid w:val="00C2136D"/>
    <w:rsid w:val="00C214EE"/>
    <w:rsid w:val="00C2314B"/>
    <w:rsid w:val="00C24971"/>
    <w:rsid w:val="00C26BE5"/>
    <w:rsid w:val="00C26E4D"/>
    <w:rsid w:val="00C27909"/>
    <w:rsid w:val="00C27B03"/>
    <w:rsid w:val="00C314E1"/>
    <w:rsid w:val="00C34397"/>
    <w:rsid w:val="00C3788B"/>
    <w:rsid w:val="00C4095D"/>
    <w:rsid w:val="00C601D2"/>
    <w:rsid w:val="00C603FA"/>
    <w:rsid w:val="00C65BCC"/>
    <w:rsid w:val="00C66970"/>
    <w:rsid w:val="00C8691C"/>
    <w:rsid w:val="00CA168A"/>
    <w:rsid w:val="00CA357E"/>
    <w:rsid w:val="00CA44F9"/>
    <w:rsid w:val="00CA4A69"/>
    <w:rsid w:val="00CC3E0C"/>
    <w:rsid w:val="00CC58D3"/>
    <w:rsid w:val="00CC784D"/>
    <w:rsid w:val="00D0337B"/>
    <w:rsid w:val="00D079B2"/>
    <w:rsid w:val="00D114E9"/>
    <w:rsid w:val="00D429C6"/>
    <w:rsid w:val="00D47748"/>
    <w:rsid w:val="00D54CC3"/>
    <w:rsid w:val="00D6041A"/>
    <w:rsid w:val="00D633EB"/>
    <w:rsid w:val="00D82FF7"/>
    <w:rsid w:val="00D847FE"/>
    <w:rsid w:val="00D964EA"/>
    <w:rsid w:val="00D966D0"/>
    <w:rsid w:val="00DA0C59"/>
    <w:rsid w:val="00DA3991"/>
    <w:rsid w:val="00DB0990"/>
    <w:rsid w:val="00DB7E6C"/>
    <w:rsid w:val="00DD5A29"/>
    <w:rsid w:val="00DD5D9D"/>
    <w:rsid w:val="00DE35CB"/>
    <w:rsid w:val="00DF21E9"/>
    <w:rsid w:val="00E00F14"/>
    <w:rsid w:val="00E06386"/>
    <w:rsid w:val="00E24EB4"/>
    <w:rsid w:val="00E320ED"/>
    <w:rsid w:val="00E33AFB"/>
    <w:rsid w:val="00E34218"/>
    <w:rsid w:val="00E46282"/>
    <w:rsid w:val="00E5216E"/>
    <w:rsid w:val="00E82344"/>
    <w:rsid w:val="00E84C82"/>
    <w:rsid w:val="00E84D64"/>
    <w:rsid w:val="00E87408"/>
    <w:rsid w:val="00E914C4"/>
    <w:rsid w:val="00E934F5"/>
    <w:rsid w:val="00E96961"/>
    <w:rsid w:val="00EA72EC"/>
    <w:rsid w:val="00EB11CB"/>
    <w:rsid w:val="00EB275A"/>
    <w:rsid w:val="00EB786A"/>
    <w:rsid w:val="00EC1578"/>
    <w:rsid w:val="00EC1C72"/>
    <w:rsid w:val="00EC3CC9"/>
    <w:rsid w:val="00EC680A"/>
    <w:rsid w:val="00EE2BED"/>
    <w:rsid w:val="00EE374B"/>
    <w:rsid w:val="00F11BB5"/>
    <w:rsid w:val="00F1417B"/>
    <w:rsid w:val="00F34B99"/>
    <w:rsid w:val="00F52DAB"/>
    <w:rsid w:val="00F543F0"/>
    <w:rsid w:val="00F77C3B"/>
    <w:rsid w:val="00F81D29"/>
    <w:rsid w:val="00F91C4D"/>
    <w:rsid w:val="00F92FD9"/>
    <w:rsid w:val="00FA6684"/>
    <w:rsid w:val="00FA731E"/>
    <w:rsid w:val="00FB2B38"/>
    <w:rsid w:val="00FC6358"/>
    <w:rsid w:val="00FD01CF"/>
    <w:rsid w:val="00FD320D"/>
    <w:rsid w:val="00FE23DE"/>
    <w:rsid w:val="0122402F"/>
    <w:rsid w:val="01244419"/>
    <w:rsid w:val="013C7E37"/>
    <w:rsid w:val="01426F57"/>
    <w:rsid w:val="0242470D"/>
    <w:rsid w:val="02926A4A"/>
    <w:rsid w:val="031867A3"/>
    <w:rsid w:val="03512E01"/>
    <w:rsid w:val="037F04B0"/>
    <w:rsid w:val="03C70FDB"/>
    <w:rsid w:val="03E63552"/>
    <w:rsid w:val="047C2498"/>
    <w:rsid w:val="04AD6F4D"/>
    <w:rsid w:val="04CE0F37"/>
    <w:rsid w:val="05C55C85"/>
    <w:rsid w:val="060A22BF"/>
    <w:rsid w:val="06693896"/>
    <w:rsid w:val="06712BB6"/>
    <w:rsid w:val="068A372E"/>
    <w:rsid w:val="06AD0101"/>
    <w:rsid w:val="06D373CC"/>
    <w:rsid w:val="06D74DCF"/>
    <w:rsid w:val="06F07E92"/>
    <w:rsid w:val="072D1537"/>
    <w:rsid w:val="074C37AB"/>
    <w:rsid w:val="07794418"/>
    <w:rsid w:val="07CB0EA4"/>
    <w:rsid w:val="07E10E29"/>
    <w:rsid w:val="08056F17"/>
    <w:rsid w:val="083E11BD"/>
    <w:rsid w:val="08B53BF2"/>
    <w:rsid w:val="08C74997"/>
    <w:rsid w:val="08D3590C"/>
    <w:rsid w:val="09492A6B"/>
    <w:rsid w:val="094D1195"/>
    <w:rsid w:val="095729BC"/>
    <w:rsid w:val="0A4A6AB0"/>
    <w:rsid w:val="0A7C04CF"/>
    <w:rsid w:val="0A946261"/>
    <w:rsid w:val="0AC076B1"/>
    <w:rsid w:val="0B304881"/>
    <w:rsid w:val="0B3C18CA"/>
    <w:rsid w:val="0C367041"/>
    <w:rsid w:val="0C5966DD"/>
    <w:rsid w:val="0CE97D3C"/>
    <w:rsid w:val="0D6F2A61"/>
    <w:rsid w:val="0D722543"/>
    <w:rsid w:val="0D815DD4"/>
    <w:rsid w:val="0DAC67BE"/>
    <w:rsid w:val="0E161CF4"/>
    <w:rsid w:val="0E8E5D66"/>
    <w:rsid w:val="0E9D518A"/>
    <w:rsid w:val="0F9206B9"/>
    <w:rsid w:val="0FA637E5"/>
    <w:rsid w:val="0FB37C28"/>
    <w:rsid w:val="0FCD552D"/>
    <w:rsid w:val="11AE05BE"/>
    <w:rsid w:val="11CC15E8"/>
    <w:rsid w:val="11DA3BBB"/>
    <w:rsid w:val="122A03C4"/>
    <w:rsid w:val="126A2415"/>
    <w:rsid w:val="129D7BD1"/>
    <w:rsid w:val="13382B23"/>
    <w:rsid w:val="138F3383"/>
    <w:rsid w:val="13D972D2"/>
    <w:rsid w:val="14340107"/>
    <w:rsid w:val="14640E56"/>
    <w:rsid w:val="149254F9"/>
    <w:rsid w:val="149E4D00"/>
    <w:rsid w:val="15001CD4"/>
    <w:rsid w:val="150310A5"/>
    <w:rsid w:val="15755C50"/>
    <w:rsid w:val="15AE3565"/>
    <w:rsid w:val="15B8674F"/>
    <w:rsid w:val="167A2957"/>
    <w:rsid w:val="16C34659"/>
    <w:rsid w:val="16D102CB"/>
    <w:rsid w:val="172A0FEA"/>
    <w:rsid w:val="17821F08"/>
    <w:rsid w:val="18476E5D"/>
    <w:rsid w:val="1A7171D0"/>
    <w:rsid w:val="1AA62C21"/>
    <w:rsid w:val="1AF701B1"/>
    <w:rsid w:val="1B2F570C"/>
    <w:rsid w:val="1B5E59AE"/>
    <w:rsid w:val="1B656D35"/>
    <w:rsid w:val="1B9F38C9"/>
    <w:rsid w:val="1C47231D"/>
    <w:rsid w:val="1CD74369"/>
    <w:rsid w:val="1D2F3061"/>
    <w:rsid w:val="1DA36D86"/>
    <w:rsid w:val="1DDB4A97"/>
    <w:rsid w:val="1DF95513"/>
    <w:rsid w:val="1E4C4A06"/>
    <w:rsid w:val="1EEF45CF"/>
    <w:rsid w:val="1EF647CB"/>
    <w:rsid w:val="1F7F4DB4"/>
    <w:rsid w:val="1FBC2C9C"/>
    <w:rsid w:val="1FD261D8"/>
    <w:rsid w:val="20A939AB"/>
    <w:rsid w:val="20B76831"/>
    <w:rsid w:val="21187638"/>
    <w:rsid w:val="213C22E6"/>
    <w:rsid w:val="21B955C6"/>
    <w:rsid w:val="21D3319D"/>
    <w:rsid w:val="22335734"/>
    <w:rsid w:val="224641B9"/>
    <w:rsid w:val="228A22DE"/>
    <w:rsid w:val="229B7FEF"/>
    <w:rsid w:val="22C04950"/>
    <w:rsid w:val="232543EA"/>
    <w:rsid w:val="23624DC3"/>
    <w:rsid w:val="238A4CFC"/>
    <w:rsid w:val="23B048C6"/>
    <w:rsid w:val="23D058E6"/>
    <w:rsid w:val="24187621"/>
    <w:rsid w:val="24226B4F"/>
    <w:rsid w:val="242D7419"/>
    <w:rsid w:val="24673B90"/>
    <w:rsid w:val="24683777"/>
    <w:rsid w:val="24836A95"/>
    <w:rsid w:val="24A217AC"/>
    <w:rsid w:val="251043A6"/>
    <w:rsid w:val="252C2672"/>
    <w:rsid w:val="25863CDB"/>
    <w:rsid w:val="25A50143"/>
    <w:rsid w:val="25E3230C"/>
    <w:rsid w:val="25FD7EF5"/>
    <w:rsid w:val="269035DF"/>
    <w:rsid w:val="26B1581F"/>
    <w:rsid w:val="27C662D6"/>
    <w:rsid w:val="282435A2"/>
    <w:rsid w:val="28691762"/>
    <w:rsid w:val="28AE6923"/>
    <w:rsid w:val="290E3755"/>
    <w:rsid w:val="29FE66EB"/>
    <w:rsid w:val="2A100EEF"/>
    <w:rsid w:val="2A170108"/>
    <w:rsid w:val="2A2065B9"/>
    <w:rsid w:val="2A3D48D9"/>
    <w:rsid w:val="2A73489F"/>
    <w:rsid w:val="2B151618"/>
    <w:rsid w:val="2B584A24"/>
    <w:rsid w:val="2BAE2EE9"/>
    <w:rsid w:val="2BC245CD"/>
    <w:rsid w:val="2CB657E1"/>
    <w:rsid w:val="2D797F3B"/>
    <w:rsid w:val="2DE7105F"/>
    <w:rsid w:val="2DEE44D2"/>
    <w:rsid w:val="2E5C17AB"/>
    <w:rsid w:val="2E8C0A05"/>
    <w:rsid w:val="2EB60E52"/>
    <w:rsid w:val="2EC12D87"/>
    <w:rsid w:val="2F6E135B"/>
    <w:rsid w:val="2FC46B8E"/>
    <w:rsid w:val="3017643D"/>
    <w:rsid w:val="30565F6A"/>
    <w:rsid w:val="309E20CD"/>
    <w:rsid w:val="30BC49D2"/>
    <w:rsid w:val="30FA731E"/>
    <w:rsid w:val="316D029A"/>
    <w:rsid w:val="319F0A95"/>
    <w:rsid w:val="32DD07DC"/>
    <w:rsid w:val="32DF7BF9"/>
    <w:rsid w:val="33F1520E"/>
    <w:rsid w:val="34124912"/>
    <w:rsid w:val="34726833"/>
    <w:rsid w:val="34A11A8E"/>
    <w:rsid w:val="34D41341"/>
    <w:rsid w:val="352101F3"/>
    <w:rsid w:val="35A6706C"/>
    <w:rsid w:val="362A4EEC"/>
    <w:rsid w:val="36445D88"/>
    <w:rsid w:val="368B57C2"/>
    <w:rsid w:val="36AF1EDE"/>
    <w:rsid w:val="377A0CD7"/>
    <w:rsid w:val="38377EEA"/>
    <w:rsid w:val="3860465E"/>
    <w:rsid w:val="389B14EF"/>
    <w:rsid w:val="391C0577"/>
    <w:rsid w:val="393C529E"/>
    <w:rsid w:val="39554276"/>
    <w:rsid w:val="39AF03EB"/>
    <w:rsid w:val="3A377B9D"/>
    <w:rsid w:val="3A9F4EF7"/>
    <w:rsid w:val="3A9F625D"/>
    <w:rsid w:val="3AF656AE"/>
    <w:rsid w:val="3AFA4053"/>
    <w:rsid w:val="3B56053C"/>
    <w:rsid w:val="3B7917DC"/>
    <w:rsid w:val="3B832F05"/>
    <w:rsid w:val="3BFD3E58"/>
    <w:rsid w:val="3C485555"/>
    <w:rsid w:val="3C536C81"/>
    <w:rsid w:val="3C8A4190"/>
    <w:rsid w:val="3C9E3325"/>
    <w:rsid w:val="3D776418"/>
    <w:rsid w:val="3D892DE3"/>
    <w:rsid w:val="3D8C63F6"/>
    <w:rsid w:val="3DD3287A"/>
    <w:rsid w:val="3E021D6A"/>
    <w:rsid w:val="3E2B7082"/>
    <w:rsid w:val="3E32075B"/>
    <w:rsid w:val="3E334432"/>
    <w:rsid w:val="3E6B348A"/>
    <w:rsid w:val="3EA34D73"/>
    <w:rsid w:val="3F051A23"/>
    <w:rsid w:val="3F49150A"/>
    <w:rsid w:val="3F9F5681"/>
    <w:rsid w:val="40A90D21"/>
    <w:rsid w:val="40AF513E"/>
    <w:rsid w:val="40D27B71"/>
    <w:rsid w:val="40E02836"/>
    <w:rsid w:val="4153125A"/>
    <w:rsid w:val="41A729E4"/>
    <w:rsid w:val="41CD09A9"/>
    <w:rsid w:val="421A4115"/>
    <w:rsid w:val="42340885"/>
    <w:rsid w:val="42401DDF"/>
    <w:rsid w:val="4286518D"/>
    <w:rsid w:val="428D0110"/>
    <w:rsid w:val="42A73186"/>
    <w:rsid w:val="42BC06C2"/>
    <w:rsid w:val="42BE0738"/>
    <w:rsid w:val="42D153DB"/>
    <w:rsid w:val="42EA31EB"/>
    <w:rsid w:val="42ED08CC"/>
    <w:rsid w:val="43332807"/>
    <w:rsid w:val="4353400F"/>
    <w:rsid w:val="43D92815"/>
    <w:rsid w:val="446444F1"/>
    <w:rsid w:val="448259B3"/>
    <w:rsid w:val="448625C5"/>
    <w:rsid w:val="44905A88"/>
    <w:rsid w:val="44C1623C"/>
    <w:rsid w:val="452C4D0C"/>
    <w:rsid w:val="454F4CAB"/>
    <w:rsid w:val="45DE3E43"/>
    <w:rsid w:val="46A91FB1"/>
    <w:rsid w:val="46AD67D1"/>
    <w:rsid w:val="46C54E8C"/>
    <w:rsid w:val="46E25ADA"/>
    <w:rsid w:val="473F1602"/>
    <w:rsid w:val="476C2789"/>
    <w:rsid w:val="47780580"/>
    <w:rsid w:val="48A4465B"/>
    <w:rsid w:val="493F7B72"/>
    <w:rsid w:val="4955259A"/>
    <w:rsid w:val="495558C7"/>
    <w:rsid w:val="4A121587"/>
    <w:rsid w:val="4A176B9D"/>
    <w:rsid w:val="4A377838"/>
    <w:rsid w:val="4AA35CBB"/>
    <w:rsid w:val="4AFE24F7"/>
    <w:rsid w:val="4B08007A"/>
    <w:rsid w:val="4B303A85"/>
    <w:rsid w:val="4B707A4F"/>
    <w:rsid w:val="4B932CCD"/>
    <w:rsid w:val="4BD45CE2"/>
    <w:rsid w:val="4C602A10"/>
    <w:rsid w:val="4C683B5B"/>
    <w:rsid w:val="4C786019"/>
    <w:rsid w:val="4CB97D92"/>
    <w:rsid w:val="4D562A62"/>
    <w:rsid w:val="4D72067C"/>
    <w:rsid w:val="4E0A15D1"/>
    <w:rsid w:val="4E6A730D"/>
    <w:rsid w:val="4EE41C2E"/>
    <w:rsid w:val="4FF37A29"/>
    <w:rsid w:val="50045AFA"/>
    <w:rsid w:val="508310DE"/>
    <w:rsid w:val="509306F1"/>
    <w:rsid w:val="50D60A40"/>
    <w:rsid w:val="515C5D39"/>
    <w:rsid w:val="51AA20D3"/>
    <w:rsid w:val="51E60623"/>
    <w:rsid w:val="51EB616D"/>
    <w:rsid w:val="51F257DB"/>
    <w:rsid w:val="5274610B"/>
    <w:rsid w:val="529A297D"/>
    <w:rsid w:val="52C603EC"/>
    <w:rsid w:val="537B15C1"/>
    <w:rsid w:val="541A1D78"/>
    <w:rsid w:val="54287593"/>
    <w:rsid w:val="5452566D"/>
    <w:rsid w:val="54C708A4"/>
    <w:rsid w:val="550C2FEF"/>
    <w:rsid w:val="5514277A"/>
    <w:rsid w:val="55832FB7"/>
    <w:rsid w:val="55E809EB"/>
    <w:rsid w:val="566527C6"/>
    <w:rsid w:val="570973EC"/>
    <w:rsid w:val="5753390A"/>
    <w:rsid w:val="578D0B02"/>
    <w:rsid w:val="57A85EDC"/>
    <w:rsid w:val="57C10A50"/>
    <w:rsid w:val="5849052E"/>
    <w:rsid w:val="585D683C"/>
    <w:rsid w:val="59001EAD"/>
    <w:rsid w:val="59130431"/>
    <w:rsid w:val="596416ED"/>
    <w:rsid w:val="5AB3646E"/>
    <w:rsid w:val="5B262BFA"/>
    <w:rsid w:val="5B276528"/>
    <w:rsid w:val="5C25488C"/>
    <w:rsid w:val="5C3A27C9"/>
    <w:rsid w:val="5C7123CC"/>
    <w:rsid w:val="5C7B2042"/>
    <w:rsid w:val="5C7F2C62"/>
    <w:rsid w:val="5C9A2011"/>
    <w:rsid w:val="5CED5757"/>
    <w:rsid w:val="5D875A22"/>
    <w:rsid w:val="5DAA1DAA"/>
    <w:rsid w:val="5DE76652"/>
    <w:rsid w:val="5E8B6031"/>
    <w:rsid w:val="5ECF59AA"/>
    <w:rsid w:val="5ED2780B"/>
    <w:rsid w:val="5EEB2391"/>
    <w:rsid w:val="5F013BD7"/>
    <w:rsid w:val="5F5C22B1"/>
    <w:rsid w:val="5FBA103D"/>
    <w:rsid w:val="5FBA3514"/>
    <w:rsid w:val="5FEA7FDC"/>
    <w:rsid w:val="60040D4B"/>
    <w:rsid w:val="607E4B93"/>
    <w:rsid w:val="60824A73"/>
    <w:rsid w:val="60900EE2"/>
    <w:rsid w:val="60CF571E"/>
    <w:rsid w:val="60E56034"/>
    <w:rsid w:val="610C6CA3"/>
    <w:rsid w:val="612F66BB"/>
    <w:rsid w:val="61F257FE"/>
    <w:rsid w:val="6289113A"/>
    <w:rsid w:val="62A53692"/>
    <w:rsid w:val="63273936"/>
    <w:rsid w:val="633F20E9"/>
    <w:rsid w:val="63473A68"/>
    <w:rsid w:val="638C0287"/>
    <w:rsid w:val="64054B08"/>
    <w:rsid w:val="643069E0"/>
    <w:rsid w:val="646F1658"/>
    <w:rsid w:val="64EB2280"/>
    <w:rsid w:val="656C2472"/>
    <w:rsid w:val="657C0812"/>
    <w:rsid w:val="66FE7EBF"/>
    <w:rsid w:val="674D78BE"/>
    <w:rsid w:val="675A04C5"/>
    <w:rsid w:val="681976D6"/>
    <w:rsid w:val="68445C37"/>
    <w:rsid w:val="68B75C99"/>
    <w:rsid w:val="68DD2586"/>
    <w:rsid w:val="68E51A42"/>
    <w:rsid w:val="68F6116F"/>
    <w:rsid w:val="69226129"/>
    <w:rsid w:val="69397425"/>
    <w:rsid w:val="694365A5"/>
    <w:rsid w:val="69F227FB"/>
    <w:rsid w:val="6A504CD1"/>
    <w:rsid w:val="6A61497B"/>
    <w:rsid w:val="6BCE3617"/>
    <w:rsid w:val="6BE648F5"/>
    <w:rsid w:val="6D0C42CC"/>
    <w:rsid w:val="6D2F0DD4"/>
    <w:rsid w:val="6D4D152B"/>
    <w:rsid w:val="6E481F03"/>
    <w:rsid w:val="6E622A3B"/>
    <w:rsid w:val="6E6C1A98"/>
    <w:rsid w:val="6E8B5C9A"/>
    <w:rsid w:val="6E8C228D"/>
    <w:rsid w:val="6F3C30D9"/>
    <w:rsid w:val="702B41E2"/>
    <w:rsid w:val="70AC0E1F"/>
    <w:rsid w:val="711A4E2B"/>
    <w:rsid w:val="71271F22"/>
    <w:rsid w:val="71566D7C"/>
    <w:rsid w:val="721C5D5E"/>
    <w:rsid w:val="728A3BFB"/>
    <w:rsid w:val="72F67B44"/>
    <w:rsid w:val="731C7D78"/>
    <w:rsid w:val="733B519B"/>
    <w:rsid w:val="73C4396B"/>
    <w:rsid w:val="73D65E72"/>
    <w:rsid w:val="742D6BE0"/>
    <w:rsid w:val="749416EC"/>
    <w:rsid w:val="74FF6777"/>
    <w:rsid w:val="7596772A"/>
    <w:rsid w:val="75DF0A31"/>
    <w:rsid w:val="763C312B"/>
    <w:rsid w:val="766A1924"/>
    <w:rsid w:val="768F16E6"/>
    <w:rsid w:val="769431A0"/>
    <w:rsid w:val="76944133"/>
    <w:rsid w:val="7771360B"/>
    <w:rsid w:val="78446A80"/>
    <w:rsid w:val="78454797"/>
    <w:rsid w:val="78663A6E"/>
    <w:rsid w:val="78752692"/>
    <w:rsid w:val="78CD4DCB"/>
    <w:rsid w:val="793A5F27"/>
    <w:rsid w:val="79556C16"/>
    <w:rsid w:val="79A71278"/>
    <w:rsid w:val="7A9263C3"/>
    <w:rsid w:val="7AB0766F"/>
    <w:rsid w:val="7B0479AB"/>
    <w:rsid w:val="7B7701B4"/>
    <w:rsid w:val="7B790C2E"/>
    <w:rsid w:val="7BE3326B"/>
    <w:rsid w:val="7BF77F9C"/>
    <w:rsid w:val="7C036657"/>
    <w:rsid w:val="7E420B30"/>
    <w:rsid w:val="7E7A625D"/>
    <w:rsid w:val="7E803953"/>
    <w:rsid w:val="7EDB5C0C"/>
    <w:rsid w:val="7FAB23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1"/>
    <w:basedOn w:val="1"/>
    <w:next w:val="1"/>
    <w:qFormat/>
    <w:uiPriority w:val="0"/>
    <w:pPr>
      <w:keepNext/>
      <w:keepLines/>
      <w:spacing w:beforeLines="100" w:afterLines="100" w:line="360" w:lineRule="auto"/>
      <w:outlineLvl w:val="0"/>
    </w:pPr>
    <w:rPr>
      <w:rFonts w:ascii="黑体" w:hAnsi="黑体" w:eastAsia="黑体" w:cs="黑体"/>
      <w:bCs/>
      <w:kern w:val="44"/>
      <w:szCs w:val="16"/>
      <w:lang w:eastAsia="zh-CN"/>
    </w:rPr>
  </w:style>
  <w:style w:type="paragraph" w:styleId="5">
    <w:name w:val="heading 2"/>
    <w:basedOn w:val="1"/>
    <w:next w:val="1"/>
    <w:link w:val="149"/>
    <w:autoRedefine/>
    <w:qFormat/>
    <w:uiPriority w:val="0"/>
    <w:pPr>
      <w:spacing w:beforeLines="50" w:afterLines="50" w:line="360" w:lineRule="auto"/>
      <w:outlineLvl w:val="1"/>
    </w:pPr>
    <w:rPr>
      <w:rFonts w:ascii="黑体" w:hAnsi="黑体" w:eastAsia="黑体" w:cs="黑体"/>
      <w:lang w:eastAsia="zh-CN"/>
    </w:rPr>
  </w:style>
  <w:style w:type="paragraph" w:styleId="6">
    <w:name w:val="heading 3"/>
    <w:basedOn w:val="1"/>
    <w:next w:val="1"/>
    <w:link w:val="45"/>
    <w:autoRedefine/>
    <w:unhideWhenUsed/>
    <w:qFormat/>
    <w:uiPriority w:val="0"/>
    <w:pPr>
      <w:tabs>
        <w:tab w:val="left" w:pos="8190"/>
      </w:tabs>
      <w:spacing w:line="360" w:lineRule="auto"/>
      <w:jc w:val="both"/>
      <w:outlineLvl w:val="2"/>
    </w:pPr>
    <w:rPr>
      <w:rFonts w:ascii="黑体" w:hAnsi="黑体" w:eastAsia="黑体" w:cs="黑体"/>
      <w:spacing w:val="-12"/>
    </w:rPr>
  </w:style>
  <w:style w:type="character" w:default="1" w:styleId="37">
    <w:name w:val="Default Paragraph Font"/>
    <w:autoRedefine/>
    <w:semiHidden/>
    <w:qFormat/>
    <w:uiPriority w:val="0"/>
  </w:style>
  <w:style w:type="table" w:default="1" w:styleId="35">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autoRedefine/>
    <w:unhideWhenUsed/>
    <w:qFormat/>
    <w:uiPriority w:val="99"/>
    <w:pPr>
      <w:widowControl/>
      <w:kinsoku/>
      <w:autoSpaceDE/>
      <w:autoSpaceDN/>
      <w:adjustRightInd/>
      <w:snapToGrid/>
      <w:spacing w:after="120" w:line="240" w:lineRule="auto"/>
      <w:ind w:left="120" w:firstLine="100" w:firstLineChars="100"/>
      <w:jc w:val="both"/>
      <w:textAlignment w:val="auto"/>
    </w:pPr>
    <w:rPr>
      <w:rFonts w:ascii="Calibri" w:hAnsi="Calibri" w:eastAsia="宋体" w:cs="Times New Roman"/>
      <w:snapToGrid/>
      <w:kern w:val="2"/>
      <w:szCs w:val="24"/>
      <w:lang w:eastAsia="zh-CN"/>
    </w:rPr>
  </w:style>
  <w:style w:type="paragraph" w:styleId="3">
    <w:name w:val="Body Text"/>
    <w:basedOn w:val="1"/>
    <w:next w:val="1"/>
    <w:autoRedefine/>
    <w:qFormat/>
    <w:uiPriority w:val="99"/>
    <w:rPr>
      <w:rFonts w:ascii="Arial" w:hAnsi="Arial" w:eastAsia="Arial" w:cs="Arial"/>
      <w:sz w:val="21"/>
      <w:szCs w:val="21"/>
      <w:lang w:val="en-US" w:eastAsia="en-US" w:bidi="ar-SA"/>
    </w:rPr>
  </w:style>
  <w:style w:type="paragraph" w:styleId="7">
    <w:name w:val="toc 7"/>
    <w:basedOn w:val="1"/>
    <w:next w:val="1"/>
    <w:autoRedefine/>
    <w:semiHidden/>
    <w:qFormat/>
    <w:uiPriority w:val="0"/>
    <w:pPr>
      <w:widowControl w:val="0"/>
      <w:tabs>
        <w:tab w:val="right" w:leader="dot" w:pos="9241"/>
      </w:tabs>
      <w:kinsoku/>
      <w:autoSpaceDE/>
      <w:autoSpaceDN/>
      <w:adjustRightInd/>
      <w:snapToGrid/>
      <w:spacing w:line="240" w:lineRule="auto"/>
      <w:ind w:firstLine="500" w:firstLineChars="500"/>
      <w:jc w:val="left"/>
      <w:textAlignment w:val="auto"/>
    </w:pPr>
    <w:rPr>
      <w:rFonts w:ascii="宋体" w:hAnsi="Times New Roman" w:eastAsia="宋体" w:cs="Times New Roman"/>
      <w:snapToGrid/>
      <w:kern w:val="2"/>
      <w:szCs w:val="21"/>
      <w:lang w:eastAsia="zh-CN"/>
    </w:rPr>
  </w:style>
  <w:style w:type="paragraph" w:styleId="8">
    <w:name w:val="index 8"/>
    <w:basedOn w:val="1"/>
    <w:next w:val="1"/>
    <w:link w:val="151"/>
    <w:autoRedefine/>
    <w:qFormat/>
    <w:uiPriority w:val="0"/>
    <w:pPr>
      <w:widowControl w:val="0"/>
      <w:kinsoku/>
      <w:autoSpaceDE/>
      <w:autoSpaceDN/>
      <w:adjustRightInd/>
      <w:snapToGrid/>
      <w:spacing w:line="240" w:lineRule="auto"/>
      <w:ind w:left="1680" w:hanging="210"/>
      <w:jc w:val="left"/>
      <w:textAlignment w:val="auto"/>
    </w:pPr>
    <w:rPr>
      <w:rFonts w:ascii="Calibri" w:hAnsi="Calibri" w:eastAsia="宋体" w:cs="Times New Roman"/>
      <w:snapToGrid/>
      <w:kern w:val="2"/>
      <w:sz w:val="20"/>
      <w:szCs w:val="20"/>
      <w:lang w:eastAsia="zh-CN"/>
    </w:rPr>
  </w:style>
  <w:style w:type="paragraph" w:styleId="9">
    <w:name w:val="caption"/>
    <w:basedOn w:val="1"/>
    <w:next w:val="1"/>
    <w:autoRedefine/>
    <w:qFormat/>
    <w:uiPriority w:val="0"/>
    <w:pPr>
      <w:widowControl w:val="0"/>
      <w:kinsoku/>
      <w:autoSpaceDE/>
      <w:autoSpaceDN/>
      <w:adjustRightInd/>
      <w:snapToGrid/>
      <w:spacing w:before="152" w:after="160" w:line="240" w:lineRule="auto"/>
      <w:jc w:val="both"/>
      <w:textAlignment w:val="auto"/>
    </w:pPr>
    <w:rPr>
      <w:rFonts w:ascii="Arial" w:hAnsi="Arial" w:eastAsia="黑体" w:cs="Arial"/>
      <w:snapToGrid/>
      <w:kern w:val="2"/>
      <w:sz w:val="20"/>
      <w:szCs w:val="20"/>
      <w:lang w:eastAsia="zh-CN"/>
    </w:rPr>
  </w:style>
  <w:style w:type="paragraph" w:styleId="10">
    <w:name w:val="index 5"/>
    <w:basedOn w:val="1"/>
    <w:next w:val="1"/>
    <w:autoRedefine/>
    <w:qFormat/>
    <w:uiPriority w:val="0"/>
    <w:pPr>
      <w:widowControl w:val="0"/>
      <w:kinsoku/>
      <w:autoSpaceDE/>
      <w:autoSpaceDN/>
      <w:adjustRightInd/>
      <w:snapToGrid/>
      <w:spacing w:line="240" w:lineRule="auto"/>
      <w:ind w:left="1050" w:hanging="210"/>
      <w:jc w:val="left"/>
      <w:textAlignment w:val="auto"/>
    </w:pPr>
    <w:rPr>
      <w:rFonts w:ascii="Calibri" w:hAnsi="Calibri" w:eastAsia="宋体" w:cs="Times New Roman"/>
      <w:snapToGrid/>
      <w:kern w:val="2"/>
      <w:sz w:val="20"/>
      <w:szCs w:val="20"/>
      <w:lang w:eastAsia="zh-CN"/>
    </w:rPr>
  </w:style>
  <w:style w:type="paragraph" w:styleId="11">
    <w:name w:val="Document Map"/>
    <w:basedOn w:val="1"/>
    <w:autoRedefine/>
    <w:semiHidden/>
    <w:qFormat/>
    <w:uiPriority w:val="0"/>
    <w:pPr>
      <w:widowControl w:val="0"/>
      <w:shd w:val="clear" w:color="auto" w:fill="000080"/>
      <w:kinsoku/>
      <w:autoSpaceDE/>
      <w:autoSpaceDN/>
      <w:adjustRightInd/>
      <w:snapToGrid/>
      <w:spacing w:line="240" w:lineRule="auto"/>
      <w:jc w:val="both"/>
      <w:textAlignment w:val="auto"/>
    </w:pPr>
    <w:rPr>
      <w:rFonts w:ascii="Times New Roman" w:hAnsi="Times New Roman" w:eastAsia="宋体" w:cs="Times New Roman"/>
      <w:snapToGrid/>
      <w:kern w:val="2"/>
      <w:szCs w:val="24"/>
      <w:lang w:eastAsia="zh-CN"/>
    </w:rPr>
  </w:style>
  <w:style w:type="paragraph" w:styleId="12">
    <w:name w:val="index 6"/>
    <w:basedOn w:val="1"/>
    <w:next w:val="1"/>
    <w:autoRedefine/>
    <w:qFormat/>
    <w:uiPriority w:val="0"/>
    <w:pPr>
      <w:widowControl w:val="0"/>
      <w:kinsoku/>
      <w:autoSpaceDE/>
      <w:autoSpaceDN/>
      <w:adjustRightInd/>
      <w:snapToGrid/>
      <w:spacing w:line="240" w:lineRule="auto"/>
      <w:ind w:left="1260" w:hanging="210"/>
      <w:jc w:val="left"/>
      <w:textAlignment w:val="auto"/>
    </w:pPr>
    <w:rPr>
      <w:rFonts w:ascii="Calibri" w:hAnsi="Calibri" w:eastAsia="宋体" w:cs="Times New Roman"/>
      <w:snapToGrid/>
      <w:kern w:val="2"/>
      <w:sz w:val="20"/>
      <w:szCs w:val="20"/>
      <w:lang w:eastAsia="zh-CN"/>
    </w:rPr>
  </w:style>
  <w:style w:type="paragraph" w:styleId="13">
    <w:name w:val="Body Text Indent"/>
    <w:basedOn w:val="1"/>
    <w:autoRedefine/>
    <w:qFormat/>
    <w:uiPriority w:val="0"/>
    <w:pPr>
      <w:widowControl w:val="0"/>
      <w:kinsoku/>
      <w:autoSpaceDE/>
      <w:autoSpaceDN/>
      <w:adjustRightInd w:val="0"/>
      <w:snapToGrid w:val="0"/>
      <w:spacing w:line="500" w:lineRule="atLeast"/>
      <w:ind w:firstLine="480" w:firstLineChars="200"/>
      <w:jc w:val="both"/>
      <w:textAlignment w:val="auto"/>
    </w:pPr>
    <w:rPr>
      <w:rFonts w:ascii="Times New Roman" w:hAnsi="Times New Roman" w:eastAsia="宋体" w:cs="Times New Roman"/>
      <w:snapToGrid/>
      <w:kern w:val="2"/>
      <w:szCs w:val="20"/>
      <w:lang w:eastAsia="zh-CN"/>
    </w:rPr>
  </w:style>
  <w:style w:type="paragraph" w:styleId="14">
    <w:name w:val="index 4"/>
    <w:basedOn w:val="1"/>
    <w:next w:val="1"/>
    <w:autoRedefine/>
    <w:qFormat/>
    <w:uiPriority w:val="0"/>
    <w:pPr>
      <w:widowControl w:val="0"/>
      <w:kinsoku/>
      <w:autoSpaceDE/>
      <w:autoSpaceDN/>
      <w:adjustRightInd/>
      <w:snapToGrid/>
      <w:spacing w:line="240" w:lineRule="auto"/>
      <w:ind w:left="840" w:hanging="210"/>
      <w:jc w:val="left"/>
      <w:textAlignment w:val="auto"/>
    </w:pPr>
    <w:rPr>
      <w:rFonts w:ascii="Calibri" w:hAnsi="Calibri" w:eastAsia="宋体" w:cs="Times New Roman"/>
      <w:snapToGrid/>
      <w:kern w:val="2"/>
      <w:sz w:val="20"/>
      <w:szCs w:val="20"/>
      <w:lang w:eastAsia="zh-CN"/>
    </w:rPr>
  </w:style>
  <w:style w:type="paragraph" w:styleId="15">
    <w:name w:val="toc 5"/>
    <w:basedOn w:val="1"/>
    <w:next w:val="1"/>
    <w:autoRedefine/>
    <w:semiHidden/>
    <w:qFormat/>
    <w:uiPriority w:val="0"/>
    <w:pPr>
      <w:widowControl w:val="0"/>
      <w:tabs>
        <w:tab w:val="right" w:leader="dot" w:pos="9241"/>
      </w:tabs>
      <w:kinsoku/>
      <w:autoSpaceDE/>
      <w:autoSpaceDN/>
      <w:adjustRightInd/>
      <w:snapToGrid/>
      <w:spacing w:line="240" w:lineRule="auto"/>
      <w:ind w:firstLine="300" w:firstLineChars="300"/>
      <w:jc w:val="left"/>
      <w:textAlignment w:val="auto"/>
    </w:pPr>
    <w:rPr>
      <w:rFonts w:ascii="宋体" w:hAnsi="Times New Roman" w:eastAsia="宋体" w:cs="Times New Roman"/>
      <w:snapToGrid/>
      <w:kern w:val="2"/>
      <w:szCs w:val="21"/>
      <w:lang w:eastAsia="zh-CN"/>
    </w:rPr>
  </w:style>
  <w:style w:type="paragraph" w:styleId="16">
    <w:name w:val="toc 3"/>
    <w:basedOn w:val="2"/>
    <w:next w:val="1"/>
    <w:link w:val="150"/>
    <w:autoRedefine/>
    <w:semiHidden/>
    <w:qFormat/>
    <w:uiPriority w:val="0"/>
    <w:pPr>
      <w:spacing w:after="0" w:line="360" w:lineRule="auto"/>
      <w:ind w:left="0" w:firstLine="0" w:firstLineChars="0"/>
    </w:pPr>
    <w:rPr>
      <w:rFonts w:ascii="宋体" w:hAnsi="宋体" w:cs="宋体"/>
      <w:spacing w:val="-4"/>
      <w:szCs w:val="21"/>
    </w:rPr>
  </w:style>
  <w:style w:type="paragraph" w:styleId="17">
    <w:name w:val="toc 8"/>
    <w:basedOn w:val="1"/>
    <w:next w:val="1"/>
    <w:autoRedefine/>
    <w:semiHidden/>
    <w:qFormat/>
    <w:uiPriority w:val="0"/>
    <w:pPr>
      <w:widowControl w:val="0"/>
      <w:tabs>
        <w:tab w:val="right" w:leader="dot" w:pos="9241"/>
      </w:tabs>
      <w:kinsoku/>
      <w:autoSpaceDE/>
      <w:autoSpaceDN/>
      <w:adjustRightInd/>
      <w:snapToGrid/>
      <w:spacing w:line="240" w:lineRule="auto"/>
      <w:ind w:firstLine="607" w:firstLineChars="600"/>
      <w:jc w:val="left"/>
      <w:textAlignment w:val="auto"/>
    </w:pPr>
    <w:rPr>
      <w:rFonts w:ascii="宋体" w:hAnsi="Times New Roman" w:eastAsia="宋体" w:cs="Times New Roman"/>
      <w:snapToGrid/>
      <w:kern w:val="2"/>
      <w:szCs w:val="21"/>
      <w:lang w:eastAsia="zh-CN"/>
    </w:rPr>
  </w:style>
  <w:style w:type="paragraph" w:styleId="18">
    <w:name w:val="index 3"/>
    <w:basedOn w:val="1"/>
    <w:next w:val="1"/>
    <w:autoRedefine/>
    <w:qFormat/>
    <w:uiPriority w:val="0"/>
    <w:pPr>
      <w:widowControl w:val="0"/>
      <w:kinsoku/>
      <w:autoSpaceDE/>
      <w:autoSpaceDN/>
      <w:adjustRightInd/>
      <w:snapToGrid/>
      <w:spacing w:line="240" w:lineRule="auto"/>
      <w:ind w:left="630" w:hanging="210"/>
      <w:jc w:val="left"/>
      <w:textAlignment w:val="auto"/>
    </w:pPr>
    <w:rPr>
      <w:rFonts w:ascii="Calibri" w:hAnsi="Calibri" w:eastAsia="宋体" w:cs="Times New Roman"/>
      <w:snapToGrid/>
      <w:kern w:val="2"/>
      <w:sz w:val="20"/>
      <w:szCs w:val="20"/>
      <w:lang w:eastAsia="zh-CN"/>
    </w:rPr>
  </w:style>
  <w:style w:type="paragraph" w:styleId="19">
    <w:name w:val="endnote text"/>
    <w:basedOn w:val="1"/>
    <w:autoRedefine/>
    <w:semiHidden/>
    <w:qFormat/>
    <w:uiPriority w:val="0"/>
    <w:pPr>
      <w:widowControl w:val="0"/>
      <w:kinsoku/>
      <w:autoSpaceDE/>
      <w:autoSpaceDN/>
      <w:adjustRightInd/>
      <w:snapToGrid w:val="0"/>
      <w:spacing w:line="240" w:lineRule="auto"/>
      <w:jc w:val="left"/>
      <w:textAlignment w:val="auto"/>
    </w:pPr>
    <w:rPr>
      <w:rFonts w:ascii="Times New Roman" w:hAnsi="Times New Roman" w:eastAsia="宋体" w:cs="Times New Roman"/>
      <w:snapToGrid/>
      <w:kern w:val="2"/>
      <w:szCs w:val="24"/>
      <w:lang w:eastAsia="zh-CN"/>
    </w:rPr>
  </w:style>
  <w:style w:type="paragraph" w:styleId="20">
    <w:name w:val="footer"/>
    <w:basedOn w:val="1"/>
    <w:autoRedefine/>
    <w:qFormat/>
    <w:uiPriority w:val="0"/>
    <w:pPr>
      <w:tabs>
        <w:tab w:val="center" w:pos="4153"/>
        <w:tab w:val="right" w:pos="8306"/>
      </w:tabs>
      <w:snapToGrid w:val="0"/>
      <w:jc w:val="left"/>
    </w:pPr>
    <w:rPr>
      <w:sz w:val="18"/>
    </w:rPr>
  </w:style>
  <w:style w:type="paragraph" w:styleId="21">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22">
    <w:name w:val="toc 1"/>
    <w:basedOn w:val="1"/>
    <w:next w:val="1"/>
    <w:autoRedefine/>
    <w:semiHidden/>
    <w:qFormat/>
    <w:uiPriority w:val="0"/>
    <w:pPr>
      <w:widowControl w:val="0"/>
      <w:tabs>
        <w:tab w:val="right" w:leader="dot" w:pos="9242"/>
      </w:tabs>
      <w:kinsoku/>
      <w:autoSpaceDE/>
      <w:autoSpaceDN/>
      <w:adjustRightInd/>
      <w:snapToGrid/>
      <w:spacing w:before="25" w:beforeLines="25" w:after="25" w:afterLines="25" w:line="240" w:lineRule="auto"/>
      <w:jc w:val="left"/>
      <w:textAlignment w:val="auto"/>
    </w:pPr>
    <w:rPr>
      <w:rFonts w:ascii="宋体" w:hAnsi="Times New Roman" w:eastAsia="宋体" w:cs="Times New Roman"/>
      <w:snapToGrid/>
      <w:kern w:val="2"/>
      <w:szCs w:val="21"/>
      <w:lang w:eastAsia="zh-CN"/>
    </w:rPr>
  </w:style>
  <w:style w:type="paragraph" w:styleId="23">
    <w:name w:val="toc 4"/>
    <w:basedOn w:val="1"/>
    <w:next w:val="1"/>
    <w:autoRedefine/>
    <w:semiHidden/>
    <w:qFormat/>
    <w:uiPriority w:val="0"/>
    <w:pPr>
      <w:widowControl w:val="0"/>
      <w:tabs>
        <w:tab w:val="right" w:leader="dot" w:pos="9241"/>
      </w:tabs>
      <w:kinsoku/>
      <w:autoSpaceDE/>
      <w:autoSpaceDN/>
      <w:adjustRightInd/>
      <w:snapToGrid/>
      <w:spacing w:line="240" w:lineRule="auto"/>
      <w:ind w:firstLine="200" w:firstLineChars="200"/>
      <w:jc w:val="left"/>
      <w:textAlignment w:val="auto"/>
    </w:pPr>
    <w:rPr>
      <w:rFonts w:ascii="宋体" w:hAnsi="Times New Roman" w:eastAsia="宋体" w:cs="Times New Roman"/>
      <w:snapToGrid/>
      <w:kern w:val="2"/>
      <w:szCs w:val="21"/>
      <w:lang w:eastAsia="zh-CN"/>
    </w:rPr>
  </w:style>
  <w:style w:type="paragraph" w:styleId="24">
    <w:name w:val="index heading"/>
    <w:basedOn w:val="1"/>
    <w:next w:val="25"/>
    <w:autoRedefine/>
    <w:qFormat/>
    <w:uiPriority w:val="0"/>
    <w:pPr>
      <w:widowControl w:val="0"/>
      <w:kinsoku/>
      <w:autoSpaceDE/>
      <w:autoSpaceDN/>
      <w:adjustRightInd/>
      <w:snapToGrid/>
      <w:spacing w:before="120" w:after="120" w:line="240" w:lineRule="auto"/>
      <w:jc w:val="center"/>
      <w:textAlignment w:val="auto"/>
    </w:pPr>
    <w:rPr>
      <w:rFonts w:ascii="Calibri" w:hAnsi="Calibri" w:eastAsia="宋体" w:cs="Times New Roman"/>
      <w:b/>
      <w:bCs/>
      <w:iCs/>
      <w:snapToGrid/>
      <w:kern w:val="2"/>
      <w:szCs w:val="20"/>
      <w:lang w:eastAsia="zh-CN"/>
    </w:rPr>
  </w:style>
  <w:style w:type="paragraph" w:styleId="25">
    <w:name w:val="index 1"/>
    <w:basedOn w:val="1"/>
    <w:next w:val="26"/>
    <w:autoRedefine/>
    <w:qFormat/>
    <w:uiPriority w:val="0"/>
    <w:pPr>
      <w:widowControl w:val="0"/>
      <w:tabs>
        <w:tab w:val="right" w:leader="dot" w:pos="9299"/>
      </w:tabs>
      <w:kinsoku/>
      <w:autoSpaceDE/>
      <w:autoSpaceDN/>
      <w:adjustRightInd/>
      <w:snapToGrid/>
      <w:spacing w:line="240" w:lineRule="auto"/>
      <w:jc w:val="left"/>
      <w:textAlignment w:val="auto"/>
    </w:pPr>
    <w:rPr>
      <w:rFonts w:ascii="宋体" w:hAnsi="Times New Roman" w:eastAsia="宋体" w:cs="Times New Roman"/>
      <w:snapToGrid/>
      <w:kern w:val="2"/>
      <w:szCs w:val="21"/>
      <w:lang w:eastAsia="zh-CN"/>
    </w:rPr>
  </w:style>
  <w:style w:type="paragraph" w:customStyle="1" w:styleId="26">
    <w:name w:val="段"/>
    <w:link w:val="46"/>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7">
    <w:name w:val="footnote text"/>
    <w:basedOn w:val="1"/>
    <w:autoRedefine/>
    <w:qFormat/>
    <w:uiPriority w:val="0"/>
    <w:pPr>
      <w:widowControl w:val="0"/>
      <w:numPr>
        <w:ilvl w:val="0"/>
        <w:numId w:val="1"/>
      </w:numPr>
      <w:kinsoku/>
      <w:autoSpaceDE/>
      <w:autoSpaceDN/>
      <w:adjustRightInd/>
      <w:snapToGrid w:val="0"/>
      <w:spacing w:line="240" w:lineRule="auto"/>
      <w:jc w:val="left"/>
      <w:textAlignment w:val="auto"/>
    </w:pPr>
    <w:rPr>
      <w:rFonts w:ascii="宋体" w:hAnsi="Times New Roman" w:eastAsia="宋体" w:cs="Times New Roman"/>
      <w:snapToGrid/>
      <w:kern w:val="2"/>
      <w:sz w:val="18"/>
      <w:szCs w:val="18"/>
      <w:lang w:eastAsia="zh-CN"/>
    </w:rPr>
  </w:style>
  <w:style w:type="paragraph" w:styleId="28">
    <w:name w:val="toc 6"/>
    <w:basedOn w:val="1"/>
    <w:next w:val="1"/>
    <w:autoRedefine/>
    <w:semiHidden/>
    <w:qFormat/>
    <w:uiPriority w:val="0"/>
    <w:pPr>
      <w:widowControl w:val="0"/>
      <w:tabs>
        <w:tab w:val="right" w:leader="dot" w:pos="9241"/>
      </w:tabs>
      <w:kinsoku/>
      <w:autoSpaceDE/>
      <w:autoSpaceDN/>
      <w:adjustRightInd/>
      <w:snapToGrid/>
      <w:spacing w:line="240" w:lineRule="auto"/>
      <w:ind w:firstLine="400" w:firstLineChars="400"/>
      <w:jc w:val="left"/>
      <w:textAlignment w:val="auto"/>
    </w:pPr>
    <w:rPr>
      <w:rFonts w:ascii="宋体" w:hAnsi="Times New Roman" w:eastAsia="宋体" w:cs="Times New Roman"/>
      <w:snapToGrid/>
      <w:kern w:val="2"/>
      <w:szCs w:val="21"/>
      <w:lang w:eastAsia="zh-CN"/>
    </w:rPr>
  </w:style>
  <w:style w:type="paragraph" w:styleId="29">
    <w:name w:val="index 7"/>
    <w:basedOn w:val="1"/>
    <w:next w:val="1"/>
    <w:autoRedefine/>
    <w:qFormat/>
    <w:uiPriority w:val="0"/>
    <w:pPr>
      <w:widowControl w:val="0"/>
      <w:kinsoku/>
      <w:autoSpaceDE/>
      <w:autoSpaceDN/>
      <w:adjustRightInd/>
      <w:snapToGrid/>
      <w:spacing w:line="240" w:lineRule="auto"/>
      <w:ind w:left="1470" w:hanging="210"/>
      <w:jc w:val="left"/>
      <w:textAlignment w:val="auto"/>
    </w:pPr>
    <w:rPr>
      <w:rFonts w:ascii="Calibri" w:hAnsi="Calibri" w:eastAsia="宋体" w:cs="Times New Roman"/>
      <w:snapToGrid/>
      <w:kern w:val="2"/>
      <w:sz w:val="20"/>
      <w:szCs w:val="20"/>
      <w:lang w:eastAsia="zh-CN"/>
    </w:rPr>
  </w:style>
  <w:style w:type="paragraph" w:styleId="30">
    <w:name w:val="index 9"/>
    <w:basedOn w:val="1"/>
    <w:next w:val="1"/>
    <w:autoRedefine/>
    <w:qFormat/>
    <w:uiPriority w:val="0"/>
    <w:pPr>
      <w:widowControl w:val="0"/>
      <w:kinsoku/>
      <w:autoSpaceDE/>
      <w:autoSpaceDN/>
      <w:adjustRightInd/>
      <w:snapToGrid/>
      <w:spacing w:line="240" w:lineRule="auto"/>
      <w:ind w:left="1890" w:hanging="210"/>
      <w:jc w:val="left"/>
      <w:textAlignment w:val="auto"/>
    </w:pPr>
    <w:rPr>
      <w:rFonts w:ascii="Calibri" w:hAnsi="Calibri" w:eastAsia="宋体" w:cs="Times New Roman"/>
      <w:snapToGrid/>
      <w:kern w:val="2"/>
      <w:sz w:val="20"/>
      <w:szCs w:val="20"/>
      <w:lang w:eastAsia="zh-CN"/>
    </w:rPr>
  </w:style>
  <w:style w:type="paragraph" w:styleId="31">
    <w:name w:val="toc 2"/>
    <w:basedOn w:val="1"/>
    <w:next w:val="1"/>
    <w:autoRedefine/>
    <w:semiHidden/>
    <w:qFormat/>
    <w:uiPriority w:val="0"/>
    <w:pPr>
      <w:widowControl w:val="0"/>
      <w:tabs>
        <w:tab w:val="right" w:leader="dot" w:pos="9242"/>
      </w:tabs>
      <w:kinsoku/>
      <w:autoSpaceDE/>
      <w:autoSpaceDN/>
      <w:adjustRightInd/>
      <w:snapToGrid/>
      <w:spacing w:line="240" w:lineRule="auto"/>
      <w:jc w:val="both"/>
      <w:textAlignment w:val="auto"/>
    </w:pPr>
    <w:rPr>
      <w:rFonts w:ascii="宋体" w:hAnsi="Times New Roman" w:eastAsia="宋体" w:cs="Times New Roman"/>
      <w:snapToGrid/>
      <w:kern w:val="2"/>
      <w:szCs w:val="21"/>
      <w:lang w:eastAsia="zh-CN"/>
    </w:rPr>
  </w:style>
  <w:style w:type="paragraph" w:styleId="32">
    <w:name w:val="toc 9"/>
    <w:basedOn w:val="1"/>
    <w:next w:val="1"/>
    <w:autoRedefine/>
    <w:semiHidden/>
    <w:qFormat/>
    <w:uiPriority w:val="0"/>
    <w:pPr>
      <w:widowControl w:val="0"/>
      <w:kinsoku/>
      <w:autoSpaceDE/>
      <w:autoSpaceDN/>
      <w:adjustRightInd/>
      <w:snapToGrid/>
      <w:spacing w:line="240" w:lineRule="auto"/>
      <w:ind w:left="1470"/>
      <w:jc w:val="left"/>
      <w:textAlignment w:val="auto"/>
    </w:pPr>
    <w:rPr>
      <w:rFonts w:ascii="Times New Roman" w:hAnsi="Times New Roman" w:eastAsia="宋体" w:cs="Times New Roman"/>
      <w:snapToGrid/>
      <w:kern w:val="2"/>
      <w:sz w:val="20"/>
      <w:szCs w:val="20"/>
      <w:lang w:eastAsia="zh-CN"/>
    </w:rPr>
  </w:style>
  <w:style w:type="paragraph" w:styleId="33">
    <w:name w:val="index 2"/>
    <w:basedOn w:val="1"/>
    <w:next w:val="1"/>
    <w:autoRedefine/>
    <w:qFormat/>
    <w:uiPriority w:val="0"/>
    <w:pPr>
      <w:widowControl w:val="0"/>
      <w:kinsoku/>
      <w:autoSpaceDE/>
      <w:autoSpaceDN/>
      <w:adjustRightInd/>
      <w:snapToGrid/>
      <w:spacing w:line="240" w:lineRule="auto"/>
      <w:ind w:left="420" w:hanging="210"/>
      <w:jc w:val="left"/>
      <w:textAlignment w:val="auto"/>
    </w:pPr>
    <w:rPr>
      <w:rFonts w:ascii="Calibri" w:hAnsi="Calibri" w:eastAsia="宋体" w:cs="Times New Roman"/>
      <w:snapToGrid/>
      <w:kern w:val="2"/>
      <w:sz w:val="20"/>
      <w:szCs w:val="20"/>
      <w:lang w:eastAsia="zh-CN"/>
    </w:rPr>
  </w:style>
  <w:style w:type="paragraph" w:styleId="34">
    <w:name w:val="Body Text First Indent 2"/>
    <w:basedOn w:val="13"/>
    <w:next w:val="3"/>
    <w:autoRedefine/>
    <w:qFormat/>
    <w:uiPriority w:val="0"/>
    <w:pPr>
      <w:spacing w:after="120" w:line="240" w:lineRule="auto"/>
      <w:ind w:left="420" w:leftChars="200" w:firstLine="210"/>
    </w:pPr>
  </w:style>
  <w:style w:type="table" w:styleId="36">
    <w:name w:val="Table Grid"/>
    <w:basedOn w:val="35"/>
    <w:autoRedefine/>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8">
    <w:name w:val="endnote reference"/>
    <w:basedOn w:val="37"/>
    <w:autoRedefine/>
    <w:semiHidden/>
    <w:qFormat/>
    <w:uiPriority w:val="0"/>
    <w:rPr>
      <w:rFonts w:ascii="Times New Roman" w:hAnsi="Times New Roman" w:eastAsia="宋体" w:cs="Times New Roman"/>
      <w:vertAlign w:val="superscript"/>
    </w:rPr>
  </w:style>
  <w:style w:type="character" w:styleId="39">
    <w:name w:val="page number"/>
    <w:basedOn w:val="37"/>
    <w:autoRedefine/>
    <w:qFormat/>
    <w:uiPriority w:val="0"/>
    <w:rPr>
      <w:rFonts w:ascii="Times New Roman" w:hAnsi="Times New Roman" w:eastAsia="宋体" w:cs="Times New Roman"/>
      <w:sz w:val="18"/>
    </w:rPr>
  </w:style>
  <w:style w:type="character" w:styleId="40">
    <w:name w:val="FollowedHyperlink"/>
    <w:basedOn w:val="37"/>
    <w:autoRedefine/>
    <w:qFormat/>
    <w:uiPriority w:val="0"/>
    <w:rPr>
      <w:rFonts w:ascii="Times New Roman" w:hAnsi="Times New Roman" w:eastAsia="宋体" w:cs="Times New Roman"/>
      <w:color w:val="800080"/>
      <w:u w:val="single"/>
    </w:rPr>
  </w:style>
  <w:style w:type="character" w:styleId="41">
    <w:name w:val="Hyperlink"/>
    <w:basedOn w:val="37"/>
    <w:autoRedefine/>
    <w:qFormat/>
    <w:uiPriority w:val="0"/>
    <w:rPr>
      <w:rFonts w:ascii="Times New Roman" w:hAnsi="Times New Roman" w:eastAsia="宋体" w:cs="Times New Roman"/>
      <w:color w:val="0000FF"/>
      <w:spacing w:val="0"/>
      <w:w w:val="100"/>
      <w:szCs w:val="21"/>
      <w:u w:val="single"/>
    </w:rPr>
  </w:style>
  <w:style w:type="character" w:styleId="42">
    <w:name w:val="footnote reference"/>
    <w:basedOn w:val="37"/>
    <w:autoRedefine/>
    <w:semiHidden/>
    <w:qFormat/>
    <w:uiPriority w:val="0"/>
    <w:rPr>
      <w:rFonts w:ascii="Times New Roman" w:hAnsi="Times New Roman" w:eastAsia="宋体" w:cs="Times New Roman"/>
      <w:vertAlign w:val="superscript"/>
    </w:rPr>
  </w:style>
  <w:style w:type="paragraph" w:customStyle="1" w:styleId="43">
    <w:name w:val="Table Text"/>
    <w:basedOn w:val="1"/>
    <w:autoRedefine/>
    <w:semiHidden/>
    <w:qFormat/>
    <w:uiPriority w:val="0"/>
    <w:rPr>
      <w:rFonts w:ascii="宋体" w:hAnsi="宋体" w:eastAsia="宋体" w:cs="宋体"/>
      <w:sz w:val="15"/>
      <w:szCs w:val="15"/>
      <w:lang w:val="en-US" w:eastAsia="en-US" w:bidi="ar-SA"/>
    </w:rPr>
  </w:style>
  <w:style w:type="table" w:customStyle="1" w:styleId="44">
    <w:name w:val="Table Normal"/>
    <w:autoRedefine/>
    <w:semiHidden/>
    <w:unhideWhenUsed/>
    <w:qFormat/>
    <w:uiPriority w:val="0"/>
    <w:tblPr>
      <w:tblCellMar>
        <w:top w:w="0" w:type="dxa"/>
        <w:left w:w="0" w:type="dxa"/>
        <w:bottom w:w="0" w:type="dxa"/>
        <w:right w:w="0" w:type="dxa"/>
      </w:tblCellMar>
    </w:tblPr>
  </w:style>
  <w:style w:type="character" w:customStyle="1" w:styleId="45">
    <w:name w:val="标题 3 Char"/>
    <w:link w:val="6"/>
    <w:autoRedefine/>
    <w:qFormat/>
    <w:uiPriority w:val="0"/>
    <w:rPr>
      <w:rFonts w:ascii="黑体" w:hAnsi="黑体" w:eastAsia="黑体" w:cs="黑体"/>
      <w:snapToGrid w:val="0"/>
      <w:color w:val="000000"/>
      <w:spacing w:val="-12"/>
      <w:kern w:val="0"/>
      <w:sz w:val="21"/>
      <w:szCs w:val="21"/>
      <w:lang w:val="en-US" w:eastAsia="en-US" w:bidi="ar-SA"/>
    </w:rPr>
  </w:style>
  <w:style w:type="character" w:customStyle="1" w:styleId="46">
    <w:name w:val="段 Char"/>
    <w:basedOn w:val="37"/>
    <w:link w:val="26"/>
    <w:autoRedefine/>
    <w:qFormat/>
    <w:uiPriority w:val="0"/>
    <w:rPr>
      <w:rFonts w:ascii="宋体" w:hAnsi="Times New Roman" w:eastAsia="宋体" w:cs="Times New Roman"/>
      <w:sz w:val="21"/>
      <w:lang w:val="en-US" w:eastAsia="zh-CN" w:bidi="ar-SA"/>
    </w:rPr>
  </w:style>
  <w:style w:type="character" w:customStyle="1" w:styleId="47">
    <w:name w:val="二级无 Char"/>
    <w:link w:val="48"/>
    <w:autoRedefine/>
    <w:qFormat/>
    <w:uiPriority w:val="0"/>
    <w:rPr>
      <w:rFonts w:ascii="宋体" w:hAnsi="Times New Roman" w:eastAsia="宋体" w:cs="Times New Roman"/>
    </w:rPr>
  </w:style>
  <w:style w:type="paragraph" w:customStyle="1" w:styleId="48">
    <w:name w:val="二级无"/>
    <w:basedOn w:val="49"/>
    <w:link w:val="47"/>
    <w:autoRedefine/>
    <w:qFormat/>
    <w:uiPriority w:val="0"/>
    <w:pPr>
      <w:spacing w:before="0" w:beforeLines="0" w:after="0" w:afterLines="0"/>
      <w:ind w:left="0" w:firstLine="0"/>
    </w:pPr>
    <w:rPr>
      <w:rFonts w:ascii="宋体" w:eastAsia="宋体"/>
    </w:rPr>
  </w:style>
  <w:style w:type="paragraph" w:customStyle="1" w:styleId="49">
    <w:name w:val="二级条标题"/>
    <w:basedOn w:val="50"/>
    <w:next w:val="26"/>
    <w:link w:val="52"/>
    <w:autoRedefine/>
    <w:qFormat/>
    <w:uiPriority w:val="0"/>
    <w:pPr>
      <w:numPr>
        <w:ilvl w:val="2"/>
        <w:numId w:val="2"/>
      </w:numPr>
      <w:spacing w:before="50" w:after="50"/>
      <w:outlineLvl w:val="3"/>
    </w:pPr>
  </w:style>
  <w:style w:type="paragraph" w:customStyle="1" w:styleId="50">
    <w:name w:val="一级条标题"/>
    <w:next w:val="26"/>
    <w:link w:val="51"/>
    <w:autoRedefine/>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character" w:customStyle="1" w:styleId="51">
    <w:name w:val="一级条标题 Char"/>
    <w:link w:val="50"/>
    <w:autoRedefine/>
    <w:qFormat/>
    <w:uiPriority w:val="0"/>
    <w:rPr>
      <w:rFonts w:ascii="黑体" w:hAnsi="Times New Roman" w:eastAsia="黑体" w:cs="Times New Roman"/>
      <w:sz w:val="21"/>
      <w:szCs w:val="21"/>
      <w:lang w:val="en-US" w:eastAsia="zh-CN" w:bidi="ar-SA"/>
    </w:rPr>
  </w:style>
  <w:style w:type="character" w:customStyle="1" w:styleId="52">
    <w:name w:val="二级条标题 Char"/>
    <w:link w:val="49"/>
    <w:autoRedefine/>
    <w:qFormat/>
    <w:uiPriority w:val="0"/>
    <w:rPr>
      <w:rFonts w:ascii="Times New Roman" w:hAnsi="Times New Roman" w:eastAsia="宋体" w:cs="Times New Roman"/>
    </w:rPr>
  </w:style>
  <w:style w:type="character" w:customStyle="1" w:styleId="53">
    <w:name w:val="一级无 Char"/>
    <w:link w:val="54"/>
    <w:autoRedefine/>
    <w:qFormat/>
    <w:uiPriority w:val="0"/>
    <w:rPr>
      <w:rFonts w:ascii="宋体" w:hAnsi="Times New Roman" w:eastAsia="宋体" w:cs="Times New Roman"/>
    </w:rPr>
  </w:style>
  <w:style w:type="paragraph" w:customStyle="1" w:styleId="54">
    <w:name w:val="一级无"/>
    <w:basedOn w:val="50"/>
    <w:link w:val="53"/>
    <w:autoRedefine/>
    <w:qFormat/>
    <w:uiPriority w:val="0"/>
    <w:pPr>
      <w:spacing w:before="0" w:beforeLines="0" w:after="0" w:afterLines="0"/>
    </w:pPr>
    <w:rPr>
      <w:rFonts w:ascii="宋体" w:eastAsia="宋体"/>
    </w:rPr>
  </w:style>
  <w:style w:type="character" w:customStyle="1" w:styleId="55">
    <w:name w:val="附录公式 Char"/>
    <w:basedOn w:val="46"/>
    <w:link w:val="56"/>
    <w:autoRedefine/>
    <w:qFormat/>
    <w:uiPriority w:val="0"/>
  </w:style>
  <w:style w:type="paragraph" w:customStyle="1" w:styleId="56">
    <w:name w:val="附录公式"/>
    <w:basedOn w:val="26"/>
    <w:next w:val="26"/>
    <w:link w:val="55"/>
    <w:autoRedefine/>
    <w:qFormat/>
    <w:uiPriority w:val="0"/>
  </w:style>
  <w:style w:type="character" w:customStyle="1" w:styleId="57">
    <w:name w:val="首示例 Char"/>
    <w:basedOn w:val="37"/>
    <w:link w:val="58"/>
    <w:autoRedefine/>
    <w:qFormat/>
    <w:uiPriority w:val="0"/>
    <w:rPr>
      <w:rFonts w:ascii="宋体" w:hAnsi="宋体" w:eastAsia="宋体" w:cs="Times New Roman"/>
      <w:kern w:val="2"/>
      <w:sz w:val="18"/>
      <w:szCs w:val="18"/>
      <w:lang w:val="en-US" w:eastAsia="zh-CN" w:bidi="ar-SA"/>
    </w:rPr>
  </w:style>
  <w:style w:type="paragraph" w:customStyle="1" w:styleId="58">
    <w:name w:val="首示例"/>
    <w:next w:val="26"/>
    <w:link w:val="57"/>
    <w:autoRedefine/>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59">
    <w:name w:val="附录标识 Char"/>
    <w:link w:val="60"/>
    <w:autoRedefine/>
    <w:qFormat/>
    <w:uiPriority w:val="0"/>
    <w:rPr>
      <w:rFonts w:ascii="黑体" w:hAnsi="Times New Roman" w:eastAsia="黑体" w:cs="Times New Roman"/>
      <w:kern w:val="0"/>
      <w:szCs w:val="20"/>
    </w:rPr>
  </w:style>
  <w:style w:type="paragraph" w:customStyle="1" w:styleId="60">
    <w:name w:val="附录标识"/>
    <w:basedOn w:val="1"/>
    <w:next w:val="26"/>
    <w:link w:val="59"/>
    <w:autoRedefine/>
    <w:qFormat/>
    <w:uiPriority w:val="0"/>
    <w:pPr>
      <w:keepNext/>
      <w:widowControl/>
      <w:numPr>
        <w:ilvl w:val="0"/>
        <w:numId w:val="4"/>
      </w:numPr>
      <w:shd w:val="clear" w:color="FFFFFF" w:fill="FFFFFF"/>
      <w:tabs>
        <w:tab w:val="left" w:pos="360"/>
        <w:tab w:val="left" w:pos="6405"/>
      </w:tabs>
      <w:kinsoku/>
      <w:autoSpaceDE/>
      <w:autoSpaceDN/>
      <w:adjustRightInd/>
      <w:snapToGrid/>
      <w:spacing w:before="640" w:after="280" w:line="240" w:lineRule="auto"/>
      <w:jc w:val="center"/>
      <w:textAlignment w:val="auto"/>
      <w:outlineLvl w:val="0"/>
    </w:pPr>
    <w:rPr>
      <w:rFonts w:ascii="黑体" w:hAnsi="Times New Roman" w:eastAsia="黑体" w:cs="Times New Roman"/>
      <w:snapToGrid/>
      <w:kern w:val="0"/>
      <w:szCs w:val="20"/>
      <w:lang w:eastAsia="zh-CN"/>
    </w:rPr>
  </w:style>
  <w:style w:type="character" w:customStyle="1" w:styleId="61">
    <w:name w:val="发布"/>
    <w:basedOn w:val="37"/>
    <w:autoRedefine/>
    <w:qFormat/>
    <w:uiPriority w:val="0"/>
    <w:rPr>
      <w:rFonts w:ascii="黑体" w:hAnsi="Times New Roman" w:eastAsia="黑体" w:cs="Times New Roman"/>
      <w:spacing w:val="85"/>
      <w:w w:val="100"/>
      <w:position w:val="3"/>
      <w:sz w:val="28"/>
      <w:szCs w:val="28"/>
    </w:rPr>
  </w:style>
  <w:style w:type="paragraph" w:customStyle="1" w:styleId="62">
    <w:name w:val="附录一级条标题"/>
    <w:basedOn w:val="63"/>
    <w:next w:val="26"/>
    <w:autoRedefine/>
    <w:qFormat/>
    <w:uiPriority w:val="0"/>
    <w:pPr>
      <w:numPr>
        <w:ilvl w:val="2"/>
        <w:numId w:val="4"/>
      </w:numPr>
      <w:tabs>
        <w:tab w:val="left" w:pos="360"/>
      </w:tabs>
      <w:autoSpaceDN w:val="0"/>
      <w:spacing w:before="50" w:beforeLines="50" w:after="50" w:afterLines="50"/>
      <w:outlineLvl w:val="2"/>
    </w:pPr>
  </w:style>
  <w:style w:type="paragraph" w:customStyle="1" w:styleId="63">
    <w:name w:val="附录章标题"/>
    <w:next w:val="26"/>
    <w:autoRedefine/>
    <w:qFormat/>
    <w:uiPriority w:val="0"/>
    <w:pPr>
      <w:numPr>
        <w:ilvl w:val="1"/>
        <w:numId w:val="4"/>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4">
    <w:name w:val="封面标准号1"/>
    <w:autoRedefine/>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65">
    <w:name w:val="封面一致性程度标识"/>
    <w:basedOn w:val="66"/>
    <w:autoRedefine/>
    <w:qFormat/>
    <w:uiPriority w:val="0"/>
    <w:pPr>
      <w:spacing w:before="440"/>
    </w:pPr>
    <w:rPr>
      <w:rFonts w:ascii="宋体" w:eastAsia="宋体"/>
    </w:rPr>
  </w:style>
  <w:style w:type="paragraph" w:customStyle="1" w:styleId="66">
    <w:name w:val="封面标准英文名称"/>
    <w:basedOn w:val="67"/>
    <w:autoRedefine/>
    <w:qFormat/>
    <w:uiPriority w:val="0"/>
    <w:pPr>
      <w:spacing w:before="370" w:line="400" w:lineRule="exact"/>
    </w:pPr>
    <w:rPr>
      <w:rFonts w:ascii="Times New Roman"/>
      <w:sz w:val="28"/>
      <w:szCs w:val="28"/>
    </w:rPr>
  </w:style>
  <w:style w:type="paragraph" w:customStyle="1" w:styleId="67">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68">
    <w:name w:val="章标题"/>
    <w:next w:val="26"/>
    <w:autoRedefine/>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69">
    <w:name w:val="四级条标题"/>
    <w:basedOn w:val="70"/>
    <w:next w:val="26"/>
    <w:autoRedefine/>
    <w:qFormat/>
    <w:uiPriority w:val="0"/>
    <w:pPr>
      <w:numPr>
        <w:ilvl w:val="4"/>
        <w:numId w:val="2"/>
      </w:numPr>
      <w:outlineLvl w:val="5"/>
    </w:pPr>
  </w:style>
  <w:style w:type="paragraph" w:customStyle="1" w:styleId="70">
    <w:name w:val="三级条标题"/>
    <w:basedOn w:val="49"/>
    <w:next w:val="26"/>
    <w:autoRedefine/>
    <w:qFormat/>
    <w:uiPriority w:val="0"/>
    <w:pPr>
      <w:numPr>
        <w:ilvl w:val="0"/>
        <w:numId w:val="0"/>
      </w:numPr>
      <w:outlineLvl w:val="4"/>
    </w:pPr>
  </w:style>
  <w:style w:type="paragraph" w:customStyle="1" w:styleId="71">
    <w:name w:val="封面标准代替信息"/>
    <w:autoRedefine/>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2">
    <w:name w:val="列项●（二级）"/>
    <w:autoRedefine/>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73">
    <w:name w:val="图表脚注说明"/>
    <w:basedOn w:val="1"/>
    <w:autoRedefine/>
    <w:qFormat/>
    <w:uiPriority w:val="0"/>
    <w:pPr>
      <w:widowControl w:val="0"/>
      <w:numPr>
        <w:ilvl w:val="0"/>
        <w:numId w:val="6"/>
      </w:numPr>
      <w:kinsoku/>
      <w:autoSpaceDE/>
      <w:autoSpaceDN/>
      <w:adjustRightInd/>
      <w:snapToGrid/>
      <w:spacing w:line="240" w:lineRule="auto"/>
      <w:jc w:val="both"/>
      <w:textAlignment w:val="auto"/>
    </w:pPr>
    <w:rPr>
      <w:rFonts w:ascii="宋体" w:hAnsi="Times New Roman" w:eastAsia="宋体" w:cs="Times New Roman"/>
      <w:snapToGrid/>
      <w:kern w:val="2"/>
      <w:sz w:val="18"/>
      <w:szCs w:val="18"/>
      <w:lang w:eastAsia="zh-CN"/>
    </w:rPr>
  </w:style>
  <w:style w:type="paragraph" w:customStyle="1" w:styleId="74">
    <w:name w:val="列项说明数字编号"/>
    <w:autoRedefine/>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75">
    <w:name w:val="封面标准文稿类别"/>
    <w:basedOn w:val="65"/>
    <w:autoRedefine/>
    <w:qFormat/>
    <w:uiPriority w:val="0"/>
    <w:pPr>
      <w:spacing w:after="160" w:line="240" w:lineRule="auto"/>
    </w:pPr>
    <w:rPr>
      <w:sz w:val="24"/>
    </w:rPr>
  </w:style>
  <w:style w:type="paragraph" w:customStyle="1" w:styleId="76">
    <w:name w:val="附录二级条标题"/>
    <w:basedOn w:val="1"/>
    <w:next w:val="26"/>
    <w:autoRedefine/>
    <w:qFormat/>
    <w:uiPriority w:val="0"/>
    <w:pPr>
      <w:widowControl/>
      <w:numPr>
        <w:ilvl w:val="3"/>
        <w:numId w:val="4"/>
      </w:numPr>
      <w:tabs>
        <w:tab w:val="left" w:pos="360"/>
      </w:tabs>
      <w:kinsoku/>
      <w:wordWrap w:val="0"/>
      <w:overflowPunct w:val="0"/>
      <w:autoSpaceDE w:val="0"/>
      <w:autoSpaceDN w:val="0"/>
      <w:adjustRightInd/>
      <w:snapToGrid/>
      <w:spacing w:before="50" w:beforeLines="50" w:after="50" w:afterLines="50" w:line="240" w:lineRule="auto"/>
      <w:jc w:val="both"/>
      <w:textAlignment w:val="baseline"/>
      <w:outlineLvl w:val="3"/>
    </w:pPr>
    <w:rPr>
      <w:rFonts w:ascii="黑体" w:hAnsi="Times New Roman" w:eastAsia="黑体" w:cs="Times New Roman"/>
      <w:snapToGrid/>
      <w:kern w:val="21"/>
      <w:szCs w:val="20"/>
      <w:lang w:eastAsia="zh-CN"/>
    </w:rPr>
  </w:style>
  <w:style w:type="paragraph" w:customStyle="1" w:styleId="77">
    <w:name w:val="字母编号列项（一级）"/>
    <w:autoRedefine/>
    <w:qFormat/>
    <w:uiPriority w:val="0"/>
    <w:pPr>
      <w:numPr>
        <w:ilvl w:val="0"/>
        <w:numId w:val="7"/>
      </w:numPr>
      <w:jc w:val="both"/>
    </w:pPr>
    <w:rPr>
      <w:rFonts w:ascii="宋体" w:hAnsi="Times New Roman" w:eastAsia="宋体" w:cs="Times New Roman"/>
      <w:sz w:val="21"/>
      <w:lang w:val="en-US" w:eastAsia="zh-CN" w:bidi="ar-SA"/>
    </w:rPr>
  </w:style>
  <w:style w:type="paragraph" w:customStyle="1" w:styleId="78">
    <w:name w:val="其他标准称谓"/>
    <w:next w:val="1"/>
    <w:autoRedefine/>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79">
    <w:name w:val="标准称谓"/>
    <w:next w:val="1"/>
    <w:autoRedefine/>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80">
    <w:name w:val="标准书眉_奇数页"/>
    <w:next w:val="1"/>
    <w:autoRedefine/>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81">
    <w:name w:val="终结线"/>
    <w:basedOn w:val="1"/>
    <w:autoRedefine/>
    <w:qFormat/>
    <w:uiPriority w:val="0"/>
    <w:pPr>
      <w:framePr w:hSpace="181" w:vSpace="181" w:wrap="around" w:vAnchor="text" w:hAnchor="margin" w:xAlign="center" w:y="285"/>
      <w:widowControl w:val="0"/>
      <w:kinsoku/>
      <w:autoSpaceDE/>
      <w:autoSpaceDN/>
      <w:adjustRightInd/>
      <w:snapToGrid/>
      <w:spacing w:line="240" w:lineRule="auto"/>
      <w:jc w:val="both"/>
      <w:textAlignment w:val="auto"/>
    </w:pPr>
    <w:rPr>
      <w:rFonts w:ascii="Times New Roman" w:hAnsi="Times New Roman" w:eastAsia="宋体" w:cs="Times New Roman"/>
      <w:snapToGrid/>
      <w:kern w:val="2"/>
      <w:szCs w:val="24"/>
      <w:lang w:eastAsia="zh-CN"/>
    </w:rPr>
  </w:style>
  <w:style w:type="paragraph" w:customStyle="1" w:styleId="82">
    <w:name w:val="列项——（一级）"/>
    <w:autoRedefine/>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83">
    <w:name w:val="条文脚注"/>
    <w:basedOn w:val="27"/>
    <w:autoRedefine/>
    <w:qFormat/>
    <w:uiPriority w:val="0"/>
    <w:pPr>
      <w:numPr>
        <w:ilvl w:val="0"/>
        <w:numId w:val="0"/>
      </w:numPr>
      <w:jc w:val="both"/>
    </w:pPr>
    <w:rPr>
      <w:rFonts w:ascii="宋体"/>
    </w:rPr>
  </w:style>
  <w:style w:type="paragraph" w:customStyle="1" w:styleId="84">
    <w:name w:val="附录标题"/>
    <w:basedOn w:val="26"/>
    <w:next w:val="26"/>
    <w:autoRedefine/>
    <w:qFormat/>
    <w:uiPriority w:val="0"/>
    <w:pPr>
      <w:ind w:firstLine="0" w:firstLineChars="0"/>
      <w:jc w:val="center"/>
    </w:pPr>
    <w:rPr>
      <w:rFonts w:ascii="黑体" w:eastAsia="黑体"/>
    </w:rPr>
  </w:style>
  <w:style w:type="paragraph" w:customStyle="1" w:styleId="85">
    <w:name w:val="正文表标题"/>
    <w:next w:val="26"/>
    <w:autoRedefine/>
    <w:qFormat/>
    <w:uiPriority w:val="0"/>
    <w:pPr>
      <w:numPr>
        <w:ilvl w:val="0"/>
        <w:numId w:val="8"/>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86">
    <w:name w:val="数字编号列项（二级）"/>
    <w:autoRedefine/>
    <w:qFormat/>
    <w:uiPriority w:val="0"/>
    <w:pPr>
      <w:numPr>
        <w:ilvl w:val="1"/>
        <w:numId w:val="7"/>
      </w:numPr>
      <w:jc w:val="both"/>
    </w:pPr>
    <w:rPr>
      <w:rFonts w:ascii="宋体" w:hAnsi="Times New Roman" w:eastAsia="宋体" w:cs="Times New Roman"/>
      <w:sz w:val="21"/>
      <w:lang w:val="en-US" w:eastAsia="zh-CN" w:bidi="ar-SA"/>
    </w:rPr>
  </w:style>
  <w:style w:type="paragraph" w:customStyle="1" w:styleId="87">
    <w:name w:val="附录字母编号列项（一级）"/>
    <w:autoRedefine/>
    <w:qFormat/>
    <w:uiPriority w:val="0"/>
    <w:pPr>
      <w:numPr>
        <w:ilvl w:val="0"/>
        <w:numId w:val="9"/>
      </w:numPr>
    </w:pPr>
    <w:rPr>
      <w:rFonts w:ascii="宋体" w:hAnsi="Times New Roman" w:eastAsia="宋体" w:cs="Times New Roman"/>
      <w:sz w:val="21"/>
      <w:lang w:val="en-US" w:eastAsia="zh-CN" w:bidi="ar-SA"/>
    </w:rPr>
  </w:style>
  <w:style w:type="paragraph" w:customStyle="1" w:styleId="88">
    <w:name w:val="示例内容"/>
    <w:autoRedefine/>
    <w:qFormat/>
    <w:uiPriority w:val="0"/>
    <w:pPr>
      <w:ind w:firstLine="200" w:firstLineChars="200"/>
    </w:pPr>
    <w:rPr>
      <w:rFonts w:ascii="宋体" w:hAnsi="Times New Roman" w:eastAsia="宋体" w:cs="Times New Roman"/>
      <w:sz w:val="18"/>
      <w:szCs w:val="18"/>
      <w:lang w:val="en-US" w:eastAsia="zh-CN" w:bidi="ar-SA"/>
    </w:rPr>
  </w:style>
  <w:style w:type="paragraph" w:customStyle="1" w:styleId="89">
    <w:name w:val="标准书脚_奇数页"/>
    <w:autoRedefine/>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90">
    <w:name w:val="发布日期"/>
    <w:autoRedefine/>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91">
    <w:name w:val="编号列项（三级）"/>
    <w:autoRedefine/>
    <w:qFormat/>
    <w:uiPriority w:val="0"/>
    <w:rPr>
      <w:rFonts w:ascii="宋体" w:hAnsi="Times New Roman" w:eastAsia="宋体" w:cs="Times New Roman"/>
      <w:sz w:val="21"/>
      <w:lang w:val="en-US" w:eastAsia="zh-CN" w:bidi="ar-SA"/>
    </w:rPr>
  </w:style>
  <w:style w:type="paragraph" w:customStyle="1" w:styleId="92">
    <w:name w:val="参考文献"/>
    <w:basedOn w:val="1"/>
    <w:next w:val="26"/>
    <w:autoRedefine/>
    <w:qFormat/>
    <w:uiPriority w:val="0"/>
    <w:pPr>
      <w:keepNext/>
      <w:pageBreakBefore/>
      <w:widowControl/>
      <w:shd w:val="clear" w:color="FFFFFF" w:fill="FFFFFF"/>
      <w:kinsoku/>
      <w:autoSpaceDE/>
      <w:autoSpaceDN/>
      <w:adjustRightInd/>
      <w:snapToGrid/>
      <w:spacing w:before="640" w:after="200" w:line="240" w:lineRule="auto"/>
      <w:jc w:val="center"/>
      <w:textAlignment w:val="auto"/>
      <w:outlineLvl w:val="0"/>
    </w:pPr>
    <w:rPr>
      <w:rFonts w:ascii="黑体" w:hAnsi="Times New Roman" w:eastAsia="黑体" w:cs="Times New Roman"/>
      <w:snapToGrid/>
      <w:kern w:val="0"/>
      <w:szCs w:val="20"/>
      <w:lang w:eastAsia="zh-CN"/>
    </w:rPr>
  </w:style>
  <w:style w:type="paragraph" w:customStyle="1" w:styleId="93">
    <w:name w:val="封面一致性程度标识2"/>
    <w:basedOn w:val="65"/>
    <w:autoRedefine/>
    <w:qFormat/>
    <w:uiPriority w:val="0"/>
    <w:pPr>
      <w:framePr w:y="4469"/>
    </w:pPr>
  </w:style>
  <w:style w:type="paragraph" w:customStyle="1" w:styleId="94">
    <w:name w:val="示例×："/>
    <w:basedOn w:val="68"/>
    <w:autoRedefine/>
    <w:qFormat/>
    <w:uiPriority w:val="0"/>
    <w:pPr>
      <w:numPr>
        <w:ilvl w:val="0"/>
        <w:numId w:val="10"/>
      </w:numPr>
      <w:spacing w:before="0" w:beforeLines="0" w:after="0" w:afterLines="0"/>
      <w:outlineLvl w:val="9"/>
    </w:pPr>
    <w:rPr>
      <w:rFonts w:ascii="宋体" w:eastAsia="宋体"/>
      <w:sz w:val="18"/>
      <w:szCs w:val="18"/>
    </w:rPr>
  </w:style>
  <w:style w:type="paragraph" w:customStyle="1" w:styleId="95">
    <w:name w:val="标准标志"/>
    <w:next w:val="1"/>
    <w:autoRedefine/>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96">
    <w:name w:val="实施日期"/>
    <w:basedOn w:val="90"/>
    <w:autoRedefine/>
    <w:qFormat/>
    <w:uiPriority w:val="0"/>
    <w:pPr>
      <w:framePr w:vAnchor="page" w:hAnchor="page"/>
      <w:jc w:val="right"/>
    </w:pPr>
  </w:style>
  <w:style w:type="paragraph" w:customStyle="1" w:styleId="97">
    <w:name w:val="附录公式编号制表符"/>
    <w:basedOn w:val="1"/>
    <w:next w:val="26"/>
    <w:autoRedefine/>
    <w:qFormat/>
    <w:uiPriority w:val="0"/>
    <w:pPr>
      <w:widowControl/>
      <w:tabs>
        <w:tab w:val="center" w:pos="4201"/>
        <w:tab w:val="right" w:leader="dot" w:pos="9298"/>
      </w:tabs>
      <w:kinsoku/>
      <w:autoSpaceDE w:val="0"/>
      <w:autoSpaceDN w:val="0"/>
      <w:adjustRightInd/>
      <w:snapToGrid/>
      <w:spacing w:line="240" w:lineRule="auto"/>
      <w:jc w:val="both"/>
      <w:textAlignment w:val="auto"/>
    </w:pPr>
    <w:rPr>
      <w:rFonts w:ascii="宋体" w:hAnsi="Times New Roman" w:eastAsia="宋体" w:cs="Times New Roman"/>
      <w:snapToGrid/>
      <w:kern w:val="0"/>
      <w:szCs w:val="20"/>
    </w:rPr>
  </w:style>
  <w:style w:type="paragraph" w:customStyle="1" w:styleId="98">
    <w:name w:val="三级无"/>
    <w:basedOn w:val="70"/>
    <w:autoRedefine/>
    <w:qFormat/>
    <w:uiPriority w:val="0"/>
    <w:pPr>
      <w:spacing w:before="0" w:beforeLines="0" w:after="0" w:afterLines="0"/>
    </w:pPr>
    <w:rPr>
      <w:rFonts w:ascii="宋体" w:eastAsia="宋体"/>
    </w:rPr>
  </w:style>
  <w:style w:type="paragraph" w:customStyle="1" w:styleId="99">
    <w:name w:val="封面标准文稿编辑信息"/>
    <w:basedOn w:val="75"/>
    <w:autoRedefine/>
    <w:qFormat/>
    <w:uiPriority w:val="0"/>
    <w:pPr>
      <w:spacing w:before="180" w:line="180" w:lineRule="exact"/>
    </w:pPr>
    <w:rPr>
      <w:sz w:val="21"/>
    </w:rPr>
  </w:style>
  <w:style w:type="paragraph" w:customStyle="1" w:styleId="100">
    <w:name w:val="其他发布日期"/>
    <w:basedOn w:val="90"/>
    <w:autoRedefine/>
    <w:qFormat/>
    <w:uiPriority w:val="0"/>
    <w:pPr>
      <w:framePr w:vAnchor="page" w:hAnchor="page" w:x="1419"/>
    </w:pPr>
  </w:style>
  <w:style w:type="paragraph" w:customStyle="1" w:styleId="101">
    <w:name w:val="其他标准标志"/>
    <w:basedOn w:val="95"/>
    <w:autoRedefine/>
    <w:qFormat/>
    <w:uiPriority w:val="0"/>
    <w:pPr>
      <w:framePr w:w="6101" w:vAnchor="page" w:hAnchor="page" w:x="4673" w:y="942"/>
    </w:pPr>
    <w:rPr>
      <w:w w:val="130"/>
    </w:rPr>
  </w:style>
  <w:style w:type="paragraph" w:customStyle="1" w:styleId="102">
    <w:name w:val="列项◆（三级）"/>
    <w:basedOn w:val="1"/>
    <w:autoRedefine/>
    <w:qFormat/>
    <w:uiPriority w:val="0"/>
    <w:pPr>
      <w:widowControl w:val="0"/>
      <w:numPr>
        <w:ilvl w:val="2"/>
        <w:numId w:val="5"/>
      </w:numPr>
      <w:kinsoku/>
      <w:autoSpaceDE/>
      <w:autoSpaceDN/>
      <w:adjustRightInd/>
      <w:snapToGrid/>
      <w:spacing w:line="240" w:lineRule="auto"/>
      <w:jc w:val="both"/>
      <w:textAlignment w:val="auto"/>
    </w:pPr>
    <w:rPr>
      <w:rFonts w:ascii="宋体" w:hAnsi="Times New Roman" w:eastAsia="宋体" w:cs="Times New Roman"/>
      <w:snapToGrid/>
      <w:kern w:val="2"/>
      <w:szCs w:val="21"/>
      <w:lang w:eastAsia="zh-CN"/>
    </w:rPr>
  </w:style>
  <w:style w:type="paragraph" w:customStyle="1" w:styleId="103">
    <w:name w:val="附录一级无"/>
    <w:basedOn w:val="62"/>
    <w:autoRedefine/>
    <w:qFormat/>
    <w:uiPriority w:val="0"/>
    <w:pPr>
      <w:tabs>
        <w:tab w:val="clear" w:pos="360"/>
      </w:tabs>
      <w:spacing w:before="0" w:beforeLines="0" w:after="0" w:afterLines="0"/>
    </w:pPr>
    <w:rPr>
      <w:rFonts w:ascii="宋体" w:eastAsia="宋体"/>
      <w:szCs w:val="21"/>
    </w:rPr>
  </w:style>
  <w:style w:type="paragraph" w:customStyle="1" w:styleId="104">
    <w:name w:val="正文图标题"/>
    <w:next w:val="26"/>
    <w:autoRedefine/>
    <w:qFormat/>
    <w:uiPriority w:val="0"/>
    <w:pPr>
      <w:numPr>
        <w:ilvl w:val="0"/>
        <w:numId w:val="11"/>
      </w:numPr>
      <w:spacing w:before="156" w:beforeLines="50" w:after="156" w:afterLines="50"/>
      <w:jc w:val="center"/>
    </w:pPr>
    <w:rPr>
      <w:rFonts w:ascii="黑体" w:hAnsi="Times New Roman" w:eastAsia="黑体" w:cs="Times New Roman"/>
      <w:sz w:val="21"/>
      <w:lang w:val="en-US" w:eastAsia="zh-CN" w:bidi="ar-SA"/>
    </w:rPr>
  </w:style>
  <w:style w:type="paragraph" w:customStyle="1" w:styleId="105">
    <w:name w:val="列项说明"/>
    <w:basedOn w:val="1"/>
    <w:autoRedefine/>
    <w:qFormat/>
    <w:uiPriority w:val="0"/>
    <w:pPr>
      <w:widowControl w:val="0"/>
      <w:kinsoku/>
      <w:autoSpaceDE/>
      <w:autoSpaceDN/>
      <w:adjustRightInd w:val="0"/>
      <w:snapToGrid/>
      <w:spacing w:line="320" w:lineRule="exact"/>
      <w:ind w:left="400" w:leftChars="200" w:hanging="200" w:hangingChars="200"/>
      <w:jc w:val="left"/>
      <w:textAlignment w:val="baseline"/>
    </w:pPr>
    <w:rPr>
      <w:rFonts w:ascii="宋体" w:hAnsi="Times New Roman" w:eastAsia="宋体" w:cs="Times New Roman"/>
      <w:snapToGrid/>
      <w:kern w:val="0"/>
      <w:szCs w:val="20"/>
      <w:lang w:eastAsia="zh-CN"/>
    </w:rPr>
  </w:style>
  <w:style w:type="paragraph" w:customStyle="1" w:styleId="106">
    <w:name w:val="附录四级无"/>
    <w:basedOn w:val="107"/>
    <w:autoRedefine/>
    <w:qFormat/>
    <w:uiPriority w:val="0"/>
    <w:pPr>
      <w:tabs>
        <w:tab w:val="left" w:pos="360"/>
      </w:tabs>
      <w:spacing w:before="0" w:beforeLines="0" w:after="0" w:afterLines="0"/>
    </w:pPr>
    <w:rPr>
      <w:rFonts w:ascii="宋体" w:eastAsia="宋体"/>
      <w:szCs w:val="21"/>
    </w:rPr>
  </w:style>
  <w:style w:type="paragraph" w:customStyle="1" w:styleId="107">
    <w:name w:val="附录四级条标题"/>
    <w:basedOn w:val="108"/>
    <w:next w:val="26"/>
    <w:autoRedefine/>
    <w:qFormat/>
    <w:uiPriority w:val="0"/>
    <w:pPr>
      <w:numPr>
        <w:ilvl w:val="5"/>
        <w:numId w:val="4"/>
      </w:numPr>
      <w:tabs>
        <w:tab w:val="left" w:pos="360"/>
      </w:tabs>
      <w:outlineLvl w:val="5"/>
    </w:pPr>
  </w:style>
  <w:style w:type="paragraph" w:customStyle="1" w:styleId="108">
    <w:name w:val="附录三级条标题"/>
    <w:basedOn w:val="76"/>
    <w:next w:val="26"/>
    <w:autoRedefine/>
    <w:qFormat/>
    <w:uiPriority w:val="0"/>
    <w:pPr>
      <w:numPr>
        <w:ilvl w:val="4"/>
        <w:numId w:val="4"/>
      </w:numPr>
      <w:outlineLvl w:val="4"/>
    </w:pPr>
  </w:style>
  <w:style w:type="paragraph" w:customStyle="1" w:styleId="109">
    <w:name w:val="图标脚注说明"/>
    <w:basedOn w:val="26"/>
    <w:autoRedefine/>
    <w:qFormat/>
    <w:uiPriority w:val="0"/>
    <w:pPr>
      <w:ind w:left="840" w:hanging="420" w:firstLineChars="0"/>
    </w:pPr>
    <w:rPr>
      <w:sz w:val="18"/>
      <w:szCs w:val="18"/>
    </w:rPr>
  </w:style>
  <w:style w:type="paragraph" w:customStyle="1" w:styleId="110">
    <w:name w:val="封面标准文稿编辑信息2"/>
    <w:basedOn w:val="99"/>
    <w:autoRedefine/>
    <w:qFormat/>
    <w:uiPriority w:val="0"/>
    <w:pPr>
      <w:framePr w:y="4469"/>
    </w:pPr>
  </w:style>
  <w:style w:type="paragraph" w:customStyle="1" w:styleId="111">
    <w:name w:val="其他实施日期"/>
    <w:basedOn w:val="96"/>
    <w:autoRedefine/>
    <w:qFormat/>
    <w:uiPriority w:val="0"/>
  </w:style>
  <w:style w:type="paragraph" w:customStyle="1" w:styleId="112">
    <w:name w:val="标准书眉_偶数页"/>
    <w:basedOn w:val="80"/>
    <w:next w:val="1"/>
    <w:autoRedefine/>
    <w:qFormat/>
    <w:uiPriority w:val="0"/>
    <w:pPr>
      <w:jc w:val="left"/>
    </w:pPr>
    <w:rPr>
      <w:rFonts w:ascii="黑体" w:eastAsia="黑体"/>
    </w:rPr>
  </w:style>
  <w:style w:type="paragraph" w:customStyle="1" w:styleId="113">
    <w:name w:val="附录图标号"/>
    <w:basedOn w:val="1"/>
    <w:autoRedefine/>
    <w:qFormat/>
    <w:uiPriority w:val="0"/>
    <w:pPr>
      <w:keepNext/>
      <w:pageBreakBefore/>
      <w:widowControl/>
      <w:numPr>
        <w:ilvl w:val="0"/>
        <w:numId w:val="12"/>
      </w:numPr>
      <w:kinsoku/>
      <w:autoSpaceDE/>
      <w:autoSpaceDN/>
      <w:adjustRightInd/>
      <w:snapToGrid/>
      <w:spacing w:line="14" w:lineRule="exact"/>
      <w:ind w:left="0" w:firstLine="363"/>
      <w:jc w:val="center"/>
      <w:textAlignment w:val="auto"/>
      <w:outlineLvl w:val="0"/>
    </w:pPr>
    <w:rPr>
      <w:rFonts w:ascii="Times New Roman" w:hAnsi="Times New Roman" w:eastAsia="宋体" w:cs="Times New Roman"/>
      <w:snapToGrid/>
      <w:color w:val="FFFFFF"/>
      <w:kern w:val="2"/>
      <w:szCs w:val="24"/>
      <w:lang w:eastAsia="zh-CN"/>
    </w:rPr>
  </w:style>
  <w:style w:type="paragraph" w:customStyle="1" w:styleId="114">
    <w:name w:val="标准书眉一"/>
    <w:autoRedefine/>
    <w:qFormat/>
    <w:uiPriority w:val="0"/>
    <w:pPr>
      <w:jc w:val="both"/>
    </w:pPr>
    <w:rPr>
      <w:rFonts w:ascii="Times New Roman" w:hAnsi="Times New Roman" w:eastAsia="宋体" w:cs="Times New Roman"/>
      <w:lang w:val="en-US" w:eastAsia="zh-CN" w:bidi="ar-SA"/>
    </w:rPr>
  </w:style>
  <w:style w:type="paragraph" w:styleId="115">
    <w:name w:val="List Paragraph"/>
    <w:basedOn w:val="1"/>
    <w:autoRedefine/>
    <w:qFormat/>
    <w:uiPriority w:val="99"/>
    <w:pPr>
      <w:widowControl w:val="0"/>
      <w:kinsoku/>
      <w:autoSpaceDE/>
      <w:autoSpaceDN/>
      <w:adjustRightInd/>
      <w:snapToGrid/>
      <w:spacing w:line="240" w:lineRule="auto"/>
      <w:ind w:firstLine="420" w:firstLineChars="200"/>
      <w:jc w:val="both"/>
      <w:textAlignment w:val="auto"/>
    </w:pPr>
    <w:rPr>
      <w:rFonts w:ascii="Times New Roman" w:hAnsi="Times New Roman" w:eastAsia="宋体" w:cs="Times New Roman"/>
      <w:snapToGrid/>
      <w:kern w:val="2"/>
      <w:szCs w:val="24"/>
      <w:lang w:eastAsia="zh-CN"/>
    </w:rPr>
  </w:style>
  <w:style w:type="paragraph" w:customStyle="1" w:styleId="116">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17">
    <w:name w:val="注×：（正文）"/>
    <w:autoRedefine/>
    <w:qFormat/>
    <w:uiPriority w:val="0"/>
    <w:pPr>
      <w:numPr>
        <w:ilvl w:val="0"/>
        <w:numId w:val="13"/>
      </w:numPr>
      <w:jc w:val="both"/>
    </w:pPr>
    <w:rPr>
      <w:rFonts w:ascii="宋体" w:hAnsi="Times New Roman" w:eastAsia="宋体" w:cs="Times New Roman"/>
      <w:sz w:val="18"/>
      <w:szCs w:val="18"/>
      <w:lang w:val="en-US" w:eastAsia="zh-CN" w:bidi="ar-SA"/>
    </w:rPr>
  </w:style>
  <w:style w:type="paragraph" w:customStyle="1" w:styleId="118">
    <w:name w:val="四级无"/>
    <w:basedOn w:val="69"/>
    <w:autoRedefine/>
    <w:qFormat/>
    <w:uiPriority w:val="0"/>
    <w:pPr>
      <w:spacing w:before="0" w:beforeLines="0" w:after="0" w:afterLines="0"/>
    </w:pPr>
    <w:rPr>
      <w:rFonts w:ascii="宋体" w:eastAsia="宋体"/>
    </w:rPr>
  </w:style>
  <w:style w:type="paragraph" w:customStyle="1" w:styleId="119">
    <w:name w:val="五级条标题"/>
    <w:basedOn w:val="69"/>
    <w:next w:val="26"/>
    <w:autoRedefine/>
    <w:qFormat/>
    <w:uiPriority w:val="0"/>
    <w:pPr>
      <w:numPr>
        <w:ilvl w:val="5"/>
        <w:numId w:val="2"/>
      </w:numPr>
      <w:outlineLvl w:val="6"/>
    </w:pPr>
  </w:style>
  <w:style w:type="paragraph" w:customStyle="1" w:styleId="120">
    <w:name w:val="标准书脚_偶数页"/>
    <w:autoRedefine/>
    <w:qFormat/>
    <w:uiPriority w:val="0"/>
    <w:pPr>
      <w:spacing w:before="120"/>
      <w:ind w:left="221"/>
    </w:pPr>
    <w:rPr>
      <w:rFonts w:ascii="宋体" w:hAnsi="Times New Roman" w:eastAsia="宋体" w:cs="Times New Roman"/>
      <w:sz w:val="18"/>
      <w:szCs w:val="18"/>
      <w:lang w:val="en-US" w:eastAsia="zh-CN" w:bidi="ar-SA"/>
    </w:rPr>
  </w:style>
  <w:style w:type="paragraph" w:customStyle="1" w:styleId="121">
    <w:name w:val="封面标准英文名称2"/>
    <w:basedOn w:val="66"/>
    <w:autoRedefine/>
    <w:qFormat/>
    <w:uiPriority w:val="0"/>
    <w:pPr>
      <w:framePr w:y="4469"/>
    </w:pPr>
  </w:style>
  <w:style w:type="paragraph" w:customStyle="1" w:styleId="122">
    <w:name w:val="封面标准名称2"/>
    <w:basedOn w:val="67"/>
    <w:autoRedefine/>
    <w:qFormat/>
    <w:uiPriority w:val="0"/>
    <w:pPr>
      <w:framePr w:y="4469"/>
      <w:spacing w:before="630" w:beforeLines="630"/>
    </w:pPr>
  </w:style>
  <w:style w:type="paragraph" w:customStyle="1" w:styleId="123">
    <w:name w:val="附录表标题"/>
    <w:basedOn w:val="1"/>
    <w:next w:val="26"/>
    <w:autoRedefine/>
    <w:qFormat/>
    <w:uiPriority w:val="0"/>
    <w:pPr>
      <w:widowControl w:val="0"/>
      <w:numPr>
        <w:ilvl w:val="1"/>
        <w:numId w:val="14"/>
      </w:numPr>
      <w:tabs>
        <w:tab w:val="left" w:pos="180"/>
      </w:tabs>
      <w:kinsoku/>
      <w:autoSpaceDE/>
      <w:autoSpaceDN/>
      <w:adjustRightInd/>
      <w:snapToGrid/>
      <w:spacing w:before="50" w:beforeLines="50" w:after="50" w:afterLines="50" w:line="240" w:lineRule="auto"/>
      <w:ind w:left="0" w:firstLine="0"/>
      <w:jc w:val="center"/>
      <w:textAlignment w:val="auto"/>
    </w:pPr>
    <w:rPr>
      <w:rFonts w:ascii="黑体" w:hAnsi="Times New Roman" w:eastAsia="黑体" w:cs="Times New Roman"/>
      <w:snapToGrid/>
      <w:kern w:val="2"/>
      <w:szCs w:val="21"/>
      <w:lang w:eastAsia="zh-CN"/>
    </w:rPr>
  </w:style>
  <w:style w:type="paragraph" w:customStyle="1" w:styleId="124">
    <w:name w:val="注："/>
    <w:next w:val="26"/>
    <w:autoRedefine/>
    <w:qFormat/>
    <w:uiPriority w:val="0"/>
    <w:pPr>
      <w:widowControl w:val="0"/>
      <w:numPr>
        <w:ilvl w:val="0"/>
        <w:numId w:val="15"/>
      </w:numPr>
      <w:autoSpaceDE w:val="0"/>
      <w:autoSpaceDN w:val="0"/>
      <w:jc w:val="both"/>
    </w:pPr>
    <w:rPr>
      <w:rFonts w:ascii="宋体" w:hAnsi="Times New Roman" w:eastAsia="宋体" w:cs="Times New Roman"/>
      <w:sz w:val="18"/>
      <w:szCs w:val="18"/>
      <w:lang w:val="en-US" w:eastAsia="zh-CN" w:bidi="ar-SA"/>
    </w:rPr>
  </w:style>
  <w:style w:type="paragraph" w:customStyle="1" w:styleId="125">
    <w:name w:val="参考文献、索引标题"/>
    <w:basedOn w:val="126"/>
    <w:next w:val="1"/>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26">
    <w:name w:val="前言、引言标题"/>
    <w:next w:val="26"/>
    <w:autoRedefine/>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27">
    <w:name w:val="其他发布部门"/>
    <w:basedOn w:val="128"/>
    <w:autoRedefine/>
    <w:qFormat/>
    <w:uiPriority w:val="0"/>
    <w:pPr>
      <w:framePr w:y="15310"/>
      <w:spacing w:line="0" w:lineRule="atLeast"/>
    </w:pPr>
    <w:rPr>
      <w:rFonts w:ascii="黑体" w:eastAsia="黑体"/>
      <w:b w:val="0"/>
    </w:rPr>
  </w:style>
  <w:style w:type="paragraph" w:customStyle="1" w:styleId="128">
    <w:name w:val="发布部门"/>
    <w:next w:val="26"/>
    <w:autoRedefine/>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29">
    <w:name w:val="示例后文字"/>
    <w:basedOn w:val="26"/>
    <w:next w:val="26"/>
    <w:autoRedefine/>
    <w:qFormat/>
    <w:uiPriority w:val="0"/>
    <w:pPr>
      <w:ind w:firstLine="360"/>
    </w:pPr>
    <w:rPr>
      <w:sz w:val="18"/>
    </w:rPr>
  </w:style>
  <w:style w:type="paragraph" w:customStyle="1" w:styleId="130">
    <w:name w:val="附录三级无"/>
    <w:basedOn w:val="108"/>
    <w:autoRedefine/>
    <w:qFormat/>
    <w:uiPriority w:val="0"/>
    <w:pPr>
      <w:tabs>
        <w:tab w:val="clear" w:pos="360"/>
      </w:tabs>
      <w:spacing w:before="0" w:beforeLines="0" w:after="0" w:afterLines="0"/>
    </w:pPr>
    <w:rPr>
      <w:rFonts w:ascii="宋体" w:eastAsia="宋体"/>
      <w:szCs w:val="21"/>
    </w:rPr>
  </w:style>
  <w:style w:type="paragraph" w:customStyle="1" w:styleId="131">
    <w:name w:val="注：（正文）"/>
    <w:basedOn w:val="124"/>
    <w:next w:val="26"/>
    <w:autoRedefine/>
    <w:qFormat/>
    <w:uiPriority w:val="0"/>
    <w:pPr>
      <w:numPr>
        <w:ilvl w:val="0"/>
        <w:numId w:val="16"/>
      </w:numPr>
    </w:pPr>
  </w:style>
  <w:style w:type="paragraph" w:customStyle="1" w:styleId="132">
    <w:name w:val="封面标准文稿类别2"/>
    <w:basedOn w:val="75"/>
    <w:autoRedefine/>
    <w:qFormat/>
    <w:uiPriority w:val="0"/>
    <w:pPr>
      <w:framePr w:y="4469"/>
    </w:pPr>
  </w:style>
  <w:style w:type="paragraph" w:customStyle="1" w:styleId="133">
    <w:name w:val="五级无"/>
    <w:basedOn w:val="119"/>
    <w:autoRedefine/>
    <w:qFormat/>
    <w:uiPriority w:val="0"/>
    <w:pPr>
      <w:spacing w:before="0" w:beforeLines="0" w:after="0" w:afterLines="0"/>
    </w:pPr>
    <w:rPr>
      <w:rFonts w:ascii="宋体" w:eastAsia="宋体"/>
    </w:rPr>
  </w:style>
  <w:style w:type="paragraph" w:customStyle="1" w:styleId="134">
    <w:name w:val="附录二级无"/>
    <w:basedOn w:val="76"/>
    <w:autoRedefine/>
    <w:qFormat/>
    <w:uiPriority w:val="0"/>
    <w:pPr>
      <w:tabs>
        <w:tab w:val="clear" w:pos="360"/>
      </w:tabs>
      <w:spacing w:before="0" w:beforeLines="0" w:after="0" w:afterLines="0"/>
    </w:pPr>
    <w:rPr>
      <w:rFonts w:ascii="宋体" w:eastAsia="宋体"/>
      <w:szCs w:val="21"/>
    </w:rPr>
  </w:style>
  <w:style w:type="paragraph" w:customStyle="1" w:styleId="135">
    <w:name w:val="注×："/>
    <w:autoRedefine/>
    <w:qFormat/>
    <w:uiPriority w:val="0"/>
    <w:pPr>
      <w:widowControl w:val="0"/>
      <w:numPr>
        <w:ilvl w:val="0"/>
        <w:numId w:val="17"/>
      </w:numPr>
      <w:autoSpaceDE w:val="0"/>
      <w:autoSpaceDN w:val="0"/>
      <w:jc w:val="both"/>
    </w:pPr>
    <w:rPr>
      <w:rFonts w:ascii="宋体" w:hAnsi="Times New Roman" w:eastAsia="宋体" w:cs="Times New Roman"/>
      <w:sz w:val="18"/>
      <w:szCs w:val="18"/>
      <w:lang w:val="en-US" w:eastAsia="zh-CN" w:bidi="ar-SA"/>
    </w:rPr>
  </w:style>
  <w:style w:type="paragraph" w:customStyle="1" w:styleId="136">
    <w:name w:val="附录表标号"/>
    <w:basedOn w:val="1"/>
    <w:next w:val="26"/>
    <w:autoRedefine/>
    <w:qFormat/>
    <w:uiPriority w:val="0"/>
    <w:pPr>
      <w:widowControl w:val="0"/>
      <w:numPr>
        <w:ilvl w:val="0"/>
        <w:numId w:val="14"/>
      </w:numPr>
      <w:tabs>
        <w:tab w:val="clear" w:pos="0"/>
      </w:tabs>
      <w:kinsoku/>
      <w:autoSpaceDE/>
      <w:autoSpaceDN/>
      <w:adjustRightInd/>
      <w:snapToGrid/>
      <w:spacing w:line="14" w:lineRule="exact"/>
      <w:ind w:left="811" w:hanging="448"/>
      <w:jc w:val="center"/>
      <w:textAlignment w:val="auto"/>
      <w:outlineLvl w:val="0"/>
    </w:pPr>
    <w:rPr>
      <w:rFonts w:ascii="Times New Roman" w:hAnsi="Times New Roman" w:eastAsia="宋体" w:cs="Times New Roman"/>
      <w:snapToGrid/>
      <w:color w:val="FFFFFF"/>
      <w:kern w:val="2"/>
      <w:szCs w:val="24"/>
      <w:lang w:eastAsia="zh-CN"/>
    </w:rPr>
  </w:style>
  <w:style w:type="paragraph" w:customStyle="1" w:styleId="137">
    <w:name w:val="附录五级无"/>
    <w:basedOn w:val="138"/>
    <w:autoRedefine/>
    <w:qFormat/>
    <w:uiPriority w:val="0"/>
    <w:pPr>
      <w:tabs>
        <w:tab w:val="left" w:pos="360"/>
      </w:tabs>
      <w:spacing w:before="0" w:beforeLines="0" w:after="0" w:afterLines="0"/>
    </w:pPr>
    <w:rPr>
      <w:rFonts w:ascii="宋体" w:eastAsia="宋体"/>
      <w:szCs w:val="21"/>
    </w:rPr>
  </w:style>
  <w:style w:type="paragraph" w:customStyle="1" w:styleId="138">
    <w:name w:val="附录五级条标题"/>
    <w:basedOn w:val="107"/>
    <w:next w:val="26"/>
    <w:autoRedefine/>
    <w:qFormat/>
    <w:uiPriority w:val="0"/>
    <w:pPr>
      <w:numPr>
        <w:ilvl w:val="6"/>
        <w:numId w:val="4"/>
      </w:numPr>
      <w:outlineLvl w:val="6"/>
    </w:pPr>
  </w:style>
  <w:style w:type="paragraph" w:customStyle="1" w:styleId="139">
    <w:name w:val="封面正文"/>
    <w:autoRedefine/>
    <w:qFormat/>
    <w:uiPriority w:val="0"/>
    <w:pPr>
      <w:jc w:val="both"/>
    </w:pPr>
    <w:rPr>
      <w:rFonts w:ascii="Times New Roman" w:hAnsi="Times New Roman" w:eastAsia="宋体" w:cs="Times New Roman"/>
      <w:lang w:val="en-US" w:eastAsia="zh-CN" w:bidi="ar-SA"/>
    </w:rPr>
  </w:style>
  <w:style w:type="paragraph" w:customStyle="1" w:styleId="140">
    <w:name w:val="示例"/>
    <w:next w:val="88"/>
    <w:autoRedefine/>
    <w:qFormat/>
    <w:uiPriority w:val="0"/>
    <w:pPr>
      <w:widowControl w:val="0"/>
      <w:numPr>
        <w:ilvl w:val="0"/>
        <w:numId w:val="18"/>
      </w:numPr>
      <w:jc w:val="both"/>
    </w:pPr>
    <w:rPr>
      <w:rFonts w:ascii="宋体" w:hAnsi="Times New Roman" w:eastAsia="宋体" w:cs="Times New Roman"/>
      <w:sz w:val="18"/>
      <w:szCs w:val="18"/>
      <w:lang w:val="en-US" w:eastAsia="zh-CN" w:bidi="ar-SA"/>
    </w:rPr>
  </w:style>
  <w:style w:type="paragraph" w:customStyle="1" w:styleId="141">
    <w:name w:val="附录数字编号列项（二级）"/>
    <w:autoRedefine/>
    <w:qFormat/>
    <w:uiPriority w:val="0"/>
    <w:pPr>
      <w:numPr>
        <w:ilvl w:val="1"/>
        <w:numId w:val="9"/>
      </w:numPr>
    </w:pPr>
    <w:rPr>
      <w:rFonts w:ascii="宋体" w:hAnsi="Times New Roman" w:eastAsia="宋体" w:cs="Times New Roman"/>
      <w:sz w:val="21"/>
      <w:lang w:val="en-US" w:eastAsia="zh-CN" w:bidi="ar-SA"/>
    </w:rPr>
  </w:style>
  <w:style w:type="paragraph" w:customStyle="1" w:styleId="142">
    <w:name w:val="正文公式编号制表符"/>
    <w:basedOn w:val="26"/>
    <w:next w:val="26"/>
    <w:autoRedefine/>
    <w:qFormat/>
    <w:uiPriority w:val="0"/>
    <w:pPr>
      <w:ind w:firstLine="0" w:firstLineChars="0"/>
    </w:pPr>
  </w:style>
  <w:style w:type="paragraph" w:customStyle="1" w:styleId="143">
    <w:name w:val="WPSOffice手动目录 1"/>
    <w:autoRedefine/>
    <w:qFormat/>
    <w:uiPriority w:val="0"/>
    <w:pPr>
      <w:ind w:leftChars="0"/>
    </w:pPr>
    <w:rPr>
      <w:rFonts w:ascii="Times New Roman" w:hAnsi="Times New Roman" w:eastAsia="宋体" w:cs="Times New Roman"/>
      <w:sz w:val="20"/>
      <w:szCs w:val="20"/>
    </w:rPr>
  </w:style>
  <w:style w:type="paragraph" w:customStyle="1" w:styleId="144">
    <w:name w:val="附录图标题"/>
    <w:basedOn w:val="1"/>
    <w:next w:val="26"/>
    <w:autoRedefine/>
    <w:qFormat/>
    <w:uiPriority w:val="0"/>
    <w:pPr>
      <w:widowControl w:val="0"/>
      <w:numPr>
        <w:ilvl w:val="1"/>
        <w:numId w:val="12"/>
      </w:numPr>
      <w:tabs>
        <w:tab w:val="left" w:pos="363"/>
      </w:tabs>
      <w:kinsoku/>
      <w:autoSpaceDE/>
      <w:autoSpaceDN/>
      <w:adjustRightInd/>
      <w:snapToGrid/>
      <w:spacing w:before="50" w:beforeLines="50" w:after="50" w:afterLines="50" w:line="240" w:lineRule="auto"/>
      <w:ind w:left="0" w:firstLine="0"/>
      <w:jc w:val="center"/>
      <w:textAlignment w:val="auto"/>
    </w:pPr>
    <w:rPr>
      <w:rFonts w:ascii="黑体" w:hAnsi="Times New Roman" w:eastAsia="黑体" w:cs="Times New Roman"/>
      <w:snapToGrid/>
      <w:kern w:val="2"/>
      <w:szCs w:val="21"/>
      <w:lang w:eastAsia="zh-CN"/>
    </w:rPr>
  </w:style>
  <w:style w:type="paragraph" w:customStyle="1" w:styleId="145">
    <w:name w:val="文献分类号"/>
    <w:autoRedefine/>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46">
    <w:name w:val="封面标准号2"/>
    <w:autoRedefine/>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47">
    <w:name w:val="目次、标准名称标题"/>
    <w:basedOn w:val="1"/>
    <w:next w:val="26"/>
    <w:autoRedefine/>
    <w:qFormat/>
    <w:uiPriority w:val="0"/>
    <w:pPr>
      <w:keepNext/>
      <w:pageBreakBefore/>
      <w:widowControl/>
      <w:shd w:val="clear" w:color="FFFFFF" w:fill="FFFFFF"/>
      <w:kinsoku/>
      <w:autoSpaceDE/>
      <w:autoSpaceDN/>
      <w:adjustRightInd/>
      <w:snapToGrid/>
      <w:spacing w:before="640" w:after="560" w:line="460" w:lineRule="exact"/>
      <w:jc w:val="center"/>
      <w:textAlignment w:val="auto"/>
      <w:outlineLvl w:val="0"/>
    </w:pPr>
    <w:rPr>
      <w:rFonts w:ascii="黑体" w:hAnsi="Times New Roman" w:eastAsia="黑体" w:cs="Times New Roman"/>
      <w:snapToGrid/>
      <w:kern w:val="0"/>
      <w:sz w:val="32"/>
      <w:szCs w:val="20"/>
      <w:lang w:eastAsia="zh-CN"/>
    </w:rPr>
  </w:style>
  <w:style w:type="paragraph" w:customStyle="1" w:styleId="148">
    <w:name w:val="图的脚注"/>
    <w:next w:val="26"/>
    <w:autoRedefine/>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character" w:customStyle="1" w:styleId="149">
    <w:name w:val="标题 2 Char"/>
    <w:link w:val="5"/>
    <w:qFormat/>
    <w:uiPriority w:val="0"/>
    <w:rPr>
      <w:rFonts w:ascii="黑体" w:hAnsi="黑体" w:eastAsia="黑体" w:cs="黑体"/>
      <w:snapToGrid w:val="0"/>
      <w:color w:val="000000"/>
      <w:kern w:val="0"/>
      <w:sz w:val="21"/>
      <w:szCs w:val="21"/>
      <w:lang w:val="en-US" w:eastAsia="zh-CN" w:bidi="ar-SA"/>
    </w:rPr>
  </w:style>
  <w:style w:type="character" w:customStyle="1" w:styleId="150">
    <w:name w:val="目录 3 Char"/>
    <w:link w:val="16"/>
    <w:qFormat/>
    <w:uiPriority w:val="0"/>
    <w:rPr>
      <w:rFonts w:ascii="宋体" w:hAnsi="宋体" w:cs="宋体"/>
      <w:spacing w:val="-4"/>
      <w:szCs w:val="21"/>
    </w:rPr>
  </w:style>
  <w:style w:type="character" w:customStyle="1" w:styleId="151">
    <w:name w:val="索引 8 Char"/>
    <w:link w:val="8"/>
    <w:qFormat/>
    <w:uiPriority w:val="0"/>
    <w:rPr>
      <w:rFonts w:ascii="Calibri" w:hAnsi="Calibri" w:eastAsia="宋体" w:cs="Times New Roman"/>
      <w:snapToGrid/>
      <w:kern w:val="2"/>
      <w:sz w:val="20"/>
      <w:szCs w:val="20"/>
      <w:lang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8" Type="http://schemas.microsoft.com/office/2011/relationships/people" Target="people.xml"/><Relationship Id="rId37" Type="http://schemas.openxmlformats.org/officeDocument/2006/relationships/fontTable" Target="fontTable.xml"/><Relationship Id="rId36" Type="http://schemas.openxmlformats.org/officeDocument/2006/relationships/numbering" Target="numbering.xml"/><Relationship Id="rId35" Type="http://schemas.openxmlformats.org/officeDocument/2006/relationships/customXml" Target="../customXml/item1.xml"/><Relationship Id="rId34" Type="http://schemas.openxmlformats.org/officeDocument/2006/relationships/image" Target="media/image5.png"/><Relationship Id="rId33" Type="http://schemas.openxmlformats.org/officeDocument/2006/relationships/image" Target="media/image4.wmf"/><Relationship Id="rId32" Type="http://schemas.openxmlformats.org/officeDocument/2006/relationships/oleObject" Target="embeddings/oleObject3.bin"/><Relationship Id="rId31" Type="http://schemas.openxmlformats.org/officeDocument/2006/relationships/image" Target="media/image3.jpeg"/><Relationship Id="rId30" Type="http://schemas.openxmlformats.org/officeDocument/2006/relationships/image" Target="media/image2.wmf"/><Relationship Id="rId3" Type="http://schemas.openxmlformats.org/officeDocument/2006/relationships/footnotes" Target="footnotes.xml"/><Relationship Id="rId29" Type="http://schemas.openxmlformats.org/officeDocument/2006/relationships/oleObject" Target="embeddings/oleObject2.bin"/><Relationship Id="rId28" Type="http://schemas.openxmlformats.org/officeDocument/2006/relationships/image" Target="media/image1.wmf"/><Relationship Id="rId27" Type="http://schemas.openxmlformats.org/officeDocument/2006/relationships/oleObject" Target="embeddings/oleObject1.bin"/><Relationship Id="rId26" Type="http://schemas.openxmlformats.org/officeDocument/2006/relationships/theme" Target="theme/theme1.xml"/><Relationship Id="rId25" Type="http://schemas.openxmlformats.org/officeDocument/2006/relationships/footer" Target="footer16.xml"/><Relationship Id="rId24" Type="http://schemas.openxmlformats.org/officeDocument/2006/relationships/footer" Target="footer15.xml"/><Relationship Id="rId23" Type="http://schemas.openxmlformats.org/officeDocument/2006/relationships/footer" Target="footer14.xml"/><Relationship Id="rId22" Type="http://schemas.openxmlformats.org/officeDocument/2006/relationships/footer" Target="footer13.xml"/><Relationship Id="rId21" Type="http://schemas.openxmlformats.org/officeDocument/2006/relationships/footer" Target="footer12.xml"/><Relationship Id="rId20" Type="http://schemas.openxmlformats.org/officeDocument/2006/relationships/header" Target="header5.xml"/><Relationship Id="rId2" Type="http://schemas.openxmlformats.org/officeDocument/2006/relationships/settings" Target="settings.xml"/><Relationship Id="rId19" Type="http://schemas.openxmlformats.org/officeDocument/2006/relationships/header" Target="header4.xml"/><Relationship Id="rId18" Type="http://schemas.openxmlformats.org/officeDocument/2006/relationships/header" Target="header3.xml"/><Relationship Id="rId17" Type="http://schemas.openxmlformats.org/officeDocument/2006/relationships/footer" Target="footer11.xml"/><Relationship Id="rId16" Type="http://schemas.openxmlformats.org/officeDocument/2006/relationships/footer" Target="footer10.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Info spid="_x0000_s2050" textRotate="1"/>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18480</Words>
  <Characters>20580</Characters>
  <Lines>0</Lines>
  <Paragraphs>0</Paragraphs>
  <TotalTime>1</TotalTime>
  <ScaleCrop>false</ScaleCrop>
  <LinksUpToDate>false</LinksUpToDate>
  <CharactersWithSpaces>21581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2024-02-18T12:00:00Z</dcterms:created>
  <dc:creator>卡比巴拉的安和桥</dc:creator>
  <cp:lastModifiedBy>影子</cp:lastModifiedBy>
  <dcterms:modified xsi:type="dcterms:W3CDTF">2025-06-05T01:19:26Z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1F561C7E623147A89CE4BF0663C9AEDA_13</vt:lpwstr>
  </property>
  <property fmtid="{D5CDD505-2E9C-101B-9397-08002B2CF9AE}" pid="4" name="KSOTemplateDocerSaveRecord">
    <vt:lpwstr>eyJoZGlkIjoiZDRiZDE4NWI3NTViNDk2MTVmN2NkNzQ0MjM3YzFiOWYiLCJ1c2VySWQiOiI1NjMzNzI1MTYifQ==</vt:lpwstr>
  </property>
</Properties>
</file>