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0"/>
      </w:pPr>
      <w:bookmarkStart w:id="74" w:name="_GoBack"/>
      <w:bookmarkEnd w:id="74"/>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65.020.01"/>
            </w:textInput>
          </w:ffData>
        </w:fldChar>
      </w:r>
      <w:r>
        <w:instrText xml:space="preserve"> FORMTEXT </w:instrText>
      </w:r>
      <w:r>
        <w:fldChar w:fldCharType="separate"/>
      </w:r>
      <w:r>
        <w:t>65.020.01</w:t>
      </w:r>
      <w:r>
        <w:fldChar w:fldCharType="end"/>
      </w:r>
      <w:bookmarkEnd w:id="0"/>
    </w:p>
    <w:p>
      <w:pPr>
        <w:pStyle w:val="110"/>
      </w:pPr>
      <w:bookmarkStart w:id="1" w:name="WXFLH"/>
      <w:r>
        <w:fldChar w:fldCharType="begin">
          <w:ffData>
            <w:name w:val="WXFLH"/>
            <w:enabled/>
            <w:calcOnExit w:val="0"/>
            <w:helpText w:type="text" w:val="请输入中国标准文献分类号："/>
            <w:textInput>
              <w:default w:val="CCS B 60"/>
            </w:textInput>
          </w:ffData>
        </w:fldChar>
      </w:r>
      <w:r>
        <w:instrText xml:space="preserve"> FORMTEXT </w:instrText>
      </w:r>
      <w:r>
        <w:fldChar w:fldCharType="separate"/>
      </w:r>
      <w:r>
        <w:t>CCS B 60</w:t>
      </w:r>
      <w:r>
        <w:fldChar w:fldCharType="end"/>
      </w:r>
      <w:bookmarkEnd w:id="1"/>
    </w:p>
    <w:tbl>
      <w:tblPr>
        <w:tblStyle w:val="44"/>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110"/>
            </w:pPr>
            <w: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1905" b="0"/>
                      <wp:wrapNone/>
                      <wp:docPr id="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a:effectLst/>
                            </wps:spPr>
                            <wps:bodyPr vert="horz" wrap="square" anchor="t" upright="1"/>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iuL+zVAAAABwEAAA8AAAAA&#10;AAAAAQAgAAAAIgAAAGRycy9kb3ducmV2LnhtbFBLAQIUABQAAAAIAIdO4kBRl6mUpQEAAD4DAAAO&#10;AAAAAAAAAAEAIAAAACQBAABkcnMvZTJvRG9jLnhtbFBLBQYAAAAABgAGAFkBAAA7BQ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107"/>
      </w:pPr>
      <w:r>
        <w:t>DB</w:t>
      </w:r>
      <w:bookmarkStart w:id="3" w:name="c3"/>
      <w:r>
        <w:fldChar w:fldCharType="begin">
          <w:ffData>
            <w:name w:val="c3"/>
            <w:enabled/>
            <w:calcOnExit w:val="0"/>
            <w:textInput>
              <w:default w:val="61"/>
              <w:maxLength w:val="2"/>
            </w:textInput>
          </w:ffData>
        </w:fldChar>
      </w:r>
      <w:r>
        <w:instrText xml:space="preserve"> FORMTEXT </w:instrText>
      </w:r>
      <w:r>
        <w:fldChar w:fldCharType="separate"/>
      </w:r>
      <w:r>
        <w:t>61</w:t>
      </w:r>
      <w:r>
        <w:fldChar w:fldCharType="end"/>
      </w:r>
      <w:bookmarkEnd w:id="3"/>
    </w:p>
    <w:p>
      <w:pPr>
        <w:pStyle w:val="134"/>
      </w:pPr>
      <w:bookmarkStart w:id="4" w:name="c4"/>
      <w:r>
        <w:fldChar w:fldCharType="begin">
          <w:ffData>
            <w:name w:val="c4"/>
            <w:enabled/>
            <w:calcOnExit w:val="0"/>
            <w:textInput>
              <w:default w:val="陕西省"/>
            </w:textInput>
          </w:ffData>
        </w:fldChar>
      </w:r>
      <w:r>
        <w:instrText xml:space="preserve"> FORMTEXT </w:instrText>
      </w:r>
      <w:r>
        <w:fldChar w:fldCharType="separate"/>
      </w:r>
      <w:r>
        <w:t>陕西省</w:t>
      </w:r>
      <w:r>
        <w:fldChar w:fldCharType="end"/>
      </w:r>
      <w:bookmarkEnd w:id="4"/>
      <w:r>
        <w:rPr>
          <w:rFonts w:hint="eastAsia"/>
        </w:rPr>
        <w:t>地方标准</w:t>
      </w:r>
    </w:p>
    <w:p>
      <w:pPr>
        <w:pStyle w:val="87"/>
        <w:rPr>
          <w:rFonts w:hAnsi="黑体"/>
        </w:rPr>
      </w:pPr>
      <w:r>
        <w:rPr>
          <w:rFonts w:ascii="Times New Roman"/>
        </w:rPr>
        <w:t xml:space="preserve">DB </w:t>
      </w:r>
      <w:bookmarkStart w:id="5" w:name="StdNo0"/>
      <w:r>
        <w:rPr>
          <w:rFonts w:hAnsi="黑体"/>
        </w:rPr>
        <w:fldChar w:fldCharType="begin">
          <w:ffData>
            <w:name w:val="StdNo0"/>
            <w:enabled/>
            <w:calcOnExit w:val="0"/>
            <w:textInput>
              <w:default w:val="61"/>
              <w:maxLength w:val="2"/>
            </w:textInput>
          </w:ffData>
        </w:fldChar>
      </w:r>
      <w:r>
        <w:rPr>
          <w:rFonts w:hAnsi="黑体"/>
        </w:rPr>
        <w:instrText xml:space="preserve"> FORMTEXT </w:instrText>
      </w:r>
      <w:r>
        <w:rPr>
          <w:rFonts w:hAnsi="黑体"/>
        </w:rPr>
        <w:fldChar w:fldCharType="separate"/>
      </w:r>
      <w:r>
        <w:rPr>
          <w:rFonts w:hAnsi="黑体"/>
        </w:rPr>
        <w:t>61</w:t>
      </w:r>
      <w:r>
        <w:rPr>
          <w:rFonts w:hAnsi="黑体"/>
        </w:rPr>
        <w:fldChar w:fldCharType="end"/>
      </w:r>
      <w:bookmarkEnd w:id="5"/>
      <w:r>
        <w:rPr>
          <w:rFonts w:hAnsi="黑体"/>
        </w:rPr>
        <w:t>/</w:t>
      </w:r>
      <w:r>
        <w:rPr>
          <w:rFonts w:hint="eastAsia" w:hAnsi="黑体"/>
        </w:rPr>
        <w:t>T</w:t>
      </w:r>
      <w:r>
        <w:rPr>
          <w:rFonts w:hAnsi="黑体"/>
        </w:rPr>
        <w:t xml:space="preserve"> </w:t>
      </w:r>
      <w:bookmarkStart w:id="6"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7"/>
    </w:p>
    <w:tbl>
      <w:tblPr>
        <w:tblStyle w:val="44"/>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82"/>
            </w:pPr>
            <w:bookmarkStart w:id="8" w:name="DT"/>
            <w:r>
              <w:fldChar w:fldCharType="begin">
                <w:ffData>
                  <w:name w:val="DT"/>
                  <w:enabled/>
                  <w:calcOnExit w:val="0"/>
                  <w:textInput/>
                </w:ffData>
              </w:fldChar>
            </w:r>
            <w:r>
              <w:instrText xml:space="preserve"> FORMTEXT </w:instrText>
            </w:r>
            <w:r>
              <w:fldChar w:fldCharType="separate"/>
            </w:r>
            <w:r>
              <w:t>     </w:t>
            </w:r>
            <w:r>
              <w:fldChar w:fldCharType="end"/>
            </w:r>
            <w:bookmarkEnd w:id="8"/>
          </w:p>
        </w:tc>
      </w:tr>
    </w:tbl>
    <w:p>
      <w:pPr>
        <w:pStyle w:val="87"/>
        <w:rPr>
          <w:rFonts w:hAnsi="黑体"/>
        </w:rPr>
      </w:pPr>
    </w:p>
    <w:p>
      <w:pPr>
        <w:pStyle w:val="87"/>
        <w:rPr>
          <w:rFonts w:hAnsi="黑体"/>
        </w:rPr>
      </w:pPr>
    </w:p>
    <w:p>
      <w:pPr>
        <w:pStyle w:val="48"/>
      </w:pPr>
      <w:r>
        <w:rPr>
          <w:rFonts w:hint="eastAsia"/>
        </w:rPr>
        <w:t>小微湿地修复技术指南</w:t>
      </w:r>
    </w:p>
    <w:p>
      <w:pPr>
        <w:pStyle w:val="53"/>
      </w:pPr>
      <w:r>
        <w:rPr>
          <w:rFonts w:hint="default" w:ascii="Times New Roman" w:hAnsi="Times New Roman" w:eastAsia="宋体" w:cs="Times New Roman"/>
          <w:sz w:val="28"/>
          <w:szCs w:val="28"/>
        </w:rPr>
        <w:t>Technical Guidelines for rehabilitation of small wetlands</w:t>
      </w:r>
    </w:p>
    <w:p>
      <w:pPr>
        <w:pStyle w:val="52"/>
      </w:pPr>
      <w:bookmarkStart w:id="9"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9"/>
    </w:p>
    <w:tbl>
      <w:tblPr>
        <w:tblStyle w:val="44"/>
        <w:tblW w:w="985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855" w:type="dxa"/>
            <w:tcBorders>
              <w:top w:val="nil"/>
              <w:left w:val="nil"/>
              <w:bottom w:val="nil"/>
              <w:right w:val="nil"/>
            </w:tcBorders>
            <w:noWrap w:val="0"/>
            <w:vAlign w:val="top"/>
          </w:tcPr>
          <w:p>
            <w:pPr>
              <w:pStyle w:val="67"/>
            </w:pPr>
            <w: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4281805</wp:posOffset>
                      </wp:positionV>
                      <wp:extent cx="1905000" cy="254000"/>
                      <wp:effectExtent l="0" t="0" r="0" b="5080"/>
                      <wp:wrapNone/>
                      <wp:docPr id="5"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vert="horz" wrap="square" anchor="t" upright="1"/>
                          </wps:wsp>
                        </a:graphicData>
                      </a:graphic>
                    </wp:anchor>
                  </w:drawing>
                </mc:Choice>
                <mc:Fallback>
                  <w:pict>
                    <v:rect id="RQ" o:spid="_x0000_s1026" o:spt="1" style="position:absolute;left:0pt;margin-left:173.3pt;margin-top:337.15pt;height:20pt;width:150pt;z-index:-251656192;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f1/fg1wAAAAsBAAAPAAAAAAAA&#10;AAEAIAAAACIAAABkcnMvZG93bnJldi54bWxQSwECFAAUAAAACACHTuJAW8vkGqEBAAA+AwAADgAA&#10;AAAAAAABACAAAAAmAQAAZHJzL2Uyb0RvYy54bWxQSwUGAAAAAAYABgBZAQAAOQUAAAAA&#10;">
                      <v:fill on="t" focussize="0,0"/>
                      <v:stroke on="f"/>
                      <v:imagedata o:title=""/>
                      <o:lock v:ext="edit" aspectratio="f"/>
                      <w10:anchorlock/>
                    </v:rect>
                  </w:pict>
                </mc:Fallback>
              </mc:AlternateContent>
            </w:r>
            <w:bookmarkStart w:id="10" w:name="LB"/>
            <w:r>
              <w:rPr>
                <w:rFonts w:ascii="宋体" w:hAnsi="Times New Roman" w:eastAsia="宋体" w:cs="Times New Roman"/>
                <w:sz w:val="24"/>
                <w:szCs w:val="28"/>
                <w:lang w:val="en-US" w:eastAsia="zh-CN" w:bidi="ar-SA"/>
              </w:rPr>
              <w:fldChar w:fldCharType="begin">
                <w:ffData>
                  <w:name w:val="LB"/>
                  <w:enabled/>
                  <w:calcOnExit w:val="0"/>
                  <w:ddList>
                    <w:listEntry w:val="（征求意见稿）"/>
                    <w:listEntry w:val="（报批稿）"/>
                    <w:listEntry w:val="文稿版次选择"/>
                    <w:listEntry w:val="（工作组讨论稿）"/>
                    <w:listEntry w:val="（送审讨论稿）"/>
                    <w:listEntry w:val="（送审稿）"/>
                  </w:ddList>
                </w:ffData>
              </w:fldChar>
            </w:r>
            <w:r>
              <w:rPr>
                <w:rFonts w:ascii="宋体" w:hAnsi="Times New Roman" w:eastAsia="宋体" w:cs="Times New Roman"/>
                <w:sz w:val="24"/>
                <w:szCs w:val="28"/>
                <w:lang w:val="en-US" w:eastAsia="zh-CN" w:bidi="ar-SA"/>
              </w:rPr>
              <w:instrText xml:space="preserve">FORMDROPDOWN</w:instrText>
            </w:r>
            <w:r>
              <w:rPr>
                <w:rFonts w:ascii="宋体" w:hAnsi="Times New Roman" w:eastAsia="宋体" w:cs="Times New Roman"/>
                <w:sz w:val="24"/>
                <w:szCs w:val="28"/>
                <w:lang w:val="en-US" w:eastAsia="zh-CN" w:bidi="ar-SA"/>
              </w:rPr>
              <w:fldChar w:fldCharType="separate"/>
            </w:r>
            <w:r>
              <w:rPr>
                <w:rFonts w:ascii="宋体" w:hAnsi="Times New Roman" w:eastAsia="宋体" w:cs="Times New Roman"/>
                <w:sz w:val="24"/>
                <w:szCs w:val="28"/>
                <w:lang w:val="en-US" w:eastAsia="zh-CN" w:bidi="ar-SA"/>
              </w:rPr>
              <w:fldChar w:fldCharType="end"/>
            </w:r>
            <w:bookmarkEnd w:id="1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855" w:type="dxa"/>
            <w:tcBorders>
              <w:top w:val="nil"/>
              <w:left w:val="nil"/>
              <w:bottom w:val="nil"/>
              <w:right w:val="nil"/>
            </w:tcBorders>
            <w:noWrap w:val="0"/>
            <w:vAlign w:val="top"/>
          </w:tcPr>
          <w:p>
            <w:pPr>
              <w:pStyle w:val="69"/>
            </w:pPr>
            <w:bookmarkStart w:id="11" w:name="WCRQ"/>
            <w:r>
              <w:fldChar w:fldCharType="begin">
                <w:ffData>
                  <w:name w:val="WCRQ"/>
                  <w:enabled/>
                  <w:calcOnExit w:val="0"/>
                  <w:textInput/>
                </w:ffData>
              </w:fldChar>
            </w:r>
            <w:r>
              <w:instrText xml:space="preserve"> FORMTEXT </w:instrText>
            </w:r>
            <w:r>
              <w:fldChar w:fldCharType="separate"/>
            </w:r>
            <w:r>
              <w:t>     </w:t>
            </w:r>
            <w:r>
              <w:fldChar w:fldCharType="end"/>
            </w:r>
            <w:bookmarkEnd w:id="11"/>
          </w:p>
        </w:tc>
      </w:tr>
    </w:tbl>
    <w:p>
      <w:pPr>
        <w:pStyle w:val="75"/>
      </w:pPr>
      <w:bookmarkStart w:id="12"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3"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YdrPNYAAAALAQAADwAAAAAAAAABACAAAAAiAAAA&#10;ZHJzL2Rvd25yZXYueG1sUEsBAhQAFAAAAAgAh07iQNZborPQAQAAnAMAAA4AAAAAAAAAAQAgAAAA&#10;JQEAAGRycy9lMm9Eb2MueG1sUEsFBgAAAAAGAAYAWQEAAGcFAAAAAA==&#10;">
                <v:fill on="f" focussize="0,0"/>
                <v:stroke color="#000000" joinstyle="round"/>
                <v:imagedata o:title=""/>
                <o:lock v:ext="edit" aspectratio="f"/>
                <w10:anchorlock/>
              </v:line>
            </w:pict>
          </mc:Fallback>
        </mc:AlternateContent>
      </w:r>
    </w:p>
    <w:p>
      <w:pPr>
        <w:pStyle w:val="76"/>
      </w:pPr>
      <w:bookmarkStart w:id="14"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bookmarkStart w:id="15"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36"/>
      </w:pPr>
      <w:bookmarkStart w:id="17" w:name="fm"/>
      <w:r>
        <w:rPr>
          <w:w w:val="100"/>
        </w:rPr>
        <mc:AlternateContent>
          <mc:Choice Requires="wps">
            <w:drawing>
              <wp:anchor distT="0" distB="0" distL="114300" distR="114300" simplePos="0" relativeHeight="251659264" behindDoc="1" locked="0" layoutInCell="1" allowOverlap="1">
                <wp:simplePos x="0" y="0"/>
                <wp:positionH relativeFrom="column">
                  <wp:posOffset>1810385</wp:posOffset>
                </wp:positionH>
                <wp:positionV relativeFrom="paragraph">
                  <wp:posOffset>-3942715</wp:posOffset>
                </wp:positionV>
                <wp:extent cx="1270000" cy="304800"/>
                <wp:effectExtent l="0" t="0" r="10160" b="0"/>
                <wp:wrapNone/>
                <wp:docPr id="4"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vert="horz" wrap="square" anchor="t" upright="1"/>
                    </wps:wsp>
                  </a:graphicData>
                </a:graphic>
              </wp:anchor>
            </w:drawing>
          </mc:Choice>
          <mc:Fallback>
            <w:pict>
              <v:rect id="LB" o:spid="_x0000_s1026" o:spt="1" style="position:absolute;left:0pt;margin-left:142.55pt;margin-top:-310.45pt;height:24pt;width:100pt;z-index:-251657216;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bXu1tkAAAANAQAADwAAAAAA&#10;AAABACAAAAAiAAAAZHJzL2Rvd25yZXYueG1sUEsBAhQAFAAAAAgAh07iQHVw1LOgAQAAPgMAAA4A&#10;AAAAAAAAAQAgAAAAKAEAAGRycy9lMm9Eb2MueG1sUEsFBgAAAAAGAAYAWQEAADoFA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58240"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vert="horz" wrap="square" anchor="t" upright="1"/>
                    </wps:wsp>
                  </a:graphicData>
                </a:graphic>
              </wp:anchor>
            </w:drawing>
          </mc:Choice>
          <mc:Fallback>
            <w:pict>
              <v:rect id="DT" o:spid="_x0000_s1026" o:spt="1" style="position:absolute;left:0pt;margin-left:347.55pt;margin-top:-585.45pt;height:18pt;width:90pt;z-index:-251658240;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38mKEdoAAAAPAQAADwAA&#10;AAAAAAABACAAAAAiAAAAZHJzL2Rvd25yZXYueG1sUEsBAhQAFAAAAAgAh07iQHWzV7miAQAAPgMA&#10;AA4AAAAAAAAAAQAgAAAAKQEAAGRycy9lMm9Eb2MueG1sUEsFBgAAAAAGAAYAWQEAAD0FA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3360" behindDoc="0" locked="0" layoutInCell="1" allowOverlap="1">
                <wp:simplePos x="0" y="0"/>
                <wp:positionH relativeFrom="column">
                  <wp:posOffset>-464820</wp:posOffset>
                </wp:positionH>
                <wp:positionV relativeFrom="paragraph">
                  <wp:posOffset>-7021195</wp:posOffset>
                </wp:positionV>
                <wp:extent cx="6120130" cy="0"/>
                <wp:effectExtent l="0" t="0" r="0" b="0"/>
                <wp:wrapNone/>
                <wp:docPr id="2"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11" o:spid="_x0000_s1026" o:spt="20" style="position:absolute;left:0pt;margin-left:-36.6pt;margin-top:-552.85pt;height:0pt;width:481.9pt;z-index:251663360;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slkaDYAAAADwEAAA8AAAAAAAAAAQAgAAAA&#10;IgAAAGRycy9kb3ducmV2LnhtbFBLAQIUABQAAAAIAIdO4kBrL2A/0gEAAJwDAAAOAAAAAAAAAAEA&#10;IAAAACcBAABkcnMvZTJvRG9jLnhtbFBLBQYAAAAABgAGAFkBAABrBQAAAAA=&#10;">
                <v:fill on="f" focussize="0,0"/>
                <v:stroke color="#000000" joinstyle="round"/>
                <v:imagedata o:title=""/>
                <o:lock v:ext="edit" aspectratio="f"/>
              </v:line>
            </w:pict>
          </mc:Fallback>
        </mc:AlternateContent>
      </w:r>
      <w:bookmarkEnd w:id="17"/>
      <w:r>
        <w:fldChar w:fldCharType="begin">
          <w:ffData>
            <w:enabled/>
            <w:calcOnExit w:val="0"/>
            <w:textInput>
              <w:default w:val="陕西省市场监督管理局"/>
            </w:textInput>
          </w:ffData>
        </w:fldChar>
      </w:r>
      <w:r>
        <w:instrText xml:space="preserve"> FORMTEXT </w:instrText>
      </w:r>
      <w:r>
        <w:fldChar w:fldCharType="separate"/>
      </w:r>
      <w:r>
        <w:rPr>
          <w:rFonts w:hint="eastAsia"/>
        </w:rPr>
        <w:t>陕西省市场监督管理局</w:t>
      </w:r>
      <w:r>
        <w:fldChar w:fldCharType="end"/>
      </w:r>
      <w:r>
        <w:rPr>
          <w:rFonts w:hAnsi="黑体"/>
        </w:rPr>
        <w:t>   </w:t>
      </w:r>
      <w:r>
        <w:rPr>
          <w:rStyle w:val="141"/>
          <w:rFonts w:hint="eastAsia"/>
        </w:rPr>
        <w:t>发布</w:t>
      </w:r>
    </w:p>
    <w:p>
      <w:pPr>
        <w:pStyle w:val="28"/>
        <w:sectPr>
          <w:pgSz w:w="11906" w:h="16838"/>
          <w:pgMar w:top="567" w:right="850" w:bottom="1134" w:left="1418" w:header="0" w:footer="0" w:gutter="0"/>
          <w:pgNumType w:start="1"/>
          <w:cols w:space="720" w:num="1"/>
          <w:docGrid w:type="lines" w:linePitch="312" w:charSpace="0"/>
        </w:sectPr>
      </w:pPr>
    </w:p>
    <w:p>
      <w:pPr>
        <w:pStyle w:val="122"/>
        <w:shd w:val="clear" w:color="auto" w:fill="FFFFFF"/>
        <w:jc w:val="center"/>
        <w:rPr>
          <w:rFonts w:hint="eastAsia"/>
        </w:rPr>
      </w:pPr>
      <w:bookmarkStart w:id="18" w:name="_Toc176765715"/>
      <w:bookmarkStart w:id="19" w:name="_Toc176768149"/>
      <w:bookmarkStart w:id="20" w:name="_Toc176768323"/>
      <w:r>
        <w:rPr>
          <w:rFonts w:hint="eastAsia"/>
        </w:rPr>
        <w:t>目</w:t>
      </w:r>
      <w:bookmarkStart w:id="21" w:name="BKML"/>
      <w:r>
        <w:rPr>
          <w:rFonts w:hAnsi="黑体"/>
        </w:rPr>
        <w:t>  </w:t>
      </w:r>
      <w:r>
        <w:rPr>
          <w:rFonts w:hint="eastAsia"/>
        </w:rPr>
        <w:t>次</w:t>
      </w:r>
      <w:bookmarkEnd w:id="21"/>
    </w:p>
    <w:p>
      <w:pPr>
        <w:pStyle w:val="24"/>
        <w:spacing w:before="78" w:after="78"/>
        <w:rPr>
          <w:rFonts w:ascii="Times New Roman"/>
          <w:szCs w:val="24"/>
        </w:rPr>
      </w:pPr>
      <w:r>
        <w:fldChar w:fldCharType="begin" w:fldLock="1"/>
      </w:r>
      <w:r>
        <w:instrText xml:space="preserve"> </w:instrText>
      </w:r>
      <w:r>
        <w:rPr>
          <w:rFonts w:hint="eastAsia"/>
        </w:rPr>
        <w:instrText xml:space="preserve">TOC \h \z \t"前言、引言标题,1,参考文献、索引标题,1,章标题,1,参考文献,1,附录标识,1" \* MERGEFORMAT</w:instrText>
      </w:r>
      <w:r>
        <w:instrText xml:space="preserve"> </w:instrText>
      </w:r>
      <w:r>
        <w:fldChar w:fldCharType="separate"/>
      </w:r>
      <w:r>
        <w:fldChar w:fldCharType="begin" w:fldLock="1"/>
      </w:r>
      <w:r>
        <w:rPr>
          <w:rStyle w:val="40"/>
        </w:rPr>
        <w:instrText xml:space="preserve"> </w:instrText>
      </w:r>
      <w:r>
        <w:instrText xml:space="preserve">HYPERLINK \l "_Toc176770611"</w:instrText>
      </w:r>
      <w:r>
        <w:rPr>
          <w:rStyle w:val="40"/>
        </w:rPr>
        <w:instrText xml:space="preserve"> </w:instrText>
      </w:r>
      <w:r>
        <w:fldChar w:fldCharType="separate"/>
      </w:r>
      <w:r>
        <w:rPr>
          <w:rStyle w:val="40"/>
          <w:rFonts w:hint="eastAsia"/>
        </w:rPr>
        <w:t>前言</w:t>
      </w:r>
      <w:r>
        <w:tab/>
      </w:r>
      <w:r>
        <w:fldChar w:fldCharType="begin" w:fldLock="1"/>
      </w:r>
      <w:r>
        <w:instrText xml:space="preserve"> PAGEREF _Toc176770611 \h </w:instrText>
      </w:r>
      <w:r>
        <w:fldChar w:fldCharType="separate"/>
      </w:r>
      <w:r>
        <w:t>II</w:t>
      </w:r>
      <w:r>
        <w:fldChar w:fldCharType="end"/>
      </w:r>
      <w:r>
        <w:fldChar w:fldCharType="end"/>
      </w:r>
    </w:p>
    <w:p>
      <w:pPr>
        <w:pStyle w:val="24"/>
        <w:spacing w:before="78" w:after="78"/>
        <w:rPr>
          <w:rFonts w:ascii="Times New Roman"/>
          <w:szCs w:val="24"/>
        </w:rPr>
      </w:pPr>
      <w:r>
        <w:fldChar w:fldCharType="begin" w:fldLock="1"/>
      </w:r>
      <w:r>
        <w:rPr>
          <w:rStyle w:val="40"/>
        </w:rPr>
        <w:instrText xml:space="preserve"> </w:instrText>
      </w:r>
      <w:r>
        <w:instrText xml:space="preserve">HYPERLINK \l "_Toc176770612"</w:instrText>
      </w:r>
      <w:r>
        <w:rPr>
          <w:rStyle w:val="40"/>
        </w:rPr>
        <w:instrText xml:space="preserve"> </w:instrText>
      </w:r>
      <w:r>
        <w:fldChar w:fldCharType="separate"/>
      </w:r>
      <w:r>
        <w:rPr>
          <w:rStyle w:val="40"/>
        </w:rPr>
        <w:t>1</w:t>
      </w:r>
      <w:r>
        <w:rPr>
          <w:rStyle w:val="40"/>
          <w:rFonts w:hint="eastAsia"/>
        </w:rPr>
        <w:t>　范围</w:t>
      </w:r>
      <w:r>
        <w:tab/>
      </w:r>
      <w:r>
        <w:fldChar w:fldCharType="begin" w:fldLock="1"/>
      </w:r>
      <w:r>
        <w:instrText xml:space="preserve"> PAGEREF _Toc176770612 \h </w:instrText>
      </w:r>
      <w:r>
        <w:fldChar w:fldCharType="separate"/>
      </w:r>
      <w:r>
        <w:t>1</w:t>
      </w:r>
      <w:r>
        <w:fldChar w:fldCharType="end"/>
      </w:r>
      <w:r>
        <w:fldChar w:fldCharType="end"/>
      </w:r>
    </w:p>
    <w:p>
      <w:pPr>
        <w:pStyle w:val="24"/>
        <w:spacing w:before="78" w:after="78"/>
        <w:rPr>
          <w:rFonts w:ascii="Times New Roman"/>
          <w:szCs w:val="24"/>
        </w:rPr>
      </w:pPr>
      <w:r>
        <w:fldChar w:fldCharType="begin" w:fldLock="1"/>
      </w:r>
      <w:r>
        <w:rPr>
          <w:rStyle w:val="40"/>
        </w:rPr>
        <w:instrText xml:space="preserve"> </w:instrText>
      </w:r>
      <w:r>
        <w:instrText xml:space="preserve">HYPERLINK \l "_Toc176770613"</w:instrText>
      </w:r>
      <w:r>
        <w:rPr>
          <w:rStyle w:val="40"/>
        </w:rPr>
        <w:instrText xml:space="preserve"> </w:instrText>
      </w:r>
      <w:r>
        <w:fldChar w:fldCharType="separate"/>
      </w:r>
      <w:r>
        <w:rPr>
          <w:rStyle w:val="40"/>
        </w:rPr>
        <w:t>2</w:t>
      </w:r>
      <w:r>
        <w:rPr>
          <w:rStyle w:val="40"/>
          <w:rFonts w:hint="eastAsia"/>
        </w:rPr>
        <w:t>　</w:t>
      </w:r>
      <w:r>
        <w:rPr>
          <w:rStyle w:val="40"/>
          <w:rFonts w:hint="eastAsia"/>
          <w:lang w:val="en-US" w:eastAsia="zh-CN"/>
        </w:rPr>
        <w:t>规范性</w:t>
      </w:r>
      <w:r>
        <w:rPr>
          <w:rStyle w:val="40"/>
          <w:rFonts w:hint="eastAsia"/>
        </w:rPr>
        <w:t>引用文件</w:t>
      </w:r>
      <w:r>
        <w:tab/>
      </w:r>
      <w:r>
        <w:fldChar w:fldCharType="begin" w:fldLock="1"/>
      </w:r>
      <w:r>
        <w:instrText xml:space="preserve"> PAGEREF _Toc176770613 \h </w:instrText>
      </w:r>
      <w:r>
        <w:fldChar w:fldCharType="separate"/>
      </w:r>
      <w:r>
        <w:t>1</w:t>
      </w:r>
      <w:r>
        <w:fldChar w:fldCharType="end"/>
      </w:r>
      <w:r>
        <w:fldChar w:fldCharType="end"/>
      </w:r>
    </w:p>
    <w:p>
      <w:pPr>
        <w:pStyle w:val="24"/>
        <w:spacing w:before="78" w:after="78"/>
        <w:rPr>
          <w:rFonts w:ascii="Times New Roman"/>
          <w:szCs w:val="24"/>
        </w:rPr>
      </w:pPr>
      <w:r>
        <w:fldChar w:fldCharType="begin" w:fldLock="1"/>
      </w:r>
      <w:r>
        <w:rPr>
          <w:rStyle w:val="40"/>
        </w:rPr>
        <w:instrText xml:space="preserve"> </w:instrText>
      </w:r>
      <w:r>
        <w:instrText xml:space="preserve">HYPERLINK \l "_Toc176770614"</w:instrText>
      </w:r>
      <w:r>
        <w:rPr>
          <w:rStyle w:val="40"/>
        </w:rPr>
        <w:instrText xml:space="preserve"> </w:instrText>
      </w:r>
      <w:r>
        <w:fldChar w:fldCharType="separate"/>
      </w:r>
      <w:r>
        <w:rPr>
          <w:rStyle w:val="40"/>
        </w:rPr>
        <w:t>3</w:t>
      </w:r>
      <w:r>
        <w:rPr>
          <w:rStyle w:val="40"/>
          <w:rFonts w:hint="eastAsia"/>
        </w:rPr>
        <w:t>　术语和定义</w:t>
      </w:r>
      <w:r>
        <w:tab/>
      </w:r>
      <w:r>
        <w:fldChar w:fldCharType="begin" w:fldLock="1"/>
      </w:r>
      <w:r>
        <w:instrText xml:space="preserve"> PAGEREF _Toc176770614 \h </w:instrText>
      </w:r>
      <w:r>
        <w:fldChar w:fldCharType="separate"/>
      </w:r>
      <w:r>
        <w:t>1</w:t>
      </w:r>
      <w:r>
        <w:fldChar w:fldCharType="end"/>
      </w:r>
      <w:r>
        <w:fldChar w:fldCharType="end"/>
      </w:r>
    </w:p>
    <w:p>
      <w:pPr>
        <w:pStyle w:val="24"/>
        <w:spacing w:before="78" w:after="78"/>
        <w:rPr>
          <w:rFonts w:hint="eastAsia" w:ascii="Times New Roman" w:eastAsia="宋体"/>
          <w:szCs w:val="24"/>
          <w:lang w:val="en-US" w:eastAsia="zh-CN"/>
        </w:rPr>
      </w:pPr>
      <w:r>
        <w:fldChar w:fldCharType="begin" w:fldLock="1"/>
      </w:r>
      <w:r>
        <w:rPr>
          <w:rStyle w:val="40"/>
        </w:rPr>
        <w:instrText xml:space="preserve"> </w:instrText>
      </w:r>
      <w:r>
        <w:instrText xml:space="preserve">HYPERLINK \l "_Toc176770615"</w:instrText>
      </w:r>
      <w:r>
        <w:rPr>
          <w:rStyle w:val="40"/>
        </w:rPr>
        <w:instrText xml:space="preserve"> </w:instrText>
      </w:r>
      <w:r>
        <w:fldChar w:fldCharType="separate"/>
      </w:r>
      <w:r>
        <w:rPr>
          <w:rStyle w:val="40"/>
        </w:rPr>
        <w:t>4</w:t>
      </w:r>
      <w:r>
        <w:rPr>
          <w:rStyle w:val="40"/>
          <w:rFonts w:hint="eastAsia"/>
        </w:rPr>
        <w:t>　</w:t>
      </w:r>
      <w:r>
        <w:rPr>
          <w:rStyle w:val="40"/>
          <w:rFonts w:hint="eastAsia"/>
          <w:lang w:val="en-US" w:eastAsia="zh-CN"/>
        </w:rPr>
        <w:t>修复流程</w:t>
      </w:r>
      <w:r>
        <w:tab/>
      </w:r>
      <w:r>
        <w:fldChar w:fldCharType="end"/>
      </w:r>
      <w:r>
        <w:rPr>
          <w:rFonts w:hint="eastAsia"/>
          <w:lang w:val="en-US" w:eastAsia="zh-CN"/>
        </w:rPr>
        <w:t>2</w:t>
      </w:r>
    </w:p>
    <w:p>
      <w:pPr>
        <w:pStyle w:val="24"/>
        <w:spacing w:before="78" w:after="78"/>
        <w:rPr>
          <w:rFonts w:ascii="Times New Roman"/>
          <w:szCs w:val="24"/>
        </w:rPr>
      </w:pPr>
      <w:r>
        <w:fldChar w:fldCharType="begin" w:fldLock="1"/>
      </w:r>
      <w:r>
        <w:rPr>
          <w:rStyle w:val="40"/>
        </w:rPr>
        <w:instrText xml:space="preserve"> </w:instrText>
      </w:r>
      <w:r>
        <w:instrText xml:space="preserve">HYPERLINK \l "_Toc176770616"</w:instrText>
      </w:r>
      <w:r>
        <w:rPr>
          <w:rStyle w:val="40"/>
        </w:rPr>
        <w:instrText xml:space="preserve"> </w:instrText>
      </w:r>
      <w:r>
        <w:fldChar w:fldCharType="separate"/>
      </w:r>
      <w:r>
        <w:rPr>
          <w:rStyle w:val="40"/>
        </w:rPr>
        <w:t>5</w:t>
      </w:r>
      <w:r>
        <w:rPr>
          <w:rStyle w:val="40"/>
          <w:rFonts w:hint="eastAsia"/>
        </w:rPr>
        <w:t>　</w:t>
      </w:r>
      <w:r>
        <w:rPr>
          <w:rStyle w:val="40"/>
          <w:rFonts w:hint="eastAsia"/>
          <w:lang w:val="en-US" w:eastAsia="zh-CN"/>
        </w:rPr>
        <w:t>修复目标</w:t>
      </w:r>
      <w:r>
        <w:tab/>
      </w:r>
      <w:r>
        <w:fldChar w:fldCharType="begin" w:fldLock="1"/>
      </w:r>
      <w:r>
        <w:instrText xml:space="preserve"> PAGEREF _Toc176770616 \h </w:instrText>
      </w:r>
      <w:r>
        <w:fldChar w:fldCharType="separate"/>
      </w:r>
      <w:r>
        <w:t>2</w:t>
      </w:r>
      <w:r>
        <w:fldChar w:fldCharType="end"/>
      </w:r>
      <w:r>
        <w:fldChar w:fldCharType="end"/>
      </w:r>
    </w:p>
    <w:p>
      <w:pPr>
        <w:pStyle w:val="24"/>
        <w:spacing w:before="78" w:after="78"/>
        <w:rPr>
          <w:rFonts w:ascii="Times New Roman"/>
          <w:szCs w:val="24"/>
        </w:rPr>
      </w:pPr>
      <w:r>
        <w:fldChar w:fldCharType="begin" w:fldLock="1"/>
      </w:r>
      <w:r>
        <w:rPr>
          <w:rStyle w:val="40"/>
        </w:rPr>
        <w:instrText xml:space="preserve"> </w:instrText>
      </w:r>
      <w:r>
        <w:instrText xml:space="preserve">HYPERLINK \l "_Toc176770617"</w:instrText>
      </w:r>
      <w:r>
        <w:rPr>
          <w:rStyle w:val="40"/>
        </w:rPr>
        <w:instrText xml:space="preserve"> </w:instrText>
      </w:r>
      <w:r>
        <w:fldChar w:fldCharType="separate"/>
      </w:r>
      <w:r>
        <w:rPr>
          <w:rStyle w:val="40"/>
        </w:rPr>
        <w:t>6</w:t>
      </w:r>
      <w:r>
        <w:rPr>
          <w:rStyle w:val="40"/>
          <w:rFonts w:hint="eastAsia"/>
        </w:rPr>
        <w:t>　</w:t>
      </w:r>
      <w:r>
        <w:rPr>
          <w:rStyle w:val="40"/>
          <w:rFonts w:hint="eastAsia"/>
          <w:lang w:val="en-US" w:eastAsia="zh-CN"/>
        </w:rPr>
        <w:t>修复原则</w:t>
      </w:r>
      <w:r>
        <w:tab/>
      </w:r>
      <w:r>
        <w:fldChar w:fldCharType="end"/>
      </w:r>
      <w:r>
        <w:rPr>
          <w:rFonts w:hint="eastAsia"/>
          <w:lang w:val="en-US" w:eastAsia="zh-CN"/>
        </w:rPr>
        <w:t>3</w:t>
      </w:r>
    </w:p>
    <w:p>
      <w:pPr>
        <w:pStyle w:val="24"/>
        <w:spacing w:before="78" w:after="78"/>
        <w:rPr>
          <w:rFonts w:ascii="Times New Roman"/>
          <w:szCs w:val="24"/>
        </w:rPr>
      </w:pPr>
      <w:r>
        <w:fldChar w:fldCharType="begin" w:fldLock="1"/>
      </w:r>
      <w:r>
        <w:rPr>
          <w:rStyle w:val="40"/>
        </w:rPr>
        <w:instrText xml:space="preserve"> </w:instrText>
      </w:r>
      <w:r>
        <w:instrText xml:space="preserve">HYPERLINK \l "_Toc176770617"</w:instrText>
      </w:r>
      <w:r>
        <w:rPr>
          <w:rStyle w:val="40"/>
        </w:rPr>
        <w:instrText xml:space="preserve"> </w:instrText>
      </w:r>
      <w:r>
        <w:fldChar w:fldCharType="separate"/>
      </w:r>
      <w:r>
        <w:rPr>
          <w:rStyle w:val="40"/>
          <w:rFonts w:hint="eastAsia"/>
          <w:lang w:val="en-US" w:eastAsia="zh-CN"/>
        </w:rPr>
        <w:t>7</w:t>
      </w:r>
      <w:r>
        <w:rPr>
          <w:rStyle w:val="40"/>
          <w:rFonts w:hint="eastAsia"/>
        </w:rPr>
        <w:t>　</w:t>
      </w:r>
      <w:r>
        <w:rPr>
          <w:rStyle w:val="40"/>
          <w:rFonts w:hint="eastAsia"/>
          <w:lang w:val="en-US" w:eastAsia="zh-CN"/>
        </w:rPr>
        <w:t>小微湿地分类</w:t>
      </w:r>
      <w:r>
        <w:tab/>
      </w:r>
      <w:r>
        <w:fldChar w:fldCharType="end"/>
      </w:r>
      <w:r>
        <w:rPr>
          <w:rFonts w:hint="eastAsia"/>
          <w:lang w:val="en-US" w:eastAsia="zh-CN"/>
        </w:rPr>
        <w:t>3</w:t>
      </w:r>
    </w:p>
    <w:p>
      <w:pPr>
        <w:pStyle w:val="24"/>
        <w:spacing w:before="78" w:after="78"/>
        <w:rPr>
          <w:rFonts w:ascii="Times New Roman"/>
          <w:szCs w:val="24"/>
        </w:rPr>
      </w:pPr>
      <w:r>
        <w:fldChar w:fldCharType="begin" w:fldLock="1"/>
      </w:r>
      <w:r>
        <w:rPr>
          <w:rStyle w:val="40"/>
        </w:rPr>
        <w:instrText xml:space="preserve"> </w:instrText>
      </w:r>
      <w:r>
        <w:instrText xml:space="preserve">HYPERLINK \l "_Toc176770618"</w:instrText>
      </w:r>
      <w:r>
        <w:rPr>
          <w:rStyle w:val="40"/>
        </w:rPr>
        <w:instrText xml:space="preserve"> </w:instrText>
      </w:r>
      <w:r>
        <w:fldChar w:fldCharType="separate"/>
      </w:r>
      <w:r>
        <w:rPr>
          <w:rStyle w:val="40"/>
          <w:rFonts w:hint="eastAsia"/>
          <w:lang w:val="en-US" w:eastAsia="zh-CN"/>
        </w:rPr>
        <w:t>8</w:t>
      </w:r>
      <w:r>
        <w:rPr>
          <w:rStyle w:val="40"/>
          <w:rFonts w:hint="eastAsia"/>
        </w:rPr>
        <w:t>　</w:t>
      </w:r>
      <w:r>
        <w:rPr>
          <w:rStyle w:val="40"/>
          <w:rFonts w:hint="eastAsia"/>
          <w:lang w:val="en-US" w:eastAsia="zh-CN"/>
        </w:rPr>
        <w:t>修复方法</w:t>
      </w:r>
      <w:r>
        <w:tab/>
      </w:r>
      <w:r>
        <w:fldChar w:fldCharType="end"/>
      </w:r>
      <w:r>
        <w:rPr>
          <w:rFonts w:hint="eastAsia"/>
          <w:lang w:val="en-US" w:eastAsia="zh-CN"/>
        </w:rPr>
        <w:t>4</w:t>
      </w:r>
    </w:p>
    <w:p>
      <w:pPr>
        <w:pStyle w:val="24"/>
        <w:spacing w:before="78" w:after="78"/>
      </w:pPr>
      <w:r>
        <w:fldChar w:fldCharType="begin" w:fldLock="1"/>
      </w:r>
      <w:r>
        <w:instrText xml:space="preserve"> HYPERLINK \l "_Toc176770618" </w:instrText>
      </w:r>
      <w:r>
        <w:fldChar w:fldCharType="separate"/>
      </w:r>
      <w:r>
        <w:rPr>
          <w:rFonts w:hint="eastAsia"/>
          <w:lang w:val="en-US" w:eastAsia="zh-CN"/>
        </w:rPr>
        <w:t>9</w:t>
      </w:r>
      <w:r>
        <w:rPr>
          <w:rFonts w:hint="eastAsia"/>
        </w:rPr>
        <w:t>　</w:t>
      </w:r>
      <w:r>
        <w:rPr>
          <w:rFonts w:hint="eastAsia"/>
          <w:lang w:val="en-US" w:eastAsia="zh-CN"/>
        </w:rPr>
        <w:t>技术措施</w:t>
      </w:r>
      <w:r>
        <w:tab/>
      </w:r>
      <w:r>
        <w:fldChar w:fldCharType="end"/>
      </w:r>
      <w:r>
        <w:rPr>
          <w:rFonts w:hint="eastAsia"/>
          <w:lang w:val="en-US" w:eastAsia="zh-CN"/>
        </w:rPr>
        <w:t>4</w:t>
      </w:r>
    </w:p>
    <w:p>
      <w:pPr>
        <w:pStyle w:val="24"/>
        <w:spacing w:before="78" w:after="78"/>
        <w:rPr>
          <w:rFonts w:ascii="Times New Roman"/>
          <w:szCs w:val="24"/>
        </w:rPr>
      </w:pPr>
      <w:bookmarkStart w:id="22" w:name="OLE_LINK156"/>
      <w:r>
        <w:fldChar w:fldCharType="begin" w:fldLock="1"/>
      </w:r>
      <w:r>
        <w:rPr>
          <w:rStyle w:val="40"/>
        </w:rPr>
        <w:instrText xml:space="preserve"> </w:instrText>
      </w:r>
      <w:r>
        <w:instrText xml:space="preserve">HYPERLINK \l "_Toc176770618"</w:instrText>
      </w:r>
      <w:r>
        <w:rPr>
          <w:rStyle w:val="40"/>
        </w:rPr>
        <w:instrText xml:space="preserve"> </w:instrText>
      </w:r>
      <w:r>
        <w:fldChar w:fldCharType="separate"/>
      </w:r>
      <w:r>
        <w:rPr>
          <w:rStyle w:val="40"/>
          <w:rFonts w:hint="eastAsia"/>
          <w:lang w:val="en-US" w:eastAsia="zh-CN"/>
        </w:rPr>
        <w:t>10</w:t>
      </w:r>
      <w:r>
        <w:rPr>
          <w:rStyle w:val="40"/>
          <w:rFonts w:hint="eastAsia"/>
        </w:rPr>
        <w:t>　</w:t>
      </w:r>
      <w:r>
        <w:rPr>
          <w:rStyle w:val="40"/>
          <w:rFonts w:hint="eastAsia"/>
          <w:lang w:val="en-US" w:eastAsia="zh-CN"/>
        </w:rPr>
        <w:t>监测管理</w:t>
      </w:r>
      <w:r>
        <w:tab/>
      </w:r>
      <w:r>
        <w:fldChar w:fldCharType="end"/>
      </w:r>
      <w:r>
        <w:rPr>
          <w:rFonts w:hint="eastAsia"/>
          <w:lang w:val="en-US" w:eastAsia="zh-CN"/>
        </w:rPr>
        <w:t>5</w:t>
      </w:r>
    </w:p>
    <w:bookmarkEnd w:id="22"/>
    <w:p>
      <w:pPr>
        <w:pStyle w:val="24"/>
        <w:spacing w:before="78" w:after="78"/>
        <w:rPr>
          <w:rFonts w:hint="eastAsia" w:ascii="Times New Roman" w:eastAsia="宋体"/>
          <w:szCs w:val="24"/>
          <w:lang w:eastAsia="zh-CN"/>
        </w:rPr>
      </w:pPr>
      <w:r>
        <w:fldChar w:fldCharType="begin" w:fldLock="1"/>
      </w:r>
      <w:r>
        <w:rPr>
          <w:rStyle w:val="40"/>
        </w:rPr>
        <w:instrText xml:space="preserve"> </w:instrText>
      </w:r>
      <w:r>
        <w:instrText xml:space="preserve">HYPERLINK \l "_Toc176770619"</w:instrText>
      </w:r>
      <w:r>
        <w:rPr>
          <w:rStyle w:val="40"/>
        </w:rPr>
        <w:instrText xml:space="preserve"> </w:instrText>
      </w:r>
      <w:r>
        <w:fldChar w:fldCharType="separate"/>
      </w:r>
      <w:r>
        <w:rPr>
          <w:rStyle w:val="40"/>
          <w:rFonts w:hint="eastAsia"/>
        </w:rPr>
        <w:t>附录A　（资料性）</w:t>
      </w:r>
      <w:r>
        <w:rPr>
          <w:rStyle w:val="40"/>
        </w:rPr>
        <w:t>　</w:t>
      </w:r>
      <w:r>
        <w:rPr>
          <w:rStyle w:val="40"/>
          <w:rFonts w:hint="eastAsia"/>
          <w:lang w:val="en-US" w:eastAsia="zh-CN"/>
        </w:rPr>
        <w:t>湿地</w:t>
      </w:r>
      <w:r>
        <w:rPr>
          <w:rStyle w:val="40"/>
          <w:rFonts w:hint="eastAsia"/>
        </w:rPr>
        <w:t>植物</w:t>
      </w:r>
      <w:r>
        <w:rPr>
          <w:rStyle w:val="40"/>
          <w:rFonts w:hint="eastAsia"/>
          <w:lang w:val="en-US" w:eastAsia="zh-CN"/>
        </w:rPr>
        <w:t>与</w:t>
      </w:r>
      <w:r>
        <w:rPr>
          <w:rStyle w:val="40"/>
          <w:rFonts w:hint="eastAsia"/>
        </w:rPr>
        <w:t>群落监测样表</w:t>
      </w:r>
      <w:r>
        <w:tab/>
      </w:r>
      <w:r>
        <w:fldChar w:fldCharType="end"/>
      </w:r>
      <w:r>
        <w:rPr>
          <w:rFonts w:hint="eastAsia"/>
          <w:lang w:val="en-US" w:eastAsia="zh-CN"/>
        </w:rPr>
        <w:t>6</w:t>
      </w:r>
    </w:p>
    <w:p>
      <w:pPr>
        <w:pStyle w:val="24"/>
        <w:spacing w:before="78" w:after="78"/>
        <w:rPr>
          <w:rFonts w:hint="default" w:ascii="Times New Roman" w:eastAsia="宋体"/>
          <w:szCs w:val="24"/>
          <w:lang w:val="en-US" w:eastAsia="zh-CN"/>
        </w:rPr>
      </w:pPr>
      <w:bookmarkStart w:id="23" w:name="OLE_LINK157"/>
      <w:r>
        <w:fldChar w:fldCharType="begin" w:fldLock="1"/>
      </w:r>
      <w:r>
        <w:rPr>
          <w:rStyle w:val="40"/>
        </w:rPr>
        <w:instrText xml:space="preserve"> </w:instrText>
      </w:r>
      <w:r>
        <w:instrText xml:space="preserve">HYPERLINK \l "_Toc176770622"</w:instrText>
      </w:r>
      <w:r>
        <w:rPr>
          <w:rStyle w:val="40"/>
        </w:rPr>
        <w:instrText xml:space="preserve"> </w:instrText>
      </w:r>
      <w:r>
        <w:fldChar w:fldCharType="separate"/>
      </w:r>
      <w:r>
        <w:rPr>
          <w:rStyle w:val="40"/>
          <w:rFonts w:hint="eastAsia"/>
          <w:lang w:val="en-US" w:eastAsia="zh-CN"/>
        </w:rPr>
        <w:t>参考文献</w:t>
      </w:r>
      <w:r>
        <w:tab/>
      </w:r>
      <w:r>
        <w:fldChar w:fldCharType="end"/>
      </w:r>
      <w:r>
        <w:rPr>
          <w:rFonts w:hint="eastAsia"/>
          <w:lang w:val="en-US" w:eastAsia="zh-CN"/>
        </w:rPr>
        <w:t>7</w:t>
      </w:r>
    </w:p>
    <w:bookmarkEnd w:id="23"/>
    <w:p>
      <w:pPr>
        <w:pStyle w:val="28"/>
        <w:rPr>
          <w:rFonts w:hint="eastAsia"/>
        </w:rPr>
      </w:pPr>
      <w:r>
        <w:fldChar w:fldCharType="end"/>
      </w:r>
    </w:p>
    <w:p>
      <w:pPr>
        <w:pStyle w:val="66"/>
        <w:rPr>
          <w:rFonts w:hint="eastAsia"/>
        </w:rPr>
      </w:pPr>
      <w:bookmarkStart w:id="24" w:name="_Toc176770611"/>
      <w:r>
        <w:rPr>
          <w:rFonts w:hint="eastAsia"/>
        </w:rPr>
        <w:t>前</w:t>
      </w:r>
      <w:bookmarkStart w:id="25" w:name="BKQY"/>
      <w:r>
        <w:rPr>
          <w:rFonts w:hAnsi="黑体"/>
        </w:rPr>
        <w:t>  </w:t>
      </w:r>
      <w:r>
        <w:rPr>
          <w:rFonts w:hint="eastAsia"/>
        </w:rPr>
        <w:t>言</w:t>
      </w:r>
      <w:bookmarkEnd w:id="18"/>
      <w:bookmarkEnd w:id="19"/>
      <w:bookmarkEnd w:id="20"/>
      <w:bookmarkEnd w:id="24"/>
      <w:bookmarkEnd w:id="25"/>
    </w:p>
    <w:p>
      <w:pPr>
        <w:pStyle w:val="28"/>
        <w:rPr>
          <w:rFonts w:hint="eastAsia"/>
          <w:highlight w:val="none"/>
        </w:rPr>
      </w:pPr>
      <w:r>
        <w:rPr>
          <w:rFonts w:hint="eastAsia"/>
          <w:highlight w:val="none"/>
        </w:rPr>
        <w:t>本文件按照</w:t>
      </w:r>
      <w:bookmarkStart w:id="26" w:name="OLE_LINK44"/>
      <w:r>
        <w:rPr>
          <w:rFonts w:hint="eastAsia"/>
          <w:highlight w:val="none"/>
        </w:rPr>
        <w:t>GB/T 1.1-2020</w:t>
      </w:r>
      <w:bookmarkEnd w:id="26"/>
      <w:r>
        <w:rPr>
          <w:rFonts w:hint="eastAsia"/>
          <w:highlight w:val="none"/>
        </w:rPr>
        <w:t xml:space="preserve">《标准化工作导则 </w:t>
      </w:r>
      <w:r>
        <w:rPr>
          <w:rFonts w:hint="eastAsia"/>
          <w:highlight w:val="none"/>
          <w:lang w:val="en-US" w:eastAsia="zh-CN"/>
        </w:rPr>
        <w:t>第1部分：</w:t>
      </w:r>
      <w:r>
        <w:rPr>
          <w:rFonts w:hint="eastAsia"/>
          <w:highlight w:val="none"/>
        </w:rPr>
        <w:t>标准化文件的结构和起草规则》的规定起草。</w:t>
      </w:r>
    </w:p>
    <w:p>
      <w:pPr>
        <w:pStyle w:val="28"/>
        <w:rPr>
          <w:rFonts w:hint="eastAsia"/>
        </w:rPr>
      </w:pPr>
      <w:r>
        <w:rPr>
          <w:rFonts w:hint="eastAsia"/>
        </w:rPr>
        <w:t>请注意本文件的某些内容可能涉及专利。本文件的发布机构不承担识别专利的责任。</w:t>
      </w:r>
    </w:p>
    <w:p>
      <w:pPr>
        <w:pStyle w:val="28"/>
        <w:rPr>
          <w:rFonts w:hint="eastAsia"/>
        </w:rPr>
      </w:pPr>
      <w:r>
        <w:rPr>
          <w:rFonts w:hint="eastAsia"/>
        </w:rPr>
        <w:t>本文件由陕西省林业局提出</w:t>
      </w:r>
      <w:r>
        <w:rPr>
          <w:rFonts w:hint="eastAsia"/>
          <w:lang w:eastAsia="zh-CN"/>
        </w:rPr>
        <w:t>并归口</w:t>
      </w:r>
      <w:r>
        <w:rPr>
          <w:rFonts w:hint="eastAsia"/>
        </w:rPr>
        <w:t>。</w:t>
      </w:r>
    </w:p>
    <w:p>
      <w:pPr>
        <w:pStyle w:val="28"/>
        <w:rPr>
          <w:rFonts w:hint="eastAsia"/>
        </w:rPr>
      </w:pPr>
      <w:r>
        <w:rPr>
          <w:rFonts w:hint="eastAsia"/>
        </w:rPr>
        <w:t>本文件起草单位：</w:t>
      </w:r>
      <w:bookmarkStart w:id="27" w:name="OLE_LINK45"/>
      <w:r>
        <w:rPr>
          <w:rFonts w:hint="eastAsia"/>
        </w:rPr>
        <w:t>陕西省林业调查规划院（陕西省森林资源监测中心）</w:t>
      </w:r>
      <w:bookmarkEnd w:id="27"/>
      <w:r>
        <w:rPr>
          <w:rFonts w:hint="eastAsia"/>
          <w:lang w:eastAsia="zh-CN"/>
        </w:rPr>
        <w:t>、陕西省西安植物园（陕西省植物研究所）</w:t>
      </w:r>
      <w:r>
        <w:rPr>
          <w:rFonts w:hint="eastAsia"/>
        </w:rPr>
        <w:t>。</w:t>
      </w:r>
    </w:p>
    <w:p>
      <w:pPr>
        <w:pStyle w:val="28"/>
      </w:pPr>
      <w:bookmarkStart w:id="28" w:name="OLE_LINK2"/>
      <w:r>
        <w:rPr>
          <w:rFonts w:hint="eastAsia"/>
        </w:rPr>
        <w:t>本文件主要起草人：</w:t>
      </w:r>
      <w:bookmarkEnd w:id="28"/>
      <w:r>
        <w:rPr>
          <w:rFonts w:hint="eastAsia"/>
          <w:lang w:val="en-US" w:eastAsia="zh-CN"/>
        </w:rPr>
        <w:t>呼海涛、何海棠、呼延洋、王茸仙、张芳、郭瑞、邓小明、黎斌、张国民、乔小宁、胡斌、郝颖、高玢垣、刘博文、邢源、葛琛、杜娟、付守金。</w:t>
      </w:r>
    </w:p>
    <w:p>
      <w:pPr>
        <w:pStyle w:val="28"/>
        <w:rPr>
          <w:rFonts w:hint="eastAsia"/>
        </w:rPr>
      </w:pPr>
      <w:r>
        <w:rPr>
          <w:rFonts w:hint="eastAsia"/>
        </w:rPr>
        <w:t>本文件由陕西省林业调查规划院（陕西省森林资源监测中心）负责解释。</w:t>
      </w:r>
    </w:p>
    <w:p>
      <w:pPr>
        <w:pStyle w:val="28"/>
        <w:rPr>
          <w:rFonts w:hint="eastAsia"/>
        </w:rPr>
      </w:pPr>
      <w:r>
        <w:rPr>
          <w:rFonts w:hint="eastAsia"/>
        </w:rPr>
        <w:t>本文件首次发布。</w:t>
      </w:r>
    </w:p>
    <w:p>
      <w:pPr>
        <w:pStyle w:val="28"/>
        <w:rPr>
          <w:rFonts w:hint="eastAsia"/>
        </w:rPr>
      </w:pPr>
      <w:r>
        <w:rPr>
          <w:rFonts w:hint="eastAsia"/>
        </w:rPr>
        <w:t>联系信息如下：</w:t>
      </w:r>
    </w:p>
    <w:p>
      <w:pPr>
        <w:pStyle w:val="28"/>
        <w:rPr>
          <w:rFonts w:hint="eastAsia"/>
        </w:rPr>
      </w:pPr>
      <w:r>
        <w:rPr>
          <w:rFonts w:hint="eastAsia"/>
        </w:rPr>
        <w:t>单位：陕西省林业调查规划院（陕西省森林资源监测中心）</w:t>
      </w:r>
    </w:p>
    <w:p>
      <w:pPr>
        <w:pStyle w:val="28"/>
      </w:pPr>
      <w:r>
        <w:rPr>
          <w:rFonts w:hint="eastAsia"/>
        </w:rPr>
        <w:t>电话：</w:t>
      </w:r>
      <w:r>
        <w:rPr>
          <w:rFonts w:hint="eastAsia"/>
          <w:szCs w:val="22"/>
        </w:rPr>
        <w:t>029-88652093</w:t>
      </w:r>
    </w:p>
    <w:p>
      <w:pPr>
        <w:pStyle w:val="28"/>
      </w:pPr>
      <w:r>
        <w:rPr>
          <w:rFonts w:hint="eastAsia"/>
        </w:rPr>
        <w:t>地址：西安市莲湖区西关正街233号</w:t>
      </w:r>
    </w:p>
    <w:p>
      <w:pPr>
        <w:pStyle w:val="28"/>
        <w:rPr>
          <w:rFonts w:hint="eastAsia"/>
        </w:rPr>
      </w:pPr>
      <w:r>
        <w:rPr>
          <w:rFonts w:hint="eastAsia"/>
        </w:rPr>
        <w:t>邮编：710082</w:t>
      </w:r>
    </w:p>
    <w:p>
      <w:pPr>
        <w:pStyle w:val="28"/>
        <w:sectPr>
          <w:headerReference r:id="rId3" w:type="default"/>
          <w:footerReference r:id="rId4" w:type="default"/>
          <w:pgSz w:w="11906" w:h="16838"/>
          <w:pgMar w:top="567" w:right="1134" w:bottom="1134" w:left="1418" w:header="1418" w:footer="1134" w:gutter="0"/>
          <w:pgNumType w:fmt="upperRoman" w:start="1"/>
          <w:cols w:space="720" w:num="1"/>
          <w:formProt w:val="0"/>
          <w:docGrid w:type="lines" w:linePitch="312" w:charSpace="0"/>
        </w:sectPr>
      </w:pPr>
    </w:p>
    <w:p>
      <w:pPr>
        <w:pStyle w:val="122"/>
        <w:shd w:val="clear" w:color="auto" w:fill="auto"/>
        <w:rPr>
          <w:rFonts w:hint="eastAsia" w:eastAsia="黑体"/>
          <w:lang w:eastAsia="zh-CN"/>
        </w:rPr>
      </w:pPr>
      <w:r>
        <w:rPr>
          <w:rFonts w:hint="eastAsia"/>
          <w:lang w:eastAsia="zh-CN"/>
        </w:rPr>
        <w:t>小微湿地修复技术指南</w:t>
      </w:r>
    </w:p>
    <w:p>
      <w:pPr>
        <w:pStyle w:val="117"/>
        <w:rPr>
          <w:rFonts w:hint="eastAsia"/>
        </w:rPr>
      </w:pPr>
      <w:bookmarkStart w:id="29" w:name="_Toc176765716"/>
      <w:bookmarkStart w:id="30" w:name="_Toc176770612"/>
      <w:bookmarkStart w:id="31" w:name="_Toc176768150"/>
      <w:bookmarkStart w:id="32" w:name="_Toc176768324"/>
      <w:r>
        <w:rPr>
          <w:rFonts w:hint="eastAsia"/>
        </w:rPr>
        <w:t>范围</w:t>
      </w:r>
      <w:bookmarkEnd w:id="29"/>
      <w:bookmarkEnd w:id="30"/>
      <w:bookmarkEnd w:id="31"/>
      <w:bookmarkEnd w:id="32"/>
    </w:p>
    <w:p>
      <w:pPr>
        <w:pStyle w:val="28"/>
        <w:rPr>
          <w:rFonts w:hint="eastAsia"/>
          <w:highlight w:val="none"/>
        </w:rPr>
      </w:pPr>
      <w:bookmarkStart w:id="33" w:name="OLE_LINK46"/>
      <w:r>
        <w:rPr>
          <w:rFonts w:hint="eastAsia"/>
          <w:highlight w:val="none"/>
        </w:rPr>
        <w:t>本文件规定了</w:t>
      </w:r>
      <w:bookmarkStart w:id="34" w:name="OLE_LINK8"/>
      <w:r>
        <w:rPr>
          <w:rFonts w:hint="eastAsia"/>
          <w:highlight w:val="none"/>
        </w:rPr>
        <w:t>小微湿地的定义、类型以及生态修复的目标、原则、方法、措施和监测管理</w:t>
      </w:r>
      <w:bookmarkEnd w:id="34"/>
      <w:r>
        <w:rPr>
          <w:rFonts w:hint="eastAsia"/>
          <w:highlight w:val="none"/>
        </w:rPr>
        <w:t>等内容。</w:t>
      </w:r>
    </w:p>
    <w:p>
      <w:pPr>
        <w:pStyle w:val="28"/>
        <w:rPr>
          <w:rFonts w:hint="eastAsia"/>
        </w:rPr>
      </w:pPr>
      <w:r>
        <w:rPr>
          <w:rFonts w:hint="eastAsia"/>
          <w:highlight w:val="none"/>
        </w:rPr>
        <w:t>本文件适用于陕西省范围内小微湿地保护、修复、利用等建设活动，指导小微湿地保护管理</w:t>
      </w:r>
      <w:r>
        <w:rPr>
          <w:rFonts w:hint="eastAsia"/>
        </w:rPr>
        <w:t>。</w:t>
      </w:r>
    </w:p>
    <w:bookmarkEnd w:id="33"/>
    <w:p>
      <w:pPr>
        <w:pStyle w:val="117"/>
        <w:rPr>
          <w:rFonts w:hint="eastAsia"/>
        </w:rPr>
      </w:pPr>
      <w:bookmarkStart w:id="35" w:name="_Toc176765717"/>
      <w:bookmarkStart w:id="36" w:name="_Toc176768151"/>
      <w:bookmarkStart w:id="37" w:name="OLE_LINK4"/>
      <w:bookmarkStart w:id="38" w:name="_Toc176770613"/>
      <w:bookmarkStart w:id="39" w:name="_Toc176768325"/>
      <w:r>
        <w:rPr>
          <w:rFonts w:hint="eastAsia"/>
        </w:rPr>
        <w:t>规范性引用文件</w:t>
      </w:r>
      <w:bookmarkEnd w:id="35"/>
      <w:bookmarkEnd w:id="36"/>
      <w:bookmarkEnd w:id="37"/>
      <w:bookmarkEnd w:id="38"/>
      <w:bookmarkEnd w:id="39"/>
    </w:p>
    <w:p>
      <w:pPr>
        <w:pStyle w:val="28"/>
        <w:rPr>
          <w:rFonts w:hint="eastAsia"/>
          <w:highlight w:val="none"/>
        </w:rPr>
      </w:pPr>
      <w:bookmarkStart w:id="40" w:name="_Toc176765718"/>
      <w:bookmarkEnd w:id="40"/>
      <w:r>
        <w:rPr>
          <w:rFonts w:hint="eastAsia"/>
          <w:highlight w:val="none"/>
        </w:rPr>
        <w:t>下列文件中的内容通过文中的规范性引用而构成文件必不可少的条款。其中，注日期的引用文件，仅该日期对应的版本适用于本文件；不注日期的引用文件，其最新版本（包括所有的修改单）适用于本文件。</w:t>
      </w:r>
    </w:p>
    <w:p>
      <w:pPr>
        <w:pStyle w:val="28"/>
        <w:rPr>
          <w:rFonts w:hint="eastAsia" w:eastAsia="宋体"/>
          <w:highlight w:val="none"/>
          <w:lang w:eastAsia="zh-CN"/>
        </w:rPr>
      </w:pPr>
      <w:r>
        <w:rPr>
          <w:rFonts w:hint="eastAsia"/>
          <w:highlight w:val="none"/>
        </w:rPr>
        <w:t>GB</w:t>
      </w:r>
      <w:r>
        <w:rPr>
          <w:rFonts w:hint="eastAsia"/>
          <w:highlight w:val="none"/>
          <w:lang w:val="en-US" w:eastAsia="zh-CN"/>
        </w:rPr>
        <w:t xml:space="preserve"> </w:t>
      </w:r>
      <w:r>
        <w:rPr>
          <w:rFonts w:hint="eastAsia"/>
          <w:highlight w:val="none"/>
        </w:rPr>
        <w:t>3838</w:t>
      </w:r>
      <w:r>
        <w:rPr>
          <w:rFonts w:hint="eastAsia"/>
          <w:highlight w:val="none"/>
          <w:lang w:val="en-US" w:eastAsia="zh-CN"/>
        </w:rPr>
        <w:t xml:space="preserve"> </w:t>
      </w:r>
      <w:r>
        <w:rPr>
          <w:rFonts w:hint="eastAsia"/>
          <w:highlight w:val="none"/>
        </w:rPr>
        <w:t>地表水环境质量标准</w:t>
      </w:r>
      <w:r>
        <w:rPr>
          <w:rFonts w:hint="eastAsia"/>
          <w:highlight w:val="none"/>
          <w:lang w:val="en-US" w:eastAsia="zh-CN"/>
        </w:rPr>
        <w:t xml:space="preserve"> </w:t>
      </w:r>
    </w:p>
    <w:p>
      <w:pPr>
        <w:pStyle w:val="28"/>
        <w:rPr>
          <w:rFonts w:hint="eastAsia"/>
          <w:highlight w:val="none"/>
        </w:rPr>
      </w:pPr>
      <w:r>
        <w:rPr>
          <w:rFonts w:hint="eastAsia"/>
          <w:highlight w:val="none"/>
        </w:rPr>
        <w:t>GB/T</w:t>
      </w:r>
      <w:r>
        <w:rPr>
          <w:rFonts w:hint="eastAsia"/>
          <w:highlight w:val="none"/>
          <w:lang w:val="en-US" w:eastAsia="zh-CN"/>
        </w:rPr>
        <w:t xml:space="preserve"> </w:t>
      </w:r>
      <w:r>
        <w:rPr>
          <w:rFonts w:hint="eastAsia"/>
          <w:highlight w:val="none"/>
        </w:rPr>
        <w:t>27648</w:t>
      </w:r>
      <w:r>
        <w:rPr>
          <w:rFonts w:hint="eastAsia"/>
          <w:highlight w:val="none"/>
          <w:lang w:val="en-US" w:eastAsia="zh-CN"/>
        </w:rPr>
        <w:t xml:space="preserve"> </w:t>
      </w:r>
      <w:r>
        <w:rPr>
          <w:rFonts w:hint="eastAsia"/>
          <w:highlight w:val="none"/>
        </w:rPr>
        <w:t>重要湿地监测指标体系</w:t>
      </w:r>
    </w:p>
    <w:p>
      <w:pPr>
        <w:pStyle w:val="28"/>
        <w:rPr>
          <w:rFonts w:hint="eastAsia"/>
          <w:highlight w:val="none"/>
        </w:rPr>
      </w:pPr>
      <w:r>
        <w:rPr>
          <w:rFonts w:hint="eastAsia"/>
          <w:highlight w:val="none"/>
        </w:rPr>
        <w:t>GB/T 42481</w:t>
      </w:r>
      <w:r>
        <w:rPr>
          <w:rFonts w:hint="eastAsia"/>
          <w:highlight w:val="none"/>
          <w:lang w:val="en-US" w:eastAsia="zh-CN"/>
        </w:rPr>
        <w:t xml:space="preserve"> </w:t>
      </w:r>
      <w:r>
        <w:rPr>
          <w:rFonts w:hint="eastAsia"/>
          <w:highlight w:val="none"/>
        </w:rPr>
        <w:t>小微湿地保护与管理规范</w:t>
      </w:r>
    </w:p>
    <w:p>
      <w:pPr>
        <w:pStyle w:val="28"/>
        <w:rPr>
          <w:rFonts w:hint="eastAsia"/>
          <w:highlight w:val="none"/>
        </w:rPr>
      </w:pPr>
      <w:r>
        <w:rPr>
          <w:rFonts w:hint="eastAsia"/>
          <w:highlight w:val="none"/>
        </w:rPr>
        <w:t>GB/T 42532</w:t>
      </w:r>
      <w:r>
        <w:rPr>
          <w:rFonts w:hint="eastAsia"/>
          <w:highlight w:val="none"/>
          <w:lang w:val="en-US" w:eastAsia="zh-CN"/>
        </w:rPr>
        <w:t xml:space="preserve"> </w:t>
      </w:r>
      <w:r>
        <w:rPr>
          <w:rFonts w:hint="eastAsia"/>
          <w:highlight w:val="none"/>
        </w:rPr>
        <w:t>湿地退化评估技术规范</w:t>
      </w:r>
    </w:p>
    <w:p>
      <w:pPr>
        <w:pStyle w:val="28"/>
        <w:rPr>
          <w:rFonts w:hint="eastAsia"/>
          <w:highlight w:val="none"/>
        </w:rPr>
      </w:pPr>
      <w:r>
        <w:rPr>
          <w:rFonts w:hint="eastAsia"/>
          <w:highlight w:val="none"/>
        </w:rPr>
        <w:t>GB/T 43624</w:t>
      </w:r>
      <w:r>
        <w:rPr>
          <w:rFonts w:hint="eastAsia"/>
          <w:highlight w:val="none"/>
          <w:lang w:val="en-US" w:eastAsia="zh-CN"/>
        </w:rPr>
        <w:t xml:space="preserve"> </w:t>
      </w:r>
      <w:r>
        <w:rPr>
          <w:rFonts w:hint="eastAsia"/>
          <w:highlight w:val="none"/>
        </w:rPr>
        <w:t>湿地术语</w:t>
      </w:r>
    </w:p>
    <w:p>
      <w:pPr>
        <w:pStyle w:val="28"/>
        <w:rPr>
          <w:rFonts w:hint="eastAsia" w:eastAsia="宋体"/>
          <w:highlight w:val="none"/>
          <w:lang w:eastAsia="zh-CN"/>
        </w:rPr>
      </w:pPr>
      <w:r>
        <w:rPr>
          <w:rFonts w:hint="eastAsia"/>
          <w:highlight w:val="none"/>
        </w:rPr>
        <w:t>HJ 91.2</w:t>
      </w:r>
      <w:r>
        <w:rPr>
          <w:rFonts w:hint="eastAsia"/>
          <w:highlight w:val="none"/>
          <w:lang w:val="en-US" w:eastAsia="zh-CN"/>
        </w:rPr>
        <w:t xml:space="preserve"> </w:t>
      </w:r>
      <w:r>
        <w:rPr>
          <w:rFonts w:hint="eastAsia"/>
          <w:highlight w:val="none"/>
        </w:rPr>
        <w:t>地表水环境质量监测技术规范</w:t>
      </w:r>
      <w:r>
        <w:rPr>
          <w:rFonts w:hint="eastAsia"/>
          <w:highlight w:val="none"/>
          <w:lang w:val="en-US" w:eastAsia="zh-CN"/>
        </w:rPr>
        <w:t xml:space="preserve"> </w:t>
      </w:r>
    </w:p>
    <w:p>
      <w:pPr>
        <w:pStyle w:val="28"/>
        <w:rPr>
          <w:rFonts w:hint="eastAsia" w:eastAsia="宋体"/>
          <w:highlight w:val="none"/>
          <w:lang w:eastAsia="zh-CN"/>
        </w:rPr>
      </w:pPr>
      <w:r>
        <w:rPr>
          <w:rFonts w:hint="eastAsia"/>
          <w:highlight w:val="none"/>
        </w:rPr>
        <w:t>HJ</w:t>
      </w:r>
      <w:r>
        <w:rPr>
          <w:rFonts w:hint="eastAsia"/>
          <w:highlight w:val="none"/>
          <w:lang w:val="en-US" w:eastAsia="zh-CN"/>
        </w:rPr>
        <w:t xml:space="preserve"> </w:t>
      </w:r>
      <w:r>
        <w:rPr>
          <w:rFonts w:hint="eastAsia"/>
          <w:highlight w:val="none"/>
        </w:rPr>
        <w:t>166</w:t>
      </w:r>
      <w:r>
        <w:rPr>
          <w:rFonts w:hint="eastAsia"/>
          <w:highlight w:val="none"/>
          <w:lang w:val="en-US" w:eastAsia="zh-CN"/>
        </w:rPr>
        <w:t xml:space="preserve"> </w:t>
      </w:r>
      <w:r>
        <w:rPr>
          <w:rFonts w:hint="eastAsia"/>
          <w:highlight w:val="none"/>
        </w:rPr>
        <w:t>土壤环境监测技术导则</w:t>
      </w:r>
      <w:r>
        <w:rPr>
          <w:rFonts w:hint="eastAsia"/>
          <w:highlight w:val="none"/>
          <w:lang w:val="en-US" w:eastAsia="zh-CN"/>
        </w:rPr>
        <w:t xml:space="preserve"> </w:t>
      </w:r>
    </w:p>
    <w:p>
      <w:pPr>
        <w:pStyle w:val="28"/>
        <w:rPr>
          <w:rFonts w:hint="eastAsia" w:eastAsia="宋体"/>
          <w:highlight w:val="none"/>
          <w:lang w:eastAsia="zh-CN"/>
        </w:rPr>
      </w:pPr>
      <w:r>
        <w:rPr>
          <w:rFonts w:hint="eastAsia"/>
          <w:highlight w:val="none"/>
        </w:rPr>
        <w:t>HJ</w:t>
      </w:r>
      <w:r>
        <w:rPr>
          <w:rFonts w:hint="eastAsia"/>
          <w:highlight w:val="none"/>
          <w:lang w:val="en-US" w:eastAsia="zh-CN"/>
        </w:rPr>
        <w:t xml:space="preserve"> </w:t>
      </w:r>
      <w:r>
        <w:rPr>
          <w:rFonts w:hint="eastAsia"/>
          <w:highlight w:val="none"/>
        </w:rPr>
        <w:t>192</w:t>
      </w:r>
      <w:r>
        <w:rPr>
          <w:rFonts w:hint="eastAsia"/>
          <w:highlight w:val="none"/>
          <w:lang w:val="en-US" w:eastAsia="zh-CN"/>
        </w:rPr>
        <w:t xml:space="preserve"> </w:t>
      </w:r>
      <w:r>
        <w:rPr>
          <w:rFonts w:hint="eastAsia"/>
          <w:highlight w:val="none"/>
        </w:rPr>
        <w:t>生态环境状况评价技术规范</w:t>
      </w:r>
      <w:r>
        <w:rPr>
          <w:rFonts w:hint="eastAsia"/>
          <w:highlight w:val="none"/>
          <w:lang w:val="en-US" w:eastAsia="zh-CN"/>
        </w:rPr>
        <w:t xml:space="preserve"> </w:t>
      </w:r>
    </w:p>
    <w:p>
      <w:pPr>
        <w:pStyle w:val="28"/>
        <w:rPr>
          <w:rFonts w:hint="eastAsia" w:eastAsia="宋体"/>
          <w:highlight w:val="none"/>
          <w:lang w:eastAsia="zh-CN"/>
        </w:rPr>
      </w:pPr>
      <w:r>
        <w:rPr>
          <w:rFonts w:hint="eastAsia"/>
          <w:highlight w:val="none"/>
        </w:rPr>
        <w:t>HJ</w:t>
      </w:r>
      <w:r>
        <w:rPr>
          <w:rFonts w:hint="eastAsia"/>
          <w:highlight w:val="none"/>
          <w:lang w:val="en-US" w:eastAsia="zh-CN"/>
        </w:rPr>
        <w:t xml:space="preserve"> </w:t>
      </w:r>
      <w:r>
        <w:rPr>
          <w:rFonts w:hint="eastAsia"/>
          <w:highlight w:val="none"/>
        </w:rPr>
        <w:t>624</w:t>
      </w:r>
      <w:r>
        <w:rPr>
          <w:rFonts w:hint="eastAsia"/>
          <w:highlight w:val="none"/>
          <w:lang w:val="en-US" w:eastAsia="zh-CN"/>
        </w:rPr>
        <w:t xml:space="preserve"> </w:t>
      </w:r>
      <w:r>
        <w:rPr>
          <w:rFonts w:hint="eastAsia"/>
          <w:highlight w:val="none"/>
        </w:rPr>
        <w:t>外来物种环境风险评估技术导则</w:t>
      </w:r>
      <w:r>
        <w:rPr>
          <w:rFonts w:hint="eastAsia"/>
          <w:highlight w:val="none"/>
          <w:lang w:val="en-US" w:eastAsia="zh-CN"/>
        </w:rPr>
        <w:t xml:space="preserve"> </w:t>
      </w:r>
    </w:p>
    <w:p>
      <w:pPr>
        <w:pStyle w:val="28"/>
        <w:rPr>
          <w:rFonts w:hint="eastAsia" w:eastAsia="宋体"/>
          <w:highlight w:val="none"/>
          <w:lang w:eastAsia="zh-CN"/>
        </w:rPr>
      </w:pPr>
      <w:r>
        <w:rPr>
          <w:rFonts w:hint="eastAsia"/>
          <w:highlight w:val="none"/>
        </w:rPr>
        <w:t>HJ</w:t>
      </w:r>
      <w:r>
        <w:rPr>
          <w:rFonts w:hint="eastAsia"/>
          <w:highlight w:val="none"/>
          <w:lang w:val="en-US" w:eastAsia="zh-CN"/>
        </w:rPr>
        <w:t xml:space="preserve"> </w:t>
      </w:r>
      <w:r>
        <w:rPr>
          <w:rFonts w:hint="eastAsia"/>
          <w:highlight w:val="none"/>
        </w:rPr>
        <w:t>710.1</w:t>
      </w:r>
      <w:r>
        <w:rPr>
          <w:rFonts w:hint="eastAsia"/>
          <w:highlight w:val="none"/>
          <w:lang w:val="en-US" w:eastAsia="zh-CN"/>
        </w:rPr>
        <w:t xml:space="preserve"> </w:t>
      </w:r>
      <w:r>
        <w:rPr>
          <w:rFonts w:hint="eastAsia"/>
          <w:highlight w:val="none"/>
        </w:rPr>
        <w:t>生物多样性观测技术导则 陆生维管植物</w:t>
      </w:r>
      <w:r>
        <w:rPr>
          <w:rFonts w:hint="eastAsia"/>
          <w:highlight w:val="none"/>
          <w:lang w:val="en-US" w:eastAsia="zh-CN"/>
        </w:rPr>
        <w:t xml:space="preserve"> </w:t>
      </w:r>
    </w:p>
    <w:p>
      <w:pPr>
        <w:pStyle w:val="28"/>
        <w:rPr>
          <w:rFonts w:hint="eastAsia" w:eastAsia="宋体"/>
          <w:highlight w:val="none"/>
          <w:lang w:eastAsia="zh-CN"/>
        </w:rPr>
      </w:pPr>
      <w:r>
        <w:rPr>
          <w:rFonts w:hint="eastAsia"/>
          <w:highlight w:val="none"/>
        </w:rPr>
        <w:t>HJ</w:t>
      </w:r>
      <w:r>
        <w:rPr>
          <w:rFonts w:hint="eastAsia"/>
          <w:highlight w:val="none"/>
          <w:lang w:val="en-US" w:eastAsia="zh-CN"/>
        </w:rPr>
        <w:t xml:space="preserve"> </w:t>
      </w:r>
      <w:r>
        <w:rPr>
          <w:rFonts w:hint="eastAsia"/>
          <w:highlight w:val="none"/>
        </w:rPr>
        <w:t>710.3</w:t>
      </w:r>
      <w:r>
        <w:rPr>
          <w:rFonts w:hint="eastAsia"/>
          <w:highlight w:val="none"/>
          <w:lang w:val="en-US" w:eastAsia="zh-CN"/>
        </w:rPr>
        <w:t xml:space="preserve"> </w:t>
      </w:r>
      <w:r>
        <w:rPr>
          <w:rFonts w:hint="eastAsia"/>
          <w:highlight w:val="none"/>
        </w:rPr>
        <w:t>生物多样性观测技术导则 陆生哺乳动物</w:t>
      </w:r>
      <w:r>
        <w:rPr>
          <w:rFonts w:hint="eastAsia"/>
          <w:highlight w:val="none"/>
          <w:lang w:val="en-US" w:eastAsia="zh-CN"/>
        </w:rPr>
        <w:t xml:space="preserve"> </w:t>
      </w:r>
    </w:p>
    <w:p>
      <w:pPr>
        <w:pStyle w:val="28"/>
        <w:rPr>
          <w:rFonts w:hint="eastAsia" w:eastAsia="宋体"/>
          <w:highlight w:val="none"/>
          <w:lang w:eastAsia="zh-CN"/>
        </w:rPr>
      </w:pPr>
      <w:r>
        <w:rPr>
          <w:rFonts w:hint="eastAsia"/>
          <w:highlight w:val="none"/>
        </w:rPr>
        <w:t>HJ</w:t>
      </w:r>
      <w:r>
        <w:rPr>
          <w:rFonts w:hint="eastAsia"/>
          <w:highlight w:val="none"/>
          <w:lang w:val="en-US" w:eastAsia="zh-CN"/>
        </w:rPr>
        <w:t xml:space="preserve"> </w:t>
      </w:r>
      <w:r>
        <w:rPr>
          <w:rFonts w:hint="eastAsia"/>
          <w:highlight w:val="none"/>
        </w:rPr>
        <w:t>710.4</w:t>
      </w:r>
      <w:r>
        <w:rPr>
          <w:rFonts w:hint="eastAsia"/>
          <w:highlight w:val="none"/>
          <w:lang w:val="en-US" w:eastAsia="zh-CN"/>
        </w:rPr>
        <w:t xml:space="preserve"> </w:t>
      </w:r>
      <w:r>
        <w:rPr>
          <w:rFonts w:hint="eastAsia"/>
          <w:highlight w:val="none"/>
        </w:rPr>
        <w:t>生物多样性观测技术导则 鸟类</w:t>
      </w:r>
      <w:r>
        <w:rPr>
          <w:rFonts w:hint="eastAsia"/>
          <w:highlight w:val="none"/>
          <w:lang w:val="en-US" w:eastAsia="zh-CN"/>
        </w:rPr>
        <w:t xml:space="preserve"> </w:t>
      </w:r>
    </w:p>
    <w:p>
      <w:pPr>
        <w:pStyle w:val="28"/>
        <w:rPr>
          <w:rFonts w:hint="eastAsia" w:eastAsia="宋体"/>
          <w:highlight w:val="none"/>
          <w:lang w:eastAsia="zh-CN"/>
        </w:rPr>
      </w:pPr>
      <w:r>
        <w:rPr>
          <w:rFonts w:hint="eastAsia"/>
          <w:highlight w:val="none"/>
        </w:rPr>
        <w:t>HJ</w:t>
      </w:r>
      <w:r>
        <w:rPr>
          <w:rFonts w:hint="eastAsia"/>
          <w:highlight w:val="none"/>
          <w:lang w:val="en-US" w:eastAsia="zh-CN"/>
        </w:rPr>
        <w:t xml:space="preserve"> </w:t>
      </w:r>
      <w:r>
        <w:rPr>
          <w:rFonts w:hint="eastAsia"/>
          <w:highlight w:val="none"/>
        </w:rPr>
        <w:t>710.5</w:t>
      </w:r>
      <w:r>
        <w:rPr>
          <w:rFonts w:hint="eastAsia"/>
          <w:highlight w:val="none"/>
          <w:lang w:val="en-US" w:eastAsia="zh-CN"/>
        </w:rPr>
        <w:t xml:space="preserve"> </w:t>
      </w:r>
      <w:r>
        <w:rPr>
          <w:rFonts w:hint="eastAsia"/>
          <w:highlight w:val="none"/>
        </w:rPr>
        <w:t>生物多样性观测技术导则 爬行动物</w:t>
      </w:r>
      <w:r>
        <w:rPr>
          <w:rFonts w:hint="eastAsia"/>
          <w:highlight w:val="none"/>
          <w:lang w:val="en-US" w:eastAsia="zh-CN"/>
        </w:rPr>
        <w:t xml:space="preserve"> </w:t>
      </w:r>
    </w:p>
    <w:p>
      <w:pPr>
        <w:pStyle w:val="28"/>
        <w:rPr>
          <w:rFonts w:hint="eastAsia" w:eastAsia="宋体"/>
          <w:highlight w:val="none"/>
          <w:lang w:eastAsia="zh-CN"/>
        </w:rPr>
      </w:pPr>
      <w:r>
        <w:rPr>
          <w:rFonts w:hint="eastAsia"/>
          <w:highlight w:val="none"/>
        </w:rPr>
        <w:t>HJ</w:t>
      </w:r>
      <w:r>
        <w:rPr>
          <w:rFonts w:hint="eastAsia"/>
          <w:highlight w:val="none"/>
          <w:lang w:val="en-US" w:eastAsia="zh-CN"/>
        </w:rPr>
        <w:t xml:space="preserve"> </w:t>
      </w:r>
      <w:r>
        <w:rPr>
          <w:rFonts w:hint="eastAsia"/>
          <w:highlight w:val="none"/>
        </w:rPr>
        <w:t>710.6</w:t>
      </w:r>
      <w:r>
        <w:rPr>
          <w:rFonts w:hint="eastAsia"/>
          <w:highlight w:val="none"/>
          <w:lang w:val="en-US" w:eastAsia="zh-CN"/>
        </w:rPr>
        <w:t xml:space="preserve"> </w:t>
      </w:r>
      <w:r>
        <w:rPr>
          <w:rFonts w:hint="eastAsia"/>
          <w:highlight w:val="none"/>
        </w:rPr>
        <w:t>生物多样性观测技术导则 两栖动物</w:t>
      </w:r>
      <w:r>
        <w:rPr>
          <w:rFonts w:hint="eastAsia"/>
          <w:highlight w:val="none"/>
          <w:lang w:val="en-US" w:eastAsia="zh-CN"/>
        </w:rPr>
        <w:t xml:space="preserve"> </w:t>
      </w:r>
    </w:p>
    <w:p>
      <w:pPr>
        <w:pStyle w:val="28"/>
        <w:rPr>
          <w:rFonts w:hint="eastAsia" w:eastAsia="宋体"/>
          <w:highlight w:val="none"/>
          <w:lang w:eastAsia="zh-CN"/>
        </w:rPr>
      </w:pPr>
      <w:r>
        <w:rPr>
          <w:rFonts w:hint="eastAsia"/>
          <w:highlight w:val="none"/>
        </w:rPr>
        <w:t>HJ</w:t>
      </w:r>
      <w:r>
        <w:rPr>
          <w:rFonts w:hint="eastAsia"/>
          <w:highlight w:val="none"/>
          <w:lang w:val="en-US" w:eastAsia="zh-CN"/>
        </w:rPr>
        <w:t xml:space="preserve"> </w:t>
      </w:r>
      <w:r>
        <w:rPr>
          <w:rFonts w:hint="eastAsia"/>
          <w:highlight w:val="none"/>
        </w:rPr>
        <w:t>710.7</w:t>
      </w:r>
      <w:r>
        <w:rPr>
          <w:rFonts w:hint="eastAsia"/>
          <w:highlight w:val="none"/>
          <w:lang w:val="en-US" w:eastAsia="zh-CN"/>
        </w:rPr>
        <w:t xml:space="preserve"> </w:t>
      </w:r>
      <w:r>
        <w:rPr>
          <w:rFonts w:hint="eastAsia"/>
          <w:highlight w:val="none"/>
        </w:rPr>
        <w:t>生物多样性观测技术导则 内陆水域鱼类</w:t>
      </w:r>
      <w:r>
        <w:rPr>
          <w:rFonts w:hint="eastAsia"/>
          <w:highlight w:val="none"/>
          <w:lang w:val="en-US" w:eastAsia="zh-CN"/>
        </w:rPr>
        <w:t xml:space="preserve"> </w:t>
      </w:r>
    </w:p>
    <w:p>
      <w:pPr>
        <w:pStyle w:val="28"/>
        <w:rPr>
          <w:rFonts w:hint="eastAsia" w:eastAsia="宋体"/>
          <w:highlight w:val="none"/>
          <w:lang w:eastAsia="zh-CN"/>
        </w:rPr>
      </w:pPr>
      <w:r>
        <w:rPr>
          <w:rFonts w:hint="eastAsia"/>
          <w:highlight w:val="none"/>
        </w:rPr>
        <w:t>HJ</w:t>
      </w:r>
      <w:r>
        <w:rPr>
          <w:rFonts w:hint="eastAsia"/>
          <w:highlight w:val="none"/>
          <w:lang w:val="en-US" w:eastAsia="zh-CN"/>
        </w:rPr>
        <w:t xml:space="preserve"> </w:t>
      </w:r>
      <w:r>
        <w:rPr>
          <w:rFonts w:hint="eastAsia"/>
          <w:highlight w:val="none"/>
        </w:rPr>
        <w:t>710.12</w:t>
      </w:r>
      <w:r>
        <w:rPr>
          <w:rFonts w:hint="eastAsia"/>
          <w:highlight w:val="none"/>
          <w:lang w:val="en-US" w:eastAsia="zh-CN"/>
        </w:rPr>
        <w:t xml:space="preserve"> </w:t>
      </w:r>
      <w:r>
        <w:rPr>
          <w:rFonts w:hint="eastAsia"/>
          <w:highlight w:val="none"/>
        </w:rPr>
        <w:t>生物多样性观测技术导则 水生维管植物</w:t>
      </w:r>
      <w:r>
        <w:rPr>
          <w:rFonts w:hint="eastAsia"/>
          <w:highlight w:val="none"/>
          <w:lang w:val="en-US" w:eastAsia="zh-CN"/>
        </w:rPr>
        <w:t xml:space="preserve"> </w:t>
      </w:r>
    </w:p>
    <w:p>
      <w:pPr>
        <w:pStyle w:val="28"/>
        <w:rPr>
          <w:rFonts w:hint="eastAsia" w:eastAsia="宋体"/>
          <w:highlight w:val="none"/>
          <w:lang w:eastAsia="zh-CN"/>
        </w:rPr>
      </w:pPr>
      <w:r>
        <w:rPr>
          <w:rFonts w:hint="eastAsia"/>
          <w:highlight w:val="none"/>
        </w:rPr>
        <w:t>HJ 1169</w:t>
      </w:r>
      <w:r>
        <w:rPr>
          <w:rFonts w:hint="eastAsia"/>
          <w:highlight w:val="none"/>
          <w:lang w:val="en-US" w:eastAsia="zh-CN"/>
        </w:rPr>
        <w:t xml:space="preserve"> </w:t>
      </w:r>
      <w:r>
        <w:rPr>
          <w:rFonts w:hint="eastAsia"/>
          <w:highlight w:val="none"/>
        </w:rPr>
        <w:t>全国生态状况调查评估技术规范—湿地生态系统野外观测</w:t>
      </w:r>
      <w:r>
        <w:rPr>
          <w:rFonts w:hint="eastAsia"/>
          <w:highlight w:val="none"/>
          <w:lang w:val="en-US" w:eastAsia="zh-CN"/>
        </w:rPr>
        <w:t xml:space="preserve"> </w:t>
      </w:r>
    </w:p>
    <w:p>
      <w:pPr>
        <w:pStyle w:val="28"/>
        <w:rPr>
          <w:rFonts w:hint="eastAsia"/>
          <w:highlight w:val="none"/>
        </w:rPr>
      </w:pPr>
      <w:r>
        <w:rPr>
          <w:rFonts w:hint="eastAsia"/>
          <w:highlight w:val="none"/>
        </w:rPr>
        <w:t>HJ</w:t>
      </w:r>
      <w:r>
        <w:rPr>
          <w:rFonts w:hint="eastAsia"/>
          <w:highlight w:val="none"/>
          <w:lang w:val="en-US" w:eastAsia="zh-CN"/>
        </w:rPr>
        <w:t xml:space="preserve"> </w:t>
      </w:r>
      <w:r>
        <w:rPr>
          <w:rFonts w:hint="eastAsia"/>
          <w:highlight w:val="none"/>
        </w:rPr>
        <w:t>1339</w:t>
      </w:r>
      <w:r>
        <w:rPr>
          <w:rFonts w:hint="eastAsia"/>
          <w:highlight w:val="none"/>
          <w:lang w:val="en-US" w:eastAsia="zh-CN"/>
        </w:rPr>
        <w:t xml:space="preserve"> </w:t>
      </w:r>
      <w:r>
        <w:rPr>
          <w:rFonts w:hint="eastAsia"/>
          <w:highlight w:val="none"/>
        </w:rPr>
        <w:t>湿地生态质量评价技术规范</w:t>
      </w:r>
    </w:p>
    <w:p>
      <w:pPr>
        <w:pStyle w:val="28"/>
        <w:rPr>
          <w:rFonts w:hint="eastAsia" w:eastAsia="宋体"/>
          <w:highlight w:val="none"/>
          <w:lang w:eastAsia="zh-CN"/>
        </w:rPr>
      </w:pPr>
      <w:r>
        <w:rPr>
          <w:rFonts w:hint="eastAsia"/>
          <w:highlight w:val="none"/>
        </w:rPr>
        <w:t>HJ/T 91</w:t>
      </w:r>
      <w:r>
        <w:rPr>
          <w:rFonts w:hint="eastAsia"/>
          <w:highlight w:val="none"/>
          <w:lang w:val="en-US" w:eastAsia="zh-CN"/>
        </w:rPr>
        <w:t xml:space="preserve"> </w:t>
      </w:r>
      <w:r>
        <w:rPr>
          <w:rFonts w:hint="eastAsia"/>
          <w:highlight w:val="none"/>
        </w:rPr>
        <w:t>地表水和污水监测技术规范</w:t>
      </w:r>
      <w:r>
        <w:rPr>
          <w:rFonts w:hint="eastAsia"/>
          <w:highlight w:val="none"/>
          <w:lang w:val="en-US" w:eastAsia="zh-CN"/>
        </w:rPr>
        <w:t xml:space="preserve"> </w:t>
      </w:r>
    </w:p>
    <w:p>
      <w:pPr>
        <w:pStyle w:val="28"/>
        <w:rPr>
          <w:rFonts w:hint="eastAsia"/>
          <w:highlight w:val="none"/>
        </w:rPr>
      </w:pPr>
      <w:r>
        <w:rPr>
          <w:rFonts w:hint="eastAsia"/>
          <w:highlight w:val="none"/>
        </w:rPr>
        <w:t>LY/T 3353</w:t>
      </w:r>
      <w:r>
        <w:rPr>
          <w:rFonts w:hint="eastAsia"/>
          <w:highlight w:val="none"/>
          <w:lang w:val="en-US" w:eastAsia="zh-CN"/>
        </w:rPr>
        <w:t xml:space="preserve"> </w:t>
      </w:r>
      <w:r>
        <w:rPr>
          <w:rFonts w:hint="eastAsia"/>
          <w:highlight w:val="none"/>
        </w:rPr>
        <w:t>湿地生态修复技术规程</w:t>
      </w:r>
    </w:p>
    <w:p>
      <w:pPr>
        <w:pStyle w:val="117"/>
        <w:rPr>
          <w:rFonts w:hint="eastAsia"/>
        </w:rPr>
      </w:pPr>
      <w:bookmarkStart w:id="41" w:name="_Toc176510722"/>
      <w:bookmarkStart w:id="42" w:name="_Toc176510531"/>
      <w:bookmarkStart w:id="43" w:name="_Toc176768152"/>
      <w:bookmarkStart w:id="44" w:name="_Toc176510700"/>
      <w:bookmarkStart w:id="45" w:name="_Toc172193071"/>
      <w:bookmarkStart w:id="46" w:name="_Toc176770614"/>
      <w:bookmarkStart w:id="47" w:name="_Toc176768326"/>
      <w:bookmarkStart w:id="48" w:name="_Toc176510611"/>
      <w:r>
        <w:rPr>
          <w:rFonts w:hint="eastAsia"/>
        </w:rPr>
        <w:t>术语和定义</w:t>
      </w:r>
      <w:bookmarkEnd w:id="41"/>
      <w:bookmarkEnd w:id="42"/>
      <w:bookmarkEnd w:id="43"/>
      <w:bookmarkEnd w:id="44"/>
      <w:bookmarkEnd w:id="45"/>
      <w:bookmarkEnd w:id="46"/>
      <w:bookmarkEnd w:id="47"/>
      <w:bookmarkEnd w:id="48"/>
    </w:p>
    <w:p>
      <w:pPr>
        <w:pStyle w:val="28"/>
        <w:rPr>
          <w:rFonts w:hint="eastAsia"/>
        </w:rPr>
      </w:pPr>
      <w:bookmarkStart w:id="49" w:name="OLE_LINK1"/>
      <w:r>
        <w:rPr>
          <w:rFonts w:hint="eastAsia"/>
        </w:rPr>
        <w:t>GB/T 43624界定的以及下列术语和定义适用于本文件。</w:t>
      </w:r>
    </w:p>
    <w:bookmarkEnd w:id="49"/>
    <w:p>
      <w:pPr>
        <w:pStyle w:val="65"/>
        <w:rPr>
          <w:rFonts w:hint="eastAsia"/>
        </w:rPr>
      </w:pPr>
      <w:bookmarkStart w:id="50" w:name="_Toc172193073"/>
    </w:p>
    <w:bookmarkEnd w:id="50"/>
    <w:p>
      <w:pPr>
        <w:pStyle w:val="28"/>
        <w:rPr>
          <w:rFonts w:ascii="黑体" w:hAnsi="黑体" w:eastAsia="黑体"/>
          <w:sz w:val="15"/>
        </w:rPr>
      </w:pPr>
      <w:r>
        <w:rPr>
          <w:rFonts w:hint="eastAsia" w:ascii="黑体" w:hAnsi="黑体" w:eastAsia="黑体"/>
        </w:rPr>
        <w:t>湿地生态修复 Wetland Ecological Restoration</w:t>
      </w:r>
    </w:p>
    <w:p>
      <w:pPr>
        <w:pStyle w:val="28"/>
        <w:rPr>
          <w:rFonts w:hint="eastAsia"/>
        </w:rPr>
      </w:pPr>
      <w:r>
        <w:rPr>
          <w:rFonts w:hint="eastAsia"/>
          <w:highlight w:val="none"/>
        </w:rPr>
        <w:t>对不同程度退化或受损湿地通过生态保育、自然恢复、人工辅助、生态重建等措施，逐步恢复湿地生态功能的过程。</w:t>
      </w:r>
    </w:p>
    <w:p>
      <w:pPr>
        <w:pStyle w:val="65"/>
        <w:rPr>
          <w:rFonts w:hint="eastAsia"/>
        </w:rPr>
      </w:pPr>
      <w:bookmarkStart w:id="51" w:name="_Toc172193074"/>
      <w:bookmarkStart w:id="52" w:name="OLE_LINK3"/>
    </w:p>
    <w:bookmarkEnd w:id="51"/>
    <w:p>
      <w:pPr>
        <w:pStyle w:val="28"/>
        <w:rPr>
          <w:rFonts w:ascii="黑体" w:hAnsi="黑体" w:eastAsia="黑体"/>
          <w:sz w:val="15"/>
        </w:rPr>
      </w:pPr>
      <w:r>
        <w:rPr>
          <w:rFonts w:hint="eastAsia" w:ascii="黑体" w:hAnsi="黑体" w:eastAsia="黑体"/>
        </w:rPr>
        <w:t>湿地利用 Wetland utilization</w:t>
      </w:r>
    </w:p>
    <w:p>
      <w:pPr>
        <w:pStyle w:val="28"/>
        <w:rPr>
          <w:rFonts w:hint="eastAsia"/>
          <w:color w:val="auto"/>
          <w:highlight w:val="none"/>
          <w:lang w:eastAsia="zh-CN"/>
        </w:rPr>
      </w:pPr>
      <w:r>
        <w:rPr>
          <w:rFonts w:hint="eastAsia"/>
          <w:highlight w:val="none"/>
        </w:rPr>
        <w:t>在确保湿地面积不减少、功能不降低的前提下，科学评估湿地生态承载能力，合理利用湿地资源的行为。</w:t>
      </w:r>
    </w:p>
    <w:bookmarkEnd w:id="52"/>
    <w:p>
      <w:pPr>
        <w:pStyle w:val="117"/>
        <w:keepNext w:val="0"/>
        <w:keepLines w:val="0"/>
        <w:pageBreakBefore w:val="0"/>
        <w:widowControl/>
        <w:kinsoku/>
        <w:wordWrap/>
        <w:overflowPunct/>
        <w:topLinePunct w:val="0"/>
        <w:autoSpaceDE/>
        <w:autoSpaceDN/>
        <w:bidi w:val="0"/>
        <w:adjustRightInd/>
        <w:snapToGrid/>
        <w:spacing w:before="313" w:beforeLines="100" w:after="313" w:afterLines="100"/>
        <w:textAlignment w:val="auto"/>
        <w:rPr>
          <w:rFonts w:hint="eastAsia"/>
        </w:rPr>
      </w:pPr>
      <w:bookmarkStart w:id="53" w:name="_Toc536001643"/>
      <w:r>
        <w:rPr>
          <w:rFonts w:hint="eastAsia"/>
        </w:rPr>
        <w:t>修复流程</w:t>
      </w:r>
    </w:p>
    <w:bookmarkEnd w:id="53"/>
    <w:p>
      <w:pPr>
        <w:pStyle w:val="65"/>
        <w:rPr>
          <w:rFonts w:hint="eastAsia" w:hAnsi="Times New Roman" w:cs="Times New Roman"/>
        </w:rPr>
      </w:pPr>
      <w:bookmarkStart w:id="54" w:name="OLE_LINK6"/>
      <w:r>
        <w:rPr>
          <w:rFonts w:hint="eastAsia" w:hAnsi="Times New Roman" w:cs="Times New Roman"/>
        </w:rPr>
        <w:t>生态调查</w:t>
      </w:r>
      <w:bookmarkEnd w:id="54"/>
    </w:p>
    <w:p>
      <w:pPr>
        <w:pStyle w:val="28"/>
        <w:rPr>
          <w:rFonts w:hint="eastAsia" w:hAnsi="Times New Roman" w:cs="Times New Roman"/>
          <w:szCs w:val="22"/>
          <w:lang w:val="en-US" w:eastAsia="zh-CN"/>
        </w:rPr>
      </w:pPr>
      <w:r>
        <w:rPr>
          <w:rFonts w:hint="eastAsia" w:hAnsi="Times New Roman" w:cs="Times New Roman"/>
          <w:szCs w:val="22"/>
          <w:lang w:val="en-US" w:eastAsia="zh-CN"/>
        </w:rPr>
        <w:t>生态调查内容如下：</w:t>
      </w:r>
    </w:p>
    <w:p>
      <w:pPr>
        <w:numPr>
          <w:ilvl w:val="0"/>
          <w:numId w:val="18"/>
        </w:numPr>
        <w:ind w:left="839" w:hanging="419"/>
        <w:jc w:val="both"/>
        <w:rPr>
          <w:rFonts w:hint="eastAsia" w:ascii="宋体" w:hAnsi="Times New Roman" w:eastAsia="宋体" w:cs="Times New Roman"/>
          <w:color w:val="auto"/>
          <w:sz w:val="21"/>
          <w:lang w:val="en-US" w:eastAsia="zh-CN" w:bidi="ar-SA"/>
        </w:rPr>
      </w:pPr>
      <w:r>
        <w:rPr>
          <w:rFonts w:hint="eastAsia" w:ascii="宋体" w:hAnsi="Times New Roman" w:eastAsia="宋体" w:cs="Times New Roman"/>
          <w:color w:val="auto"/>
          <w:sz w:val="21"/>
          <w:lang w:val="en-US" w:eastAsia="zh-CN" w:bidi="ar-SA"/>
        </w:rPr>
        <w:t>资料收集包括小微湿地水文、水环境、气象因子、生物多样性等。</w:t>
      </w:r>
    </w:p>
    <w:p>
      <w:pPr>
        <w:numPr>
          <w:ilvl w:val="0"/>
          <w:numId w:val="18"/>
        </w:numPr>
        <w:ind w:left="839" w:hanging="419"/>
        <w:jc w:val="both"/>
        <w:rPr>
          <w:rFonts w:hint="eastAsia" w:ascii="宋体" w:hAnsi="Times New Roman" w:eastAsia="宋体" w:cs="Times New Roman"/>
          <w:color w:val="auto"/>
          <w:sz w:val="21"/>
          <w:lang w:val="en-US" w:eastAsia="zh-CN" w:bidi="ar-SA"/>
        </w:rPr>
      </w:pPr>
      <w:r>
        <w:rPr>
          <w:rFonts w:hint="eastAsia" w:ascii="宋体" w:hAnsi="Times New Roman" w:eastAsia="宋体" w:cs="Times New Roman"/>
          <w:color w:val="auto"/>
          <w:sz w:val="21"/>
          <w:lang w:val="en-US" w:eastAsia="zh-CN" w:bidi="ar-SA"/>
        </w:rPr>
        <w:t>湿地现场调查，按照HJ 116的规定执行。</w:t>
      </w:r>
    </w:p>
    <w:p>
      <w:pPr>
        <w:pStyle w:val="65"/>
        <w:rPr>
          <w:rFonts w:hint="eastAsia" w:hAnsi="Times New Roman" w:cs="Times New Roman"/>
        </w:rPr>
      </w:pPr>
      <w:r>
        <w:rPr>
          <w:rFonts w:hint="eastAsia" w:hAnsi="Times New Roman" w:cs="Times New Roman"/>
        </w:rPr>
        <w:t>评估分析</w:t>
      </w:r>
    </w:p>
    <w:p>
      <w:pPr>
        <w:pStyle w:val="28"/>
        <w:rPr>
          <w:rFonts w:hint="eastAsia" w:hAnsi="Times New Roman" w:cs="Times New Roman"/>
          <w:szCs w:val="22"/>
          <w:lang w:val="en-US" w:eastAsia="zh-CN"/>
        </w:rPr>
      </w:pPr>
      <w:r>
        <w:rPr>
          <w:rFonts w:hint="eastAsia" w:hAnsi="Times New Roman" w:cs="Times New Roman"/>
          <w:szCs w:val="22"/>
          <w:lang w:val="en-US" w:eastAsia="zh-CN"/>
        </w:rPr>
        <w:t>根据现状调查结果，按照GB/T 42532的规定执行，开展湿地退化评估分析，确定退化等级。</w:t>
      </w:r>
    </w:p>
    <w:p>
      <w:pPr>
        <w:pStyle w:val="65"/>
        <w:rPr>
          <w:rFonts w:hint="eastAsia" w:hAnsi="Times New Roman" w:cs="Times New Roman"/>
        </w:rPr>
      </w:pPr>
      <w:r>
        <w:rPr>
          <w:rFonts w:hint="eastAsia" w:hAnsi="Times New Roman" w:cs="Times New Roman"/>
        </w:rPr>
        <w:t>目标设定</w:t>
      </w:r>
    </w:p>
    <w:p>
      <w:pPr>
        <w:pStyle w:val="28"/>
        <w:rPr>
          <w:rFonts w:hint="eastAsia" w:hAnsi="Times New Roman" w:cs="Times New Roman"/>
          <w:szCs w:val="22"/>
          <w:lang w:val="en-US" w:eastAsia="zh-CN"/>
        </w:rPr>
      </w:pPr>
      <w:r>
        <w:rPr>
          <w:rFonts w:hint="eastAsia" w:hAnsi="Times New Roman" w:cs="Times New Roman"/>
          <w:szCs w:val="22"/>
          <w:lang w:val="en-US" w:eastAsia="zh-CN"/>
        </w:rPr>
        <w:t>根据小微湿地现状调查、评估分析结果，结合湿地生态特征、兼顾社会经济发展需求，确定修复目标。</w:t>
      </w:r>
    </w:p>
    <w:p>
      <w:pPr>
        <w:pStyle w:val="65"/>
        <w:rPr>
          <w:rFonts w:hint="eastAsia" w:hAnsi="Times New Roman" w:cs="Times New Roman"/>
        </w:rPr>
      </w:pPr>
      <w:r>
        <w:rPr>
          <w:rFonts w:hint="eastAsia" w:hAnsi="Times New Roman" w:cs="Times New Roman"/>
        </w:rPr>
        <w:t>确定修复方法</w:t>
      </w:r>
    </w:p>
    <w:p>
      <w:pPr>
        <w:pStyle w:val="28"/>
        <w:rPr>
          <w:rFonts w:hint="eastAsia" w:hAnsi="Times New Roman" w:cs="Times New Roman"/>
          <w:szCs w:val="22"/>
          <w:lang w:val="en-US" w:eastAsia="zh-CN"/>
        </w:rPr>
      </w:pPr>
      <w:r>
        <w:rPr>
          <w:rFonts w:hint="eastAsia" w:hAnsi="Times New Roman" w:cs="Times New Roman"/>
          <w:szCs w:val="22"/>
          <w:lang w:val="en-US" w:eastAsia="zh-CN"/>
        </w:rPr>
        <w:t>根据小微湿地生态问题、评估结果、修复需求，确定科学的修复方法。</w:t>
      </w:r>
    </w:p>
    <w:p>
      <w:pPr>
        <w:pStyle w:val="65"/>
        <w:rPr>
          <w:rFonts w:hint="eastAsia" w:hAnsi="Times New Roman" w:cs="Times New Roman"/>
        </w:rPr>
      </w:pPr>
      <w:r>
        <w:rPr>
          <w:rFonts w:hint="eastAsia" w:hAnsi="Times New Roman" w:cs="Times New Roman"/>
        </w:rPr>
        <w:t>修复措施</w:t>
      </w:r>
    </w:p>
    <w:p>
      <w:pPr>
        <w:pStyle w:val="28"/>
        <w:rPr>
          <w:rFonts w:hint="eastAsia" w:hAnsi="Times New Roman" w:cs="Times New Roman"/>
          <w:szCs w:val="22"/>
          <w:lang w:val="en-US" w:eastAsia="zh-CN"/>
        </w:rPr>
      </w:pPr>
      <w:r>
        <w:rPr>
          <w:rFonts w:hint="eastAsia" w:hAnsi="Times New Roman" w:cs="Times New Roman"/>
          <w:szCs w:val="22"/>
          <w:lang w:val="en-US" w:eastAsia="zh-CN"/>
        </w:rPr>
        <w:t>根据不同类型小微湿地退化评估分析结果，结合修复目标选择针对性的修复措施。</w:t>
      </w:r>
    </w:p>
    <w:p>
      <w:pPr>
        <w:pStyle w:val="65"/>
        <w:rPr>
          <w:rFonts w:hint="eastAsia" w:hAnsi="Times New Roman" w:cs="Times New Roman"/>
        </w:rPr>
      </w:pPr>
      <w:r>
        <w:rPr>
          <w:rFonts w:hint="eastAsia" w:hAnsi="Times New Roman" w:cs="Times New Roman"/>
        </w:rPr>
        <w:t>监测管理</w:t>
      </w:r>
    </w:p>
    <w:p>
      <w:pPr>
        <w:pStyle w:val="28"/>
        <w:rPr>
          <w:rFonts w:hint="eastAsia" w:eastAsia="宋体"/>
          <w:lang w:eastAsia="zh-CN"/>
        </w:rPr>
      </w:pPr>
      <w:r>
        <w:rPr>
          <w:rFonts w:hint="eastAsia" w:hAnsi="Times New Roman" w:cs="Times New Roman"/>
          <w:szCs w:val="22"/>
          <w:lang w:val="en-US" w:eastAsia="zh-CN"/>
        </w:rPr>
        <w:t>小微湿地生态修复成效监测与保护管理，按照LY/T 3353-2023第14章的规定执行。</w:t>
      </w:r>
    </w:p>
    <w:p>
      <w:pPr>
        <w:pStyle w:val="117"/>
        <w:keepNext w:val="0"/>
        <w:keepLines w:val="0"/>
        <w:pageBreakBefore w:val="0"/>
        <w:widowControl/>
        <w:kinsoku/>
        <w:wordWrap/>
        <w:overflowPunct/>
        <w:topLinePunct w:val="0"/>
        <w:autoSpaceDE/>
        <w:autoSpaceDN/>
        <w:bidi w:val="0"/>
        <w:adjustRightInd/>
        <w:snapToGrid/>
        <w:spacing w:after="313" w:afterLines="100"/>
        <w:textAlignment w:val="auto"/>
        <w:rPr>
          <w:rFonts w:hint="eastAsia"/>
        </w:rPr>
      </w:pPr>
      <w:bookmarkStart w:id="55" w:name="_Toc176510703"/>
      <w:bookmarkStart w:id="56" w:name="_Toc176770616"/>
      <w:bookmarkStart w:id="57" w:name="_Toc172193076"/>
      <w:bookmarkStart w:id="58" w:name="_Toc176510724"/>
      <w:bookmarkStart w:id="59" w:name="_Toc176510616"/>
      <w:bookmarkStart w:id="60" w:name="_Toc176768328"/>
      <w:bookmarkStart w:id="61" w:name="_Toc176510539"/>
      <w:bookmarkStart w:id="62" w:name="_Toc176768154"/>
      <w:r>
        <w:rPr>
          <w:rFonts w:hint="eastAsia"/>
        </w:rPr>
        <w:t>修复目标</w:t>
      </w:r>
    </w:p>
    <w:p>
      <w:pPr>
        <w:pStyle w:val="65"/>
        <w:spacing w:before="156" w:beforeLines="50" w:after="156" w:afterLines="50" w:line="360" w:lineRule="auto"/>
        <w:rPr>
          <w:rFonts w:hint="eastAsia" w:ascii="黑体" w:hAnsi="Times New Roman" w:eastAsia="黑体" w:cs="Times New Roman"/>
        </w:rPr>
      </w:pPr>
      <w:r>
        <w:rPr>
          <w:rFonts w:hint="eastAsia" w:ascii="黑体" w:hAnsi="Times New Roman" w:eastAsia="黑体" w:cs="Times New Roman"/>
        </w:rPr>
        <w:t>消除干扰因子和潜在威胁</w:t>
      </w:r>
    </w:p>
    <w:p>
      <w:pPr>
        <w:pStyle w:val="28"/>
        <w:rPr>
          <w:rFonts w:hint="eastAsia" w:hAnsi="Times New Roman" w:cs="Times New Roman"/>
          <w:szCs w:val="22"/>
          <w:lang w:val="en-US" w:eastAsia="zh-CN"/>
        </w:rPr>
      </w:pPr>
      <w:r>
        <w:rPr>
          <w:rFonts w:hint="eastAsia" w:hAnsi="Times New Roman" w:cs="Times New Roman"/>
          <w:szCs w:val="22"/>
          <w:lang w:val="en-US" w:eastAsia="zh-CN"/>
        </w:rPr>
        <w:t>通过湿地生态修复，消除小微湿地存在的各种干扰因子和面临的潜在威胁，构建健康的小微湿地。</w:t>
      </w:r>
    </w:p>
    <w:p>
      <w:pPr>
        <w:pStyle w:val="65"/>
        <w:spacing w:before="156" w:beforeLines="50" w:after="156" w:afterLines="50" w:line="360" w:lineRule="auto"/>
        <w:rPr>
          <w:rFonts w:hint="eastAsia" w:ascii="黑体" w:hAnsi="Times New Roman" w:eastAsia="黑体" w:cs="Times New Roman"/>
        </w:rPr>
      </w:pPr>
      <w:r>
        <w:rPr>
          <w:rFonts w:hint="eastAsia" w:ascii="黑体" w:hAnsi="Times New Roman" w:eastAsia="黑体" w:cs="Times New Roman"/>
        </w:rPr>
        <w:t>恢复生态结构和主导功能</w:t>
      </w:r>
    </w:p>
    <w:p>
      <w:pPr>
        <w:pStyle w:val="28"/>
        <w:rPr>
          <w:rFonts w:hint="eastAsia" w:hAnsi="Times New Roman" w:cs="Times New Roman"/>
          <w:szCs w:val="22"/>
          <w:lang w:val="en-US" w:eastAsia="zh-CN"/>
        </w:rPr>
      </w:pPr>
      <w:r>
        <w:rPr>
          <w:rFonts w:hint="eastAsia" w:hAnsi="Times New Roman" w:cs="Times New Roman"/>
          <w:szCs w:val="22"/>
          <w:lang w:val="en-US" w:eastAsia="zh-CN"/>
        </w:rPr>
        <w:t>通过实施各种恢复措施，全面恢复退化和受损小微湿地生态系统结构，确保其主导生态功能的正常发挥。</w:t>
      </w:r>
    </w:p>
    <w:p>
      <w:pPr>
        <w:pStyle w:val="65"/>
        <w:spacing w:before="156" w:beforeLines="50" w:after="156" w:afterLines="50" w:line="360" w:lineRule="auto"/>
        <w:rPr>
          <w:rFonts w:hint="eastAsia" w:ascii="黑体" w:hAnsi="Times New Roman" w:eastAsia="黑体" w:cs="Times New Roman"/>
        </w:rPr>
      </w:pPr>
      <w:r>
        <w:rPr>
          <w:rFonts w:hint="eastAsia" w:ascii="黑体" w:hAnsi="Times New Roman" w:eastAsia="黑体" w:cs="Times New Roman"/>
        </w:rPr>
        <w:t>优化湿地生境和提升栖息地质量</w:t>
      </w:r>
    </w:p>
    <w:p>
      <w:pPr>
        <w:pStyle w:val="28"/>
        <w:rPr>
          <w:rFonts w:hint="eastAsia" w:hAnsi="Times New Roman" w:cs="Times New Roman"/>
          <w:szCs w:val="22"/>
          <w:lang w:val="en-US" w:eastAsia="zh-CN"/>
        </w:rPr>
      </w:pPr>
      <w:r>
        <w:rPr>
          <w:rFonts w:hint="eastAsia" w:hAnsi="Times New Roman" w:cs="Times New Roman"/>
          <w:szCs w:val="22"/>
          <w:lang w:val="en-US" w:eastAsia="zh-CN"/>
        </w:rPr>
        <w:t>甄别小微湿地生境退化和栖息地面临的主要问题，采取自然、人工等修复措施，构建生境类型多样、栖息地质量不断提升的小微湿地。</w:t>
      </w:r>
    </w:p>
    <w:p>
      <w:pPr>
        <w:pStyle w:val="65"/>
        <w:spacing w:before="156" w:beforeLines="50" w:after="156" w:afterLines="50" w:line="360" w:lineRule="auto"/>
        <w:rPr>
          <w:rFonts w:hint="eastAsia" w:ascii="黑体" w:hAnsi="Times New Roman" w:eastAsia="黑体" w:cs="Times New Roman"/>
        </w:rPr>
      </w:pPr>
      <w:r>
        <w:rPr>
          <w:rFonts w:hint="eastAsia" w:ascii="黑体" w:hAnsi="Times New Roman" w:eastAsia="黑体" w:cs="Times New Roman"/>
        </w:rPr>
        <w:t>彰显不同地域特色和功能特点</w:t>
      </w:r>
    </w:p>
    <w:p>
      <w:pPr>
        <w:pStyle w:val="28"/>
        <w:rPr>
          <w:rFonts w:hint="eastAsia" w:hAnsi="Times New Roman" w:cs="Times New Roman"/>
          <w:szCs w:val="22"/>
          <w:lang w:val="en-US" w:eastAsia="zh-CN"/>
        </w:rPr>
      </w:pPr>
      <w:r>
        <w:rPr>
          <w:rFonts w:hint="eastAsia" w:hAnsi="Times New Roman" w:cs="Times New Roman"/>
          <w:szCs w:val="22"/>
          <w:lang w:val="en-US" w:eastAsia="zh-CN"/>
        </w:rPr>
        <w:t>在小微湿地保护、修复过程中，充分考虑地域特点、民生福祉需求、社会经济发展需要等因素，赋予小微湿地地域特色和功能特点。</w:t>
      </w:r>
    </w:p>
    <w:bookmarkEnd w:id="55"/>
    <w:bookmarkEnd w:id="56"/>
    <w:bookmarkEnd w:id="57"/>
    <w:bookmarkEnd w:id="58"/>
    <w:bookmarkEnd w:id="59"/>
    <w:bookmarkEnd w:id="60"/>
    <w:bookmarkEnd w:id="61"/>
    <w:bookmarkEnd w:id="62"/>
    <w:p>
      <w:pPr>
        <w:pStyle w:val="117"/>
        <w:rPr>
          <w:rFonts w:hint="eastAsia"/>
        </w:rPr>
      </w:pPr>
      <w:r>
        <w:rPr>
          <w:rFonts w:hint="eastAsia"/>
          <w:lang w:val="en-US" w:eastAsia="zh-CN"/>
        </w:rPr>
        <w:t>修复原则</w:t>
      </w:r>
    </w:p>
    <w:p>
      <w:pPr>
        <w:pStyle w:val="65"/>
        <w:spacing w:before="156" w:beforeLines="50" w:after="156" w:afterLines="50" w:line="360" w:lineRule="auto"/>
        <w:rPr>
          <w:rFonts w:hint="eastAsia"/>
        </w:rPr>
      </w:pPr>
      <w:bookmarkStart w:id="63" w:name="OLE_LINK35"/>
      <w:r>
        <w:rPr>
          <w:rFonts w:hint="eastAsia" w:ascii="黑体" w:eastAsia="黑体"/>
        </w:rPr>
        <w:t>自然性</w:t>
      </w:r>
    </w:p>
    <w:bookmarkEnd w:id="63"/>
    <w:p>
      <w:pPr>
        <w:pStyle w:val="28"/>
        <w:rPr>
          <w:rFonts w:hint="eastAsia" w:hAnsi="Times New Roman" w:eastAsia="宋体" w:cs="Times New Roman"/>
        </w:rPr>
      </w:pPr>
      <w:bookmarkStart w:id="64" w:name="OLE_LINK107"/>
      <w:r>
        <w:rPr>
          <w:rFonts w:hint="eastAsia" w:hAnsi="Times New Roman" w:eastAsia="宋体" w:cs="Times New Roman"/>
        </w:rPr>
        <w:t>湿地修复以生态保育、自然恢复为主，辅以人工辅助措施与自然恢复相结合。</w:t>
      </w:r>
    </w:p>
    <w:bookmarkEnd w:id="64"/>
    <w:p>
      <w:pPr>
        <w:pStyle w:val="65"/>
        <w:spacing w:before="156" w:beforeLines="50" w:after="156" w:afterLines="50" w:line="360" w:lineRule="auto"/>
        <w:rPr>
          <w:rFonts w:hint="eastAsia" w:ascii="黑体" w:eastAsia="黑体"/>
        </w:rPr>
      </w:pPr>
      <w:r>
        <w:rPr>
          <w:rFonts w:hint="eastAsia" w:ascii="黑体" w:eastAsia="黑体"/>
        </w:rPr>
        <w:t>强制性</w:t>
      </w:r>
    </w:p>
    <w:p>
      <w:pPr>
        <w:pStyle w:val="28"/>
        <w:rPr>
          <w:rFonts w:hint="default"/>
          <w:highlight w:val="none"/>
          <w:lang w:val="en-US" w:eastAsia="zh-CN"/>
        </w:rPr>
      </w:pPr>
      <w:bookmarkStart w:id="65" w:name="OLE_LINK69"/>
      <w:bookmarkStart w:id="66" w:name="OLE_LINK117"/>
      <w:r>
        <w:rPr>
          <w:rFonts w:hint="eastAsia" w:hAnsi="Times New Roman" w:eastAsia="宋体" w:cs="Times New Roman"/>
        </w:rPr>
        <w:t>通过科学评估，对退化和受损严重的小微湿地，强制采取人工措施，重构湿地生态系统结构，恢复湿地生态功能。</w:t>
      </w:r>
      <w:bookmarkEnd w:id="65"/>
    </w:p>
    <w:bookmarkEnd w:id="66"/>
    <w:p>
      <w:pPr>
        <w:pStyle w:val="65"/>
        <w:spacing w:before="156" w:beforeLines="50" w:after="156" w:afterLines="50" w:line="360" w:lineRule="auto"/>
        <w:rPr>
          <w:rFonts w:hint="eastAsia" w:ascii="黑体" w:hAnsi="Times New Roman" w:eastAsia="黑体" w:cs="Times New Roman"/>
        </w:rPr>
      </w:pPr>
      <w:r>
        <w:rPr>
          <w:rFonts w:hint="eastAsia" w:ascii="黑体" w:hAnsi="Times New Roman" w:eastAsia="黑体" w:cs="Times New Roman"/>
        </w:rPr>
        <w:t>功能性</w:t>
      </w:r>
    </w:p>
    <w:p>
      <w:pPr>
        <w:pStyle w:val="28"/>
        <w:rPr>
          <w:rFonts w:hint="eastAsia" w:hAnsi="Times New Roman" w:eastAsia="宋体" w:cs="Times New Roman"/>
        </w:rPr>
      </w:pPr>
      <w:r>
        <w:rPr>
          <w:rFonts w:hint="eastAsia" w:hAnsi="Times New Roman" w:eastAsia="宋体" w:cs="Times New Roman"/>
        </w:rPr>
        <w:t>以小微湿地既有生态功能为前提，实施相应的保育、修复措施，提升湿地生态功能。</w:t>
      </w:r>
    </w:p>
    <w:p>
      <w:pPr>
        <w:pStyle w:val="65"/>
        <w:spacing w:before="156" w:beforeLines="50" w:after="156" w:afterLines="50" w:line="360" w:lineRule="auto"/>
        <w:rPr>
          <w:rFonts w:hint="eastAsia" w:ascii="黑体" w:hAnsi="Times New Roman" w:eastAsia="黑体" w:cs="Times New Roman"/>
        </w:rPr>
      </w:pPr>
      <w:r>
        <w:rPr>
          <w:rFonts w:hint="eastAsia" w:ascii="黑体" w:hAnsi="Times New Roman" w:eastAsia="黑体" w:cs="Times New Roman"/>
        </w:rPr>
        <w:t>融合性</w:t>
      </w:r>
    </w:p>
    <w:p>
      <w:pPr>
        <w:pStyle w:val="28"/>
        <w:rPr>
          <w:rFonts w:hint="eastAsia" w:hAnsi="Times New Roman" w:eastAsia="宋体" w:cs="Times New Roman"/>
        </w:rPr>
      </w:pPr>
      <w:r>
        <w:rPr>
          <w:rFonts w:hint="eastAsia" w:hAnsi="Times New Roman" w:eastAsia="宋体" w:cs="Times New Roman"/>
        </w:rPr>
        <w:t>在小微湿地修复过程中，充分考虑民生福祉需求，科学规划、系统分析，融合保护、修复、利用于一体。</w:t>
      </w:r>
    </w:p>
    <w:p>
      <w:pPr>
        <w:pStyle w:val="117"/>
        <w:rPr>
          <w:rFonts w:hint="eastAsia"/>
          <w:szCs w:val="22"/>
        </w:rPr>
      </w:pPr>
      <w:r>
        <w:rPr>
          <w:rFonts w:hint="eastAsia"/>
        </w:rPr>
        <w:t>小微湿地分类</w:t>
      </w:r>
    </w:p>
    <w:p>
      <w:pPr>
        <w:pStyle w:val="28"/>
        <w:rPr>
          <w:rFonts w:hint="eastAsia" w:hAnsi="Times New Roman" w:eastAsia="宋体" w:cs="Times New Roman"/>
        </w:rPr>
      </w:pPr>
      <w:bookmarkStart w:id="67" w:name="_Toc172193080"/>
      <w:r>
        <w:rPr>
          <w:rFonts w:hint="eastAsia" w:hAnsi="Times New Roman" w:eastAsia="宋体" w:cs="Times New Roman"/>
        </w:rPr>
        <w:t>按照湿地的存在现状形式，分为既有小微湿地和新建小微湿地</w:t>
      </w:r>
      <w:r>
        <w:rPr>
          <w:rFonts w:hint="eastAsia" w:hAnsi="Times New Roman" w:eastAsia="宋体" w:cs="Times New Roman"/>
          <w:lang w:eastAsia="zh-CN"/>
        </w:rPr>
        <w:t>；</w:t>
      </w:r>
      <w:r>
        <w:rPr>
          <w:rFonts w:hint="eastAsia" w:hAnsi="Times New Roman" w:eastAsia="宋体" w:cs="Times New Roman"/>
        </w:rPr>
        <w:t>根据湿地的属性分为自然小微湿地和人工小微湿地。</w:t>
      </w:r>
    </w:p>
    <w:bookmarkEnd w:id="67"/>
    <w:p>
      <w:pPr>
        <w:pStyle w:val="65"/>
        <w:rPr>
          <w:rFonts w:hint="eastAsia"/>
        </w:rPr>
      </w:pPr>
      <w:bookmarkStart w:id="68" w:name="OLE_LINK7"/>
      <w:r>
        <w:rPr>
          <w:rFonts w:hint="eastAsia"/>
        </w:rPr>
        <w:t>自然小微湿地</w:t>
      </w:r>
      <w:bookmarkEnd w:id="68"/>
    </w:p>
    <w:p>
      <w:pPr>
        <w:pStyle w:val="28"/>
        <w:rPr>
          <w:rFonts w:hint="eastAsia" w:hAnsi="Times New Roman" w:cs="Times New Roman"/>
          <w:lang w:val="en-US" w:eastAsia="zh-CN"/>
        </w:rPr>
      </w:pPr>
      <w:r>
        <w:rPr>
          <w:rFonts w:hint="eastAsia" w:hAnsi="Times New Roman" w:eastAsia="宋体" w:cs="Times New Roman"/>
        </w:rPr>
        <w:t>自然小微湿地</w:t>
      </w:r>
      <w:r>
        <w:rPr>
          <w:rFonts w:hint="eastAsia" w:hAnsi="Times New Roman" w:cs="Times New Roman"/>
          <w:lang w:val="en-US" w:eastAsia="zh-CN"/>
        </w:rPr>
        <w:t>包括以下：</w:t>
      </w:r>
    </w:p>
    <w:p>
      <w:pPr>
        <w:numPr>
          <w:ilvl w:val="0"/>
          <w:numId w:val="19"/>
        </w:numPr>
        <w:ind w:left="839" w:hanging="419"/>
        <w:jc w:val="both"/>
        <w:rPr>
          <w:rFonts w:hint="default" w:ascii="宋体" w:hAnsi="Times New Roman" w:eastAsia="宋体" w:cs="Times New Roman"/>
          <w:color w:val="auto"/>
          <w:sz w:val="21"/>
          <w:lang w:val="en-US" w:eastAsia="zh-CN" w:bidi="ar-SA"/>
        </w:rPr>
      </w:pPr>
      <w:r>
        <w:rPr>
          <w:rFonts w:hint="eastAsia" w:ascii="宋体" w:hAnsi="Times New Roman" w:eastAsia="宋体" w:cs="Times New Roman"/>
          <w:color w:val="auto"/>
          <w:sz w:val="21"/>
          <w:lang w:val="en-US" w:eastAsia="zh-CN" w:bidi="ar-SA"/>
        </w:rPr>
        <w:t>生态保育型：主要功能是为栖息于小微湿地的重要保护野生动物以及提供栖息地、繁殖地以及庇护场所，湿地类型有沼泽、滩涂、河流、库塘、坑塘、沟渠等。</w:t>
      </w:r>
    </w:p>
    <w:p>
      <w:pPr>
        <w:numPr>
          <w:ilvl w:val="0"/>
          <w:numId w:val="19"/>
        </w:numPr>
        <w:ind w:left="839" w:hanging="419"/>
        <w:jc w:val="both"/>
        <w:rPr>
          <w:rFonts w:hint="default" w:ascii="宋体" w:hAnsi="Times New Roman" w:eastAsia="宋体" w:cs="Times New Roman"/>
          <w:color w:val="auto"/>
          <w:sz w:val="21"/>
          <w:lang w:val="en-US" w:eastAsia="zh-CN" w:bidi="ar-SA"/>
        </w:rPr>
      </w:pPr>
      <w:r>
        <w:rPr>
          <w:rFonts w:hint="eastAsia" w:ascii="宋体" w:hAnsi="Times New Roman" w:eastAsia="宋体" w:cs="Times New Roman"/>
          <w:color w:val="auto"/>
          <w:sz w:val="21"/>
          <w:lang w:val="en-US" w:eastAsia="zh-CN" w:bidi="ar-SA"/>
        </w:rPr>
        <w:t>水质净化型</w:t>
      </w:r>
      <w:r>
        <w:rPr>
          <w:rFonts w:hint="eastAsia" w:ascii="宋体" w:hAnsi="Times New Roman" w:cs="Times New Roman"/>
          <w:color w:val="auto"/>
          <w:sz w:val="21"/>
          <w:lang w:val="en-US" w:eastAsia="zh-CN" w:bidi="ar-SA"/>
        </w:rPr>
        <w:t>：</w:t>
      </w:r>
      <w:r>
        <w:rPr>
          <w:rFonts w:hint="eastAsia" w:ascii="宋体" w:hAnsi="Times New Roman" w:eastAsia="宋体" w:cs="Times New Roman"/>
          <w:color w:val="auto"/>
          <w:sz w:val="21"/>
          <w:lang w:val="en-US" w:eastAsia="zh-CN" w:bidi="ar-SA"/>
        </w:rPr>
        <w:t>主要功能是接纳、净化小微湿地周边空间的点源和面源污染物，湿地类型有库塘、坑塘水面以及沟渠等。</w:t>
      </w:r>
    </w:p>
    <w:p>
      <w:pPr>
        <w:numPr>
          <w:ilvl w:val="0"/>
          <w:numId w:val="19"/>
        </w:numPr>
        <w:ind w:left="839" w:hanging="419"/>
        <w:jc w:val="both"/>
        <w:rPr>
          <w:rFonts w:hint="default" w:ascii="宋体" w:hAnsi="Times New Roman" w:eastAsia="宋体" w:cs="Times New Roman"/>
          <w:color w:val="auto"/>
          <w:sz w:val="21"/>
          <w:lang w:val="en-US" w:eastAsia="zh-CN" w:bidi="ar-SA"/>
        </w:rPr>
      </w:pPr>
      <w:r>
        <w:rPr>
          <w:rFonts w:hint="eastAsia" w:ascii="宋体" w:hAnsi="Times New Roman" w:eastAsia="宋体" w:cs="Times New Roman"/>
          <w:color w:val="auto"/>
          <w:sz w:val="21"/>
          <w:lang w:val="en-US" w:eastAsia="zh-CN" w:bidi="ar-SA"/>
        </w:rPr>
        <w:t>生境主导型</w:t>
      </w:r>
      <w:r>
        <w:rPr>
          <w:rFonts w:hint="eastAsia" w:ascii="宋体" w:hAnsi="Times New Roman" w:cs="Times New Roman"/>
          <w:color w:val="auto"/>
          <w:sz w:val="21"/>
          <w:lang w:val="en-US" w:eastAsia="zh-CN" w:bidi="ar-SA"/>
        </w:rPr>
        <w:t>：</w:t>
      </w:r>
      <w:r>
        <w:rPr>
          <w:rFonts w:hint="eastAsia" w:ascii="宋体" w:hAnsi="Times New Roman" w:eastAsia="宋体" w:cs="Times New Roman"/>
          <w:color w:val="auto"/>
          <w:sz w:val="21"/>
          <w:lang w:val="en-US" w:eastAsia="zh-CN" w:bidi="ar-SA"/>
        </w:rPr>
        <w:t>主要功能是为小微湿地内野生植物集中分布区域和重点保护野生植物分布区域提供多样化生境类型，湿地类型有滩涂、沼泽、坑塘等。</w:t>
      </w:r>
    </w:p>
    <w:p>
      <w:pPr>
        <w:numPr>
          <w:ilvl w:val="0"/>
          <w:numId w:val="19"/>
        </w:numPr>
        <w:ind w:left="839" w:hanging="419"/>
        <w:jc w:val="both"/>
        <w:rPr>
          <w:rFonts w:hint="default" w:ascii="宋体" w:hAnsi="Times New Roman" w:eastAsia="宋体" w:cs="Times New Roman"/>
          <w:color w:val="auto"/>
          <w:sz w:val="21"/>
          <w:lang w:val="en-US" w:eastAsia="zh-CN" w:bidi="ar-SA"/>
        </w:rPr>
      </w:pPr>
      <w:r>
        <w:rPr>
          <w:rFonts w:hint="eastAsia" w:ascii="宋体" w:hAnsi="Times New Roman" w:eastAsia="宋体" w:cs="Times New Roman"/>
          <w:color w:val="auto"/>
          <w:sz w:val="21"/>
          <w:lang w:val="en-US" w:eastAsia="zh-CN" w:bidi="ar-SA"/>
        </w:rPr>
        <w:t>文化景观型</w:t>
      </w:r>
      <w:r>
        <w:rPr>
          <w:rFonts w:hint="eastAsia" w:ascii="宋体" w:hAnsi="Times New Roman" w:cs="Times New Roman"/>
          <w:color w:val="auto"/>
          <w:sz w:val="21"/>
          <w:lang w:val="en-US" w:eastAsia="zh-CN" w:bidi="ar-SA"/>
        </w:rPr>
        <w:t>：</w:t>
      </w:r>
      <w:r>
        <w:rPr>
          <w:rFonts w:hint="eastAsia" w:ascii="宋体" w:hAnsi="Times New Roman" w:eastAsia="宋体" w:cs="Times New Roman"/>
          <w:color w:val="auto"/>
          <w:sz w:val="21"/>
          <w:lang w:val="en-US" w:eastAsia="zh-CN" w:bidi="ar-SA"/>
        </w:rPr>
        <w:t>主要功能是利用小微湿地独特的景观类型、人文资源优势提供满足民生福祉需求的新型生态公共产品，湿地类型有库塘、坑塘水面以及河流、滩涂等。</w:t>
      </w:r>
    </w:p>
    <w:p>
      <w:pPr>
        <w:numPr>
          <w:ilvl w:val="0"/>
          <w:numId w:val="19"/>
        </w:numPr>
        <w:ind w:left="839" w:hanging="419"/>
        <w:jc w:val="both"/>
        <w:rPr>
          <w:rFonts w:hint="default" w:ascii="宋体" w:hAnsi="Times New Roman" w:eastAsia="宋体" w:cs="Times New Roman"/>
          <w:color w:val="auto"/>
          <w:sz w:val="21"/>
          <w:lang w:val="en-US" w:eastAsia="zh-CN" w:bidi="ar-SA"/>
        </w:rPr>
      </w:pPr>
      <w:r>
        <w:rPr>
          <w:rFonts w:hint="eastAsia" w:ascii="宋体" w:hAnsi="Times New Roman" w:eastAsia="宋体" w:cs="Times New Roman"/>
          <w:color w:val="auto"/>
          <w:sz w:val="21"/>
          <w:lang w:val="en-US" w:eastAsia="zh-CN" w:bidi="ar-SA"/>
        </w:rPr>
        <w:t>资源利用型</w:t>
      </w:r>
      <w:r>
        <w:rPr>
          <w:rFonts w:hint="eastAsia" w:ascii="宋体" w:hAnsi="Times New Roman" w:cs="Times New Roman"/>
          <w:color w:val="auto"/>
          <w:sz w:val="21"/>
          <w:lang w:val="en-US" w:eastAsia="zh-CN" w:bidi="ar-SA"/>
        </w:rPr>
        <w:t>：</w:t>
      </w:r>
      <w:r>
        <w:rPr>
          <w:rFonts w:hint="eastAsia" w:ascii="宋体" w:hAnsi="Times New Roman" w:eastAsia="宋体" w:cs="Times New Roman"/>
          <w:color w:val="auto"/>
          <w:sz w:val="21"/>
          <w:lang w:val="en-US" w:eastAsia="zh-CN" w:bidi="ar-SA"/>
        </w:rPr>
        <w:t>主要功能是合理利用小微湿地内的水资源、生物资源等提供碳汇、旅游、种植、养殖、调蓄等生态服务产品，湿地类型有河流、库塘、坑塘、滩涂等。</w:t>
      </w:r>
    </w:p>
    <w:p>
      <w:pPr>
        <w:numPr>
          <w:ilvl w:val="0"/>
          <w:numId w:val="19"/>
        </w:numPr>
        <w:ind w:left="839" w:hanging="419"/>
        <w:jc w:val="both"/>
        <w:rPr>
          <w:rFonts w:hint="eastAsia" w:eastAsia="宋体"/>
          <w:lang w:eastAsia="zh-CN"/>
        </w:rPr>
      </w:pPr>
      <w:r>
        <w:rPr>
          <w:rFonts w:hint="eastAsia" w:ascii="宋体" w:hAnsi="Times New Roman" w:eastAsia="宋体" w:cs="Times New Roman"/>
          <w:color w:val="auto"/>
          <w:sz w:val="21"/>
          <w:lang w:val="en-US" w:eastAsia="zh-CN" w:bidi="ar-SA"/>
        </w:rPr>
        <w:t>功能复合型</w:t>
      </w:r>
      <w:r>
        <w:rPr>
          <w:rFonts w:hint="eastAsia" w:ascii="宋体" w:hAnsi="Times New Roman" w:cs="Times New Roman"/>
          <w:color w:val="auto"/>
          <w:sz w:val="21"/>
          <w:lang w:val="en-US" w:eastAsia="zh-CN" w:bidi="ar-SA"/>
        </w:rPr>
        <w:t>：</w:t>
      </w:r>
      <w:r>
        <w:rPr>
          <w:rFonts w:hint="eastAsia" w:ascii="宋体" w:hAnsi="Times New Roman" w:eastAsia="宋体" w:cs="Times New Roman"/>
          <w:color w:val="auto"/>
          <w:sz w:val="21"/>
          <w:lang w:val="en-US" w:eastAsia="zh-CN" w:bidi="ar-SA"/>
        </w:rPr>
        <w:t>通过相邻多个小微湿地的有机组合，发挥小微湿地群的集合优势和各自空间分布特点，实现多功能的有机融合。</w:t>
      </w:r>
    </w:p>
    <w:p>
      <w:pPr>
        <w:pStyle w:val="65"/>
        <w:rPr>
          <w:rFonts w:hint="eastAsia" w:hAnsi="Times New Roman" w:cs="Times New Roman"/>
        </w:rPr>
      </w:pPr>
      <w:r>
        <w:rPr>
          <w:rFonts w:hint="eastAsia" w:hAnsi="Times New Roman" w:cs="Times New Roman"/>
        </w:rPr>
        <w:t>人工小微湿地</w:t>
      </w:r>
    </w:p>
    <w:p>
      <w:pPr>
        <w:pStyle w:val="28"/>
        <w:rPr>
          <w:rFonts w:hint="eastAsia" w:hAnsi="Times New Roman" w:cs="Times New Roman"/>
          <w:szCs w:val="22"/>
        </w:rPr>
      </w:pPr>
      <w:r>
        <w:rPr>
          <w:rFonts w:hint="eastAsia" w:hAnsi="Times New Roman" w:cs="Times New Roman"/>
          <w:szCs w:val="22"/>
        </w:rPr>
        <w:t>根据生态修复需要或满足民生福祉需求，通过人工措施新形成的面积小于8公顷的单独湿地。如废弃矿山修复、美丽乡村建设等。</w:t>
      </w:r>
    </w:p>
    <w:p>
      <w:pPr>
        <w:pStyle w:val="117"/>
        <w:rPr>
          <w:rFonts w:hint="eastAsia"/>
          <w:szCs w:val="22"/>
        </w:rPr>
      </w:pPr>
      <w:r>
        <w:rPr>
          <w:rFonts w:hint="eastAsia"/>
          <w:szCs w:val="22"/>
          <w:lang w:val="en-US" w:eastAsia="zh-CN"/>
        </w:rPr>
        <w:t>修复方法</w:t>
      </w:r>
    </w:p>
    <w:p>
      <w:pPr>
        <w:pStyle w:val="65"/>
        <w:rPr>
          <w:rFonts w:hint="eastAsia" w:hAnsi="Times New Roman" w:cs="Times New Roman"/>
          <w:lang w:val="en-US" w:eastAsia="zh-CN"/>
        </w:rPr>
      </w:pPr>
      <w:bookmarkStart w:id="69" w:name="_Toc172193088"/>
      <w:r>
        <w:rPr>
          <w:rFonts w:hint="eastAsia" w:hAnsi="Times New Roman" w:cs="Times New Roman"/>
          <w:lang w:val="en-US" w:eastAsia="zh-CN"/>
        </w:rPr>
        <w:t>生态保育</w:t>
      </w:r>
    </w:p>
    <w:p>
      <w:pPr>
        <w:pStyle w:val="28"/>
        <w:rPr>
          <w:rFonts w:hint="eastAsia" w:hAnsi="Times New Roman" w:cs="Times New Roman"/>
          <w:szCs w:val="22"/>
          <w:lang w:val="en-US" w:eastAsia="zh-CN"/>
        </w:rPr>
      </w:pPr>
      <w:r>
        <w:rPr>
          <w:rFonts w:hint="eastAsia" w:hAnsi="Times New Roman" w:cs="Times New Roman"/>
          <w:szCs w:val="22"/>
          <w:lang w:val="en-US" w:eastAsia="zh-CN"/>
        </w:rPr>
        <w:t>经过调查评估，对没有退化且具有重要保护价值的小微湿地，通过生态保育的方法，保护湿地生态环境。</w:t>
      </w:r>
    </w:p>
    <w:p>
      <w:pPr>
        <w:pStyle w:val="65"/>
        <w:rPr>
          <w:rFonts w:hint="eastAsia" w:hAnsi="Times New Roman" w:cs="Times New Roman"/>
          <w:lang w:val="en-US" w:eastAsia="zh-CN"/>
        </w:rPr>
      </w:pPr>
      <w:r>
        <w:rPr>
          <w:rFonts w:hint="eastAsia" w:hAnsi="Times New Roman" w:cs="Times New Roman"/>
          <w:lang w:val="en-US" w:eastAsia="zh-CN"/>
        </w:rPr>
        <w:t>自然恢复</w:t>
      </w:r>
    </w:p>
    <w:p>
      <w:pPr>
        <w:pStyle w:val="28"/>
        <w:rPr>
          <w:rFonts w:hint="eastAsia" w:hAnsi="Times New Roman" w:cs="Times New Roman"/>
          <w:szCs w:val="22"/>
          <w:lang w:val="en-US" w:eastAsia="zh-CN"/>
        </w:rPr>
      </w:pPr>
      <w:r>
        <w:rPr>
          <w:rFonts w:hint="eastAsia" w:hAnsi="Times New Roman" w:cs="Times New Roman"/>
          <w:szCs w:val="22"/>
          <w:lang w:val="en-US" w:eastAsia="zh-CN"/>
        </w:rPr>
        <w:t>经过调查评估，对轻度退化的小微湿地，通过自然恢复的方法，恢复湿地生态功能，营建良好的湿地生境。</w:t>
      </w:r>
    </w:p>
    <w:p>
      <w:pPr>
        <w:pStyle w:val="65"/>
        <w:rPr>
          <w:rFonts w:hint="eastAsia" w:hAnsi="Times New Roman" w:cs="Times New Roman"/>
          <w:lang w:val="en-US" w:eastAsia="zh-CN"/>
        </w:rPr>
      </w:pPr>
      <w:r>
        <w:rPr>
          <w:rFonts w:hint="eastAsia" w:hAnsi="Times New Roman" w:cs="Times New Roman"/>
          <w:lang w:val="en-US" w:eastAsia="zh-CN"/>
        </w:rPr>
        <w:t>人工辅助</w:t>
      </w:r>
    </w:p>
    <w:p>
      <w:pPr>
        <w:pStyle w:val="28"/>
        <w:rPr>
          <w:rFonts w:hint="eastAsia" w:hAnsi="Times New Roman" w:cs="Times New Roman"/>
          <w:szCs w:val="22"/>
          <w:lang w:val="en-US" w:eastAsia="zh-CN"/>
        </w:rPr>
      </w:pPr>
      <w:r>
        <w:rPr>
          <w:rFonts w:hint="eastAsia" w:hAnsi="Times New Roman" w:cs="Times New Roman"/>
          <w:szCs w:val="22"/>
          <w:lang w:val="en-US" w:eastAsia="zh-CN"/>
        </w:rPr>
        <w:t>经过调查评估，对轻度或中度退化的小微湿地，采取自然恢复和人工辅助相结合的方式，恢复湿地生态功能。</w:t>
      </w:r>
    </w:p>
    <w:p>
      <w:pPr>
        <w:pStyle w:val="65"/>
        <w:rPr>
          <w:rFonts w:hint="eastAsia" w:hAnsi="Times New Roman" w:cs="Times New Roman"/>
          <w:lang w:val="en-US" w:eastAsia="zh-CN"/>
        </w:rPr>
      </w:pPr>
      <w:r>
        <w:rPr>
          <w:rFonts w:hint="eastAsia" w:hAnsi="Times New Roman" w:cs="Times New Roman"/>
          <w:lang w:val="en-US" w:eastAsia="zh-CN"/>
        </w:rPr>
        <w:t>生态重建</w:t>
      </w:r>
    </w:p>
    <w:p>
      <w:pPr>
        <w:pStyle w:val="28"/>
        <w:rPr>
          <w:rFonts w:hint="eastAsia" w:hAnsi="Times New Roman" w:cs="Times New Roman"/>
          <w:szCs w:val="22"/>
          <w:lang w:val="en-US" w:eastAsia="zh-CN"/>
        </w:rPr>
      </w:pPr>
      <w:r>
        <w:rPr>
          <w:rFonts w:hint="eastAsia" w:hAnsi="Times New Roman" w:cs="Times New Roman"/>
          <w:szCs w:val="22"/>
          <w:lang w:val="en-US" w:eastAsia="zh-CN"/>
        </w:rPr>
        <w:t>经过调查评估，对重度退化或受损小微湿地，通过人工干预措施，实现湿地生态系统重建，恢复湿地生态功能。</w:t>
      </w:r>
    </w:p>
    <w:bookmarkEnd w:id="69"/>
    <w:p>
      <w:pPr>
        <w:pStyle w:val="117"/>
        <w:rPr>
          <w:rFonts w:hint="eastAsia" w:hAnsi="Times New Roman" w:cs="Times New Roman"/>
          <w:szCs w:val="22"/>
          <w:highlight w:val="none"/>
          <w:lang w:val="en-US" w:eastAsia="zh-CN"/>
        </w:rPr>
      </w:pPr>
      <w:bookmarkStart w:id="70" w:name="OLE_LINK31"/>
      <w:r>
        <w:rPr>
          <w:rFonts w:hint="eastAsia" w:hAnsi="Times New Roman" w:cs="Times New Roman"/>
          <w:szCs w:val="22"/>
          <w:highlight w:val="none"/>
          <w:lang w:val="en-US" w:eastAsia="zh-CN"/>
        </w:rPr>
        <w:t>技术措施</w:t>
      </w:r>
      <w:bookmarkEnd w:id="70"/>
    </w:p>
    <w:p>
      <w:pPr>
        <w:pStyle w:val="65"/>
        <w:rPr>
          <w:rFonts w:hint="eastAsia" w:hAnsi="Times New Roman" w:cs="Times New Roman"/>
          <w:lang w:val="en-US" w:eastAsia="zh-CN"/>
        </w:rPr>
      </w:pPr>
      <w:r>
        <w:rPr>
          <w:rFonts w:hint="eastAsia" w:hAnsi="Times New Roman" w:cs="Times New Roman"/>
          <w:lang w:val="en-US" w:eastAsia="zh-CN"/>
        </w:rPr>
        <w:t>一般规定</w:t>
      </w:r>
    </w:p>
    <w:p>
      <w:pPr>
        <w:pStyle w:val="28"/>
        <w:rPr>
          <w:rFonts w:hint="eastAsia" w:hAnsi="Times New Roman" w:cs="Times New Roman"/>
          <w:szCs w:val="22"/>
          <w:highlight w:val="none"/>
          <w:lang w:val="en-US" w:eastAsia="zh-CN"/>
        </w:rPr>
      </w:pPr>
      <w:r>
        <w:rPr>
          <w:rFonts w:hint="eastAsia" w:hAnsi="Times New Roman" w:cs="Times New Roman"/>
          <w:szCs w:val="22"/>
          <w:highlight w:val="none"/>
          <w:lang w:val="en-US" w:eastAsia="zh-CN"/>
        </w:rPr>
        <w:t>依据不同类型小微湿地存在的问题，确定修复目标，选择适宜的修复技术措施，制定修复方案。</w:t>
      </w:r>
    </w:p>
    <w:p>
      <w:pPr>
        <w:pStyle w:val="65"/>
        <w:rPr>
          <w:rFonts w:hint="eastAsia" w:hAnsi="Times New Roman" w:cs="Times New Roman"/>
          <w:lang w:val="en-US" w:eastAsia="zh-CN"/>
        </w:rPr>
      </w:pPr>
      <w:r>
        <w:rPr>
          <w:rFonts w:hint="eastAsia" w:hAnsi="Times New Roman" w:cs="Times New Roman"/>
          <w:lang w:val="en-US" w:eastAsia="zh-CN"/>
        </w:rPr>
        <w:t>地形改造</w:t>
      </w:r>
    </w:p>
    <w:p>
      <w:pPr>
        <w:pStyle w:val="28"/>
        <w:rPr>
          <w:rFonts w:hint="default" w:hAnsi="Times New Roman" w:cs="Times New Roman"/>
          <w:szCs w:val="22"/>
          <w:highlight w:val="none"/>
          <w:lang w:val="en-US" w:eastAsia="zh-CN"/>
        </w:rPr>
      </w:pPr>
      <w:r>
        <w:rPr>
          <w:rFonts w:hint="eastAsia" w:hAnsi="Times New Roman" w:cs="Times New Roman"/>
          <w:szCs w:val="22"/>
          <w:highlight w:val="none"/>
          <w:lang w:val="en-US" w:eastAsia="zh-CN"/>
        </w:rPr>
        <w:t>在最大限度保持原有地形的基础上，对受干扰区域地形进行整理改造，结合清淤疏浚、岸线治理、栖息地恢复、生境岛建设等项目，避免硬质措施，恢复和改造小微湿地地形地貌。</w:t>
      </w:r>
    </w:p>
    <w:p>
      <w:pPr>
        <w:pStyle w:val="65"/>
        <w:rPr>
          <w:rFonts w:hint="eastAsia" w:hAnsi="Times New Roman" w:cs="Times New Roman"/>
          <w:lang w:val="en-US" w:eastAsia="zh-CN"/>
        </w:rPr>
      </w:pPr>
      <w:r>
        <w:rPr>
          <w:rFonts w:hint="eastAsia" w:hAnsi="Times New Roman" w:cs="Times New Roman"/>
          <w:lang w:val="en-US" w:eastAsia="zh-CN"/>
        </w:rPr>
        <w:t>土壤改良</w:t>
      </w:r>
    </w:p>
    <w:p>
      <w:pPr>
        <w:pStyle w:val="28"/>
        <w:rPr>
          <w:rFonts w:hint="default" w:hAnsi="Times New Roman" w:cs="Times New Roman"/>
          <w:szCs w:val="22"/>
          <w:highlight w:val="none"/>
          <w:lang w:val="en-US" w:eastAsia="zh-CN"/>
        </w:rPr>
      </w:pPr>
      <w:r>
        <w:rPr>
          <w:rFonts w:hint="eastAsia" w:hAnsi="Times New Roman" w:cs="Times New Roman"/>
          <w:szCs w:val="22"/>
          <w:highlight w:val="none"/>
          <w:lang w:val="en-US" w:eastAsia="zh-CN"/>
        </w:rPr>
        <w:t>在小微湿地范围内土壤受污染、淤积严重、客土回填、生境岛和栖息地营建等区域，进行土壤改良时选择原生土壤或类似原生土壤，严禁填埋建筑垃圾等废弃物以及有毒有害物质。</w:t>
      </w:r>
    </w:p>
    <w:p>
      <w:pPr>
        <w:pStyle w:val="65"/>
        <w:rPr>
          <w:rFonts w:hint="eastAsia" w:hAnsi="Times New Roman" w:cs="Times New Roman"/>
          <w:lang w:val="en-US" w:eastAsia="zh-CN"/>
        </w:rPr>
      </w:pPr>
      <w:r>
        <w:rPr>
          <w:rFonts w:hint="eastAsia" w:hAnsi="Times New Roman" w:cs="Times New Roman"/>
          <w:lang w:val="en-US" w:eastAsia="zh-CN"/>
        </w:rPr>
        <w:t>水系连通</w:t>
      </w:r>
    </w:p>
    <w:p>
      <w:pPr>
        <w:pStyle w:val="28"/>
        <w:rPr>
          <w:rFonts w:hint="default" w:hAnsi="Times New Roman" w:cs="Times New Roman"/>
          <w:szCs w:val="22"/>
          <w:highlight w:val="none"/>
          <w:lang w:val="en-US" w:eastAsia="zh-CN"/>
        </w:rPr>
      </w:pPr>
      <w:r>
        <w:rPr>
          <w:rFonts w:hint="eastAsia" w:hAnsi="Times New Roman" w:cs="Times New Roman"/>
          <w:szCs w:val="22"/>
          <w:highlight w:val="none"/>
          <w:lang w:val="en-US" w:eastAsia="zh-CN"/>
        </w:rPr>
        <w:t>在完善小微湿地内部水系连通的基础上，有条件的区域宜实施与周边河溪、湖泊、库塘等水体连通，对存在水系隔断、阻塞等问题的小微湿地应进行水系连通，满足小微湿地生态用水需求。</w:t>
      </w:r>
    </w:p>
    <w:p>
      <w:pPr>
        <w:pStyle w:val="65"/>
        <w:rPr>
          <w:rFonts w:hint="eastAsia" w:hAnsi="Times New Roman" w:cs="Times New Roman"/>
          <w:lang w:val="en-US" w:eastAsia="zh-CN"/>
        </w:rPr>
      </w:pPr>
      <w:r>
        <w:rPr>
          <w:rFonts w:hint="eastAsia" w:hAnsi="Times New Roman" w:cs="Times New Roman"/>
          <w:lang w:val="en-US" w:eastAsia="zh-CN"/>
        </w:rPr>
        <w:t>污染治理</w:t>
      </w:r>
    </w:p>
    <w:p>
      <w:pPr>
        <w:pStyle w:val="28"/>
        <w:rPr>
          <w:rFonts w:hint="default" w:hAnsi="Times New Roman" w:cs="Times New Roman"/>
          <w:szCs w:val="22"/>
          <w:highlight w:val="none"/>
          <w:lang w:val="en-US" w:eastAsia="zh-CN"/>
        </w:rPr>
      </w:pPr>
      <w:r>
        <w:rPr>
          <w:rFonts w:hint="eastAsia" w:hAnsi="Times New Roman" w:cs="Times New Roman"/>
          <w:szCs w:val="22"/>
          <w:highlight w:val="none"/>
          <w:lang w:val="en-US" w:eastAsia="zh-CN"/>
        </w:rPr>
        <w:t>对受污染小微湿地通过采取污染物打捞、污泥清理、拦截堵塞、生态缓冲带等措施，恢复受污染小微湿地生境，严禁向小微湿地排放、倾倒污染物，发挥小微湿地自净功能。</w:t>
      </w:r>
    </w:p>
    <w:p>
      <w:pPr>
        <w:pStyle w:val="65"/>
        <w:rPr>
          <w:rFonts w:hint="eastAsia" w:hAnsi="Times New Roman" w:cs="Times New Roman"/>
          <w:lang w:val="en-US" w:eastAsia="zh-CN"/>
        </w:rPr>
      </w:pPr>
      <w:r>
        <w:rPr>
          <w:rFonts w:hint="eastAsia" w:hAnsi="Times New Roman" w:cs="Times New Roman"/>
          <w:lang w:val="en-US" w:eastAsia="zh-CN"/>
        </w:rPr>
        <w:t>生境修复（植被恢复）</w:t>
      </w:r>
    </w:p>
    <w:p>
      <w:pPr>
        <w:pStyle w:val="28"/>
        <w:rPr>
          <w:rFonts w:hint="default" w:hAnsi="Times New Roman" w:cs="Times New Roman"/>
          <w:szCs w:val="22"/>
          <w:highlight w:val="none"/>
          <w:lang w:val="en-US" w:eastAsia="zh-CN"/>
        </w:rPr>
      </w:pPr>
      <w:r>
        <w:rPr>
          <w:rFonts w:hint="eastAsia" w:hAnsi="Times New Roman" w:cs="Times New Roman"/>
          <w:szCs w:val="22"/>
          <w:highlight w:val="none"/>
          <w:lang w:val="en-US" w:eastAsia="zh-CN"/>
        </w:rPr>
        <w:t>根据小微湿地退化评估结果和自然植被退化现状，选择原有湿地植物和乡土植物，结合地形改造和水系连通等工程，恢复原生植被生境，保护小微湿地重点保护野生植物和主要植被类型。</w:t>
      </w:r>
    </w:p>
    <w:p>
      <w:pPr>
        <w:pStyle w:val="65"/>
        <w:rPr>
          <w:rFonts w:hint="eastAsia" w:hAnsi="Times New Roman" w:cs="Times New Roman"/>
          <w:lang w:val="en-US" w:eastAsia="zh-CN"/>
        </w:rPr>
      </w:pPr>
      <w:r>
        <w:rPr>
          <w:rFonts w:hint="eastAsia" w:hAnsi="Times New Roman" w:cs="Times New Roman"/>
          <w:lang w:val="en-US" w:eastAsia="zh-CN"/>
        </w:rPr>
        <w:t>栖息地修复</w:t>
      </w:r>
    </w:p>
    <w:p>
      <w:pPr>
        <w:pStyle w:val="28"/>
        <w:rPr>
          <w:rFonts w:hint="default" w:hAnsi="Times New Roman" w:cs="Times New Roman"/>
          <w:szCs w:val="22"/>
          <w:highlight w:val="none"/>
          <w:lang w:val="en-US" w:eastAsia="zh-CN"/>
        </w:rPr>
      </w:pPr>
      <w:r>
        <w:rPr>
          <w:rFonts w:hint="eastAsia" w:hAnsi="Times New Roman" w:cs="Times New Roman"/>
          <w:szCs w:val="22"/>
          <w:highlight w:val="none"/>
          <w:lang w:val="en-US" w:eastAsia="zh-CN"/>
        </w:rPr>
        <w:t>根据小微湿地内野生动物分布、栖息地类型以及退化、受损评估结果，通过地形改造、生境岛建设、湿地植被恢复、污染治理以及排除干扰因子等措施，对原有栖息地进行修复，营建生境类型多样的栖息地环境，保护生物多样性。</w:t>
      </w:r>
    </w:p>
    <w:p>
      <w:pPr>
        <w:pStyle w:val="65"/>
        <w:rPr>
          <w:rFonts w:hint="eastAsia" w:hAnsi="Times New Roman" w:cs="Times New Roman"/>
          <w:lang w:val="en-US" w:eastAsia="zh-CN"/>
        </w:rPr>
      </w:pPr>
      <w:r>
        <w:rPr>
          <w:rFonts w:hint="eastAsia" w:hAnsi="Times New Roman" w:cs="Times New Roman"/>
          <w:lang w:val="en-US" w:eastAsia="zh-CN"/>
        </w:rPr>
        <w:t>民生福祉</w:t>
      </w:r>
    </w:p>
    <w:p>
      <w:pPr>
        <w:pStyle w:val="28"/>
        <w:rPr>
          <w:rFonts w:hint="default" w:hAnsi="Times New Roman" w:cs="Times New Roman"/>
          <w:szCs w:val="22"/>
          <w:highlight w:val="none"/>
          <w:lang w:val="en-US" w:eastAsia="zh-CN"/>
        </w:rPr>
      </w:pPr>
      <w:r>
        <w:rPr>
          <w:rFonts w:hint="eastAsia" w:hAnsi="Times New Roman" w:cs="Times New Roman"/>
          <w:szCs w:val="22"/>
          <w:highlight w:val="none"/>
          <w:lang w:val="en-US" w:eastAsia="zh-CN"/>
        </w:rPr>
        <w:t>根据小微湿地类型、空间区位优势，结合社会经济发展和民生福祉需求，通过生态旅游、生态种养殖、美丽乡村建设等方式，在科学保护小微湿地的前提下，充分发挥小微湿地多种功能。</w:t>
      </w:r>
    </w:p>
    <w:p>
      <w:pPr>
        <w:pStyle w:val="65"/>
        <w:rPr>
          <w:rFonts w:hint="eastAsia" w:hAnsi="Times New Roman" w:cs="Times New Roman"/>
          <w:lang w:val="en-US" w:eastAsia="zh-CN"/>
        </w:rPr>
      </w:pPr>
      <w:r>
        <w:rPr>
          <w:rFonts w:hint="eastAsia" w:hAnsi="Times New Roman" w:cs="Times New Roman"/>
          <w:lang w:val="en-US" w:eastAsia="zh-CN"/>
        </w:rPr>
        <w:t>湿地文化</w:t>
      </w:r>
    </w:p>
    <w:p>
      <w:pPr>
        <w:pStyle w:val="28"/>
        <w:rPr>
          <w:rFonts w:hint="default" w:hAnsi="Times New Roman" w:cs="Times New Roman"/>
          <w:szCs w:val="22"/>
          <w:highlight w:val="none"/>
          <w:lang w:val="en-US" w:eastAsia="zh-CN"/>
        </w:rPr>
      </w:pPr>
      <w:r>
        <w:rPr>
          <w:rFonts w:hint="eastAsia" w:hAnsi="Times New Roman" w:cs="Times New Roman"/>
          <w:szCs w:val="22"/>
          <w:highlight w:val="none"/>
          <w:lang w:val="en-US" w:eastAsia="zh-CN"/>
        </w:rPr>
        <w:t>利用小微湿地区域以及周边文化资源优势，通过优化人居环境、打造生态游憩空间、建设科普宣教设施、宣传乡土湿地文化、丰富生物多样性等措施，融合周边空间环境，彰显湿地文化魅力。</w:t>
      </w:r>
    </w:p>
    <w:p>
      <w:pPr>
        <w:pStyle w:val="117"/>
        <w:rPr>
          <w:rFonts w:hint="eastAsia" w:hAnsi="Times New Roman" w:cs="Times New Roman"/>
          <w:szCs w:val="22"/>
          <w:highlight w:val="none"/>
          <w:lang w:val="en-US" w:eastAsia="zh-CN"/>
        </w:rPr>
      </w:pPr>
      <w:r>
        <w:rPr>
          <w:rFonts w:hint="eastAsia" w:hAnsi="Times New Roman" w:cs="Times New Roman"/>
          <w:szCs w:val="22"/>
          <w:highlight w:val="none"/>
          <w:lang w:val="en-US" w:eastAsia="zh-CN"/>
        </w:rPr>
        <w:t>监测管理</w:t>
      </w:r>
    </w:p>
    <w:p>
      <w:pPr>
        <w:pStyle w:val="65"/>
        <w:rPr>
          <w:rFonts w:hint="eastAsia" w:hAnsi="Times New Roman" w:cs="Times New Roman"/>
          <w:lang w:val="en-US" w:eastAsia="zh-CN"/>
        </w:rPr>
      </w:pPr>
      <w:r>
        <w:rPr>
          <w:rFonts w:hint="eastAsia" w:hAnsi="Times New Roman" w:cs="Times New Roman"/>
          <w:lang w:val="en-US" w:eastAsia="zh-CN"/>
        </w:rPr>
        <w:t>成效监测</w:t>
      </w:r>
    </w:p>
    <w:p>
      <w:pPr>
        <w:ind w:firstLine="420" w:firstLineChars="20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小微湿地生态修复后，应定期开展湿地环境、湿地高等植物、湿地野生动物、外来入侵生物、人为活动干扰、湿地景观变化</w:t>
      </w:r>
      <w:r>
        <w:rPr>
          <w:rFonts w:hint="eastAsia" w:ascii="宋体" w:hAnsi="Times New Roman" w:cs="Times New Roman"/>
          <w:kern w:val="0"/>
          <w:sz w:val="21"/>
          <w:szCs w:val="20"/>
          <w:lang w:val="en-US" w:eastAsia="zh-CN" w:bidi="ar-SA"/>
        </w:rPr>
        <w:t>等</w:t>
      </w:r>
      <w:r>
        <w:rPr>
          <w:rFonts w:hint="eastAsia" w:ascii="宋体" w:hAnsi="Times New Roman" w:eastAsia="宋体" w:cs="Times New Roman"/>
          <w:kern w:val="0"/>
          <w:sz w:val="21"/>
          <w:szCs w:val="20"/>
          <w:lang w:val="en-US" w:eastAsia="zh-CN" w:bidi="ar-SA"/>
        </w:rPr>
        <w:t>监测，监测指标详见下表，监测方法参照GB/T</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27648、HJ</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710.1、HJ</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710.12、HJ</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710.3、HJ</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710.4、HJ</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710.5、HJ</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710.6、HJ</w:t>
      </w:r>
      <w:r>
        <w:rPr>
          <w:rFonts w:hint="eastAsia" w:ascii="宋体" w:hAnsi="Times New Roman" w:cs="Times New Roman"/>
          <w:kern w:val="0"/>
          <w:sz w:val="21"/>
          <w:szCs w:val="20"/>
          <w:lang w:val="en-US" w:eastAsia="zh-CN" w:bidi="ar-SA"/>
        </w:rPr>
        <w:t xml:space="preserve"> </w:t>
      </w:r>
      <w:r>
        <w:rPr>
          <w:rFonts w:hint="eastAsia" w:ascii="宋体" w:hAnsi="Times New Roman" w:eastAsia="宋体" w:cs="Times New Roman"/>
          <w:kern w:val="0"/>
          <w:sz w:val="21"/>
          <w:szCs w:val="20"/>
          <w:lang w:val="en-US" w:eastAsia="zh-CN" w:bidi="ar-SA"/>
        </w:rPr>
        <w:t>710.7。</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0" w:firstLineChars="0"/>
        <w:jc w:val="center"/>
        <w:textAlignment w:val="auto"/>
        <w:rPr>
          <w:rFonts w:hint="eastAsia" w:ascii="黑体" w:hAnsi="黑体" w:eastAsia="黑体" w:cs="黑体"/>
          <w:b w:val="0"/>
          <w:bCs w:val="0"/>
          <w:kern w:val="0"/>
          <w:sz w:val="21"/>
          <w:szCs w:val="20"/>
          <w:lang w:val="en-US" w:eastAsia="zh-CN" w:bidi="ar-SA"/>
        </w:rPr>
      </w:pPr>
      <w:r>
        <w:rPr>
          <w:rFonts w:hint="eastAsia" w:ascii="黑体" w:hAnsi="黑体" w:eastAsia="黑体" w:cs="黑体"/>
          <w:b w:val="0"/>
          <w:bCs w:val="0"/>
          <w:kern w:val="0"/>
          <w:sz w:val="21"/>
          <w:szCs w:val="20"/>
          <w:lang w:val="en-US" w:eastAsia="zh-CN" w:bidi="ar-SA"/>
        </w:rPr>
        <w:t>表1 小微湿地修复成效监测指标</w:t>
      </w:r>
    </w:p>
    <w:tbl>
      <w:tblPr>
        <w:tblStyle w:val="43"/>
        <w:tblW w:w="9570" w:type="dxa"/>
        <w:jc w:val="center"/>
        <w:tblInd w:w="0" w:type="dxa"/>
        <w:tblLayout w:type="fixed"/>
        <w:tblCellMar>
          <w:top w:w="0" w:type="dxa"/>
          <w:left w:w="108" w:type="dxa"/>
          <w:bottom w:w="0" w:type="dxa"/>
          <w:right w:w="108" w:type="dxa"/>
        </w:tblCellMar>
      </w:tblPr>
      <w:tblGrid>
        <w:gridCol w:w="748"/>
        <w:gridCol w:w="1724"/>
        <w:gridCol w:w="6272"/>
        <w:gridCol w:w="826"/>
      </w:tblGrid>
      <w:tr>
        <w:tblPrEx>
          <w:tblLayout w:type="fixed"/>
          <w:tblCellMar>
            <w:top w:w="0" w:type="dxa"/>
            <w:left w:w="108" w:type="dxa"/>
            <w:bottom w:w="0" w:type="dxa"/>
            <w:right w:w="108" w:type="dxa"/>
          </w:tblCellMar>
        </w:tblPrEx>
        <w:trPr>
          <w:trHeight w:val="340" w:hRule="atLeast"/>
          <w:jc w:val="center"/>
        </w:trPr>
        <w:tc>
          <w:tcPr>
            <w:tcW w:w="748"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序号</w:t>
            </w:r>
          </w:p>
        </w:tc>
        <w:tc>
          <w:tcPr>
            <w:tcW w:w="172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指标类别</w:t>
            </w:r>
          </w:p>
        </w:tc>
        <w:tc>
          <w:tcPr>
            <w:tcW w:w="6272"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监测指标</w:t>
            </w:r>
          </w:p>
        </w:tc>
        <w:tc>
          <w:tcPr>
            <w:tcW w:w="826"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b w:val="0"/>
                <w:bCs w:val="0"/>
                <w:sz w:val="20"/>
                <w:szCs w:val="20"/>
              </w:rPr>
            </w:pPr>
            <w:r>
              <w:rPr>
                <w:rFonts w:hint="eastAsia" w:ascii="宋体" w:hAnsi="宋体" w:eastAsia="宋体" w:cs="宋体"/>
                <w:b w:val="0"/>
                <w:bCs w:val="0"/>
                <w:sz w:val="20"/>
                <w:szCs w:val="20"/>
              </w:rPr>
              <w:t>备注</w:t>
            </w:r>
          </w:p>
        </w:tc>
      </w:tr>
      <w:tr>
        <w:tblPrEx>
          <w:tblLayout w:type="fixed"/>
          <w:tblCellMar>
            <w:top w:w="0" w:type="dxa"/>
            <w:left w:w="108" w:type="dxa"/>
            <w:bottom w:w="0" w:type="dxa"/>
            <w:right w:w="108" w:type="dxa"/>
          </w:tblCellMar>
        </w:tblPrEx>
        <w:trPr>
          <w:trHeight w:val="340" w:hRule="atLeast"/>
          <w:jc w:val="center"/>
        </w:trPr>
        <w:tc>
          <w:tcPr>
            <w:tcW w:w="748"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1</w:t>
            </w:r>
          </w:p>
        </w:tc>
        <w:tc>
          <w:tcPr>
            <w:tcW w:w="172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湿地环境</w:t>
            </w:r>
          </w:p>
        </w:tc>
        <w:tc>
          <w:tcPr>
            <w:tcW w:w="6272"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湿地水文、水质、气象、土壤等因子变化。</w:t>
            </w:r>
          </w:p>
        </w:tc>
        <w:tc>
          <w:tcPr>
            <w:tcW w:w="826"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p>
        </w:tc>
      </w:tr>
      <w:tr>
        <w:tblPrEx>
          <w:tblLayout w:type="fixed"/>
          <w:tblCellMar>
            <w:top w:w="0" w:type="dxa"/>
            <w:left w:w="108" w:type="dxa"/>
            <w:bottom w:w="0" w:type="dxa"/>
            <w:right w:w="108" w:type="dxa"/>
          </w:tblCellMar>
        </w:tblPrEx>
        <w:trPr>
          <w:trHeight w:val="340" w:hRule="atLeast"/>
          <w:jc w:val="center"/>
        </w:trPr>
        <w:tc>
          <w:tcPr>
            <w:tcW w:w="748"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2</w:t>
            </w:r>
          </w:p>
        </w:tc>
        <w:tc>
          <w:tcPr>
            <w:tcW w:w="172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湿地高等植物</w:t>
            </w:r>
          </w:p>
        </w:tc>
        <w:tc>
          <w:tcPr>
            <w:tcW w:w="6272"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高等植物种类、数量、分布格局，群落结构、组成。</w:t>
            </w:r>
          </w:p>
        </w:tc>
        <w:tc>
          <w:tcPr>
            <w:tcW w:w="826"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p>
        </w:tc>
      </w:tr>
      <w:tr>
        <w:tblPrEx>
          <w:tblLayout w:type="fixed"/>
          <w:tblCellMar>
            <w:top w:w="0" w:type="dxa"/>
            <w:left w:w="108" w:type="dxa"/>
            <w:bottom w:w="0" w:type="dxa"/>
            <w:right w:w="108" w:type="dxa"/>
          </w:tblCellMar>
        </w:tblPrEx>
        <w:trPr>
          <w:trHeight w:val="340" w:hRule="atLeast"/>
          <w:jc w:val="center"/>
        </w:trPr>
        <w:tc>
          <w:tcPr>
            <w:tcW w:w="748"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3</w:t>
            </w:r>
          </w:p>
        </w:tc>
        <w:tc>
          <w:tcPr>
            <w:tcW w:w="172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湿地野生动物</w:t>
            </w:r>
          </w:p>
        </w:tc>
        <w:tc>
          <w:tcPr>
            <w:tcW w:w="6272" w:type="dxa"/>
            <w:tcBorders>
              <w:top w:val="single" w:color="000000" w:sz="4" w:space="0"/>
              <w:left w:val="nil"/>
              <w:bottom w:val="single" w:color="000000" w:sz="4" w:space="0"/>
              <w:right w:val="single" w:color="000000" w:sz="4" w:space="0"/>
            </w:tcBorders>
            <w:noWrap/>
            <w:vAlign w:val="center"/>
          </w:tcPr>
          <w:p>
            <w:pPr>
              <w:keepNext w:val="0"/>
              <w:keepLines w:val="0"/>
              <w:pageBreakBefore w:val="0"/>
              <w:widowControl w:val="0"/>
              <w:kinsoku w:val="0"/>
              <w:wordWrap/>
              <w:overflowPunct w:val="0"/>
              <w:topLinePunct w:val="0"/>
              <w:autoSpaceDE/>
              <w:autoSpaceDN/>
              <w:bidi w:val="0"/>
              <w:adjustRightInd/>
              <w:snapToGrid/>
              <w:spacing w:line="280" w:lineRule="exact"/>
              <w:jc w:val="center"/>
              <w:textAlignment w:val="auto"/>
              <w:rPr>
                <w:rFonts w:hint="eastAsia" w:ascii="宋体" w:hAnsi="宋体" w:eastAsia="宋体" w:cs="宋体"/>
                <w:sz w:val="20"/>
                <w:szCs w:val="20"/>
              </w:rPr>
            </w:pPr>
            <w:r>
              <w:rPr>
                <w:rFonts w:hint="eastAsia" w:ascii="宋体" w:hAnsi="宋体" w:eastAsia="宋体" w:cs="宋体"/>
                <w:sz w:val="20"/>
                <w:szCs w:val="20"/>
              </w:rPr>
              <w:t>鱼类、两栖类、爬行类、鸟类、哺乳类等湿地野生动物种类、分布，以及关键物种种群数量变化等。</w:t>
            </w:r>
          </w:p>
        </w:tc>
        <w:tc>
          <w:tcPr>
            <w:tcW w:w="826"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p>
        </w:tc>
      </w:tr>
      <w:tr>
        <w:tblPrEx>
          <w:tblLayout w:type="fixed"/>
          <w:tblCellMar>
            <w:top w:w="0" w:type="dxa"/>
            <w:left w:w="108" w:type="dxa"/>
            <w:bottom w:w="0" w:type="dxa"/>
            <w:right w:w="108" w:type="dxa"/>
          </w:tblCellMar>
        </w:tblPrEx>
        <w:trPr>
          <w:trHeight w:val="340" w:hRule="atLeast"/>
          <w:jc w:val="center"/>
        </w:trPr>
        <w:tc>
          <w:tcPr>
            <w:tcW w:w="748"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4</w:t>
            </w:r>
          </w:p>
        </w:tc>
        <w:tc>
          <w:tcPr>
            <w:tcW w:w="172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外来入侵生物</w:t>
            </w:r>
          </w:p>
        </w:tc>
        <w:tc>
          <w:tcPr>
            <w:tcW w:w="6272"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外来入侵物种的种类、数量、分布及危害程度等。</w:t>
            </w:r>
          </w:p>
        </w:tc>
        <w:tc>
          <w:tcPr>
            <w:tcW w:w="826"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p>
        </w:tc>
      </w:tr>
      <w:tr>
        <w:tblPrEx>
          <w:tblLayout w:type="fixed"/>
          <w:tblCellMar>
            <w:top w:w="0" w:type="dxa"/>
            <w:left w:w="108" w:type="dxa"/>
            <w:bottom w:w="0" w:type="dxa"/>
            <w:right w:w="108" w:type="dxa"/>
          </w:tblCellMar>
        </w:tblPrEx>
        <w:trPr>
          <w:trHeight w:val="340" w:hRule="atLeast"/>
          <w:jc w:val="center"/>
        </w:trPr>
        <w:tc>
          <w:tcPr>
            <w:tcW w:w="748"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5</w:t>
            </w:r>
          </w:p>
        </w:tc>
        <w:tc>
          <w:tcPr>
            <w:tcW w:w="172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人为活动干扰</w:t>
            </w:r>
          </w:p>
        </w:tc>
        <w:tc>
          <w:tcPr>
            <w:tcW w:w="6272"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湿地资源保护、管理、利用、受威胁状况等。</w:t>
            </w:r>
          </w:p>
        </w:tc>
        <w:tc>
          <w:tcPr>
            <w:tcW w:w="826"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p>
        </w:tc>
      </w:tr>
      <w:tr>
        <w:tblPrEx>
          <w:tblLayout w:type="fixed"/>
          <w:tblCellMar>
            <w:top w:w="0" w:type="dxa"/>
            <w:left w:w="108" w:type="dxa"/>
            <w:bottom w:w="0" w:type="dxa"/>
            <w:right w:w="108" w:type="dxa"/>
          </w:tblCellMar>
        </w:tblPrEx>
        <w:trPr>
          <w:trHeight w:val="340" w:hRule="atLeast"/>
          <w:jc w:val="center"/>
        </w:trPr>
        <w:tc>
          <w:tcPr>
            <w:tcW w:w="748" w:type="dxa"/>
            <w:tcBorders>
              <w:top w:val="single" w:color="000000" w:sz="4" w:space="0"/>
              <w:left w:val="single" w:color="000000" w:sz="4" w:space="0"/>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6</w:t>
            </w:r>
          </w:p>
        </w:tc>
        <w:tc>
          <w:tcPr>
            <w:tcW w:w="1724"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湿地景观变化</w:t>
            </w:r>
          </w:p>
        </w:tc>
        <w:tc>
          <w:tcPr>
            <w:tcW w:w="6272"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r>
              <w:rPr>
                <w:rFonts w:hint="eastAsia" w:ascii="宋体" w:hAnsi="宋体" w:eastAsia="宋体" w:cs="宋体"/>
                <w:sz w:val="20"/>
                <w:szCs w:val="20"/>
              </w:rPr>
              <w:t>湿地类型、面积、分布以及植被类型、面积变化等。</w:t>
            </w:r>
          </w:p>
        </w:tc>
        <w:tc>
          <w:tcPr>
            <w:tcW w:w="826" w:type="dxa"/>
            <w:tcBorders>
              <w:top w:val="single" w:color="000000" w:sz="4" w:space="0"/>
              <w:left w:val="nil"/>
              <w:bottom w:val="single" w:color="000000" w:sz="4" w:space="0"/>
              <w:right w:val="single" w:color="000000" w:sz="4" w:space="0"/>
            </w:tcBorders>
            <w:noWrap/>
            <w:vAlign w:val="center"/>
          </w:tcPr>
          <w:p>
            <w:pPr>
              <w:kinsoku w:val="0"/>
              <w:overflowPunct w:val="0"/>
              <w:jc w:val="center"/>
              <w:rPr>
                <w:rFonts w:hint="eastAsia" w:ascii="宋体" w:hAnsi="宋体" w:eastAsia="宋体" w:cs="宋体"/>
                <w:sz w:val="20"/>
                <w:szCs w:val="20"/>
              </w:rPr>
            </w:pPr>
          </w:p>
        </w:tc>
      </w:tr>
    </w:tbl>
    <w:p>
      <w:pPr>
        <w:pStyle w:val="65"/>
        <w:rPr>
          <w:rFonts w:hint="eastAsia" w:hAnsi="Times New Roman" w:cs="Times New Roman"/>
          <w:lang w:val="en-US" w:eastAsia="zh-CN"/>
        </w:rPr>
      </w:pPr>
      <w:r>
        <w:rPr>
          <w:rFonts w:hint="eastAsia" w:hAnsi="Times New Roman" w:cs="Times New Roman"/>
          <w:lang w:val="en-US" w:eastAsia="zh-CN"/>
        </w:rPr>
        <w:t>保护管理</w:t>
      </w:r>
    </w:p>
    <w:p>
      <w:pPr>
        <w:ind w:firstLine="420" w:firstLineChars="200"/>
        <w:rPr>
          <w:rFonts w:hint="eastAsia"/>
          <w:highlight w:val="none"/>
        </w:rPr>
      </w:pPr>
      <w:r>
        <w:rPr>
          <w:rFonts w:hint="eastAsia" w:ascii="宋体" w:hAnsi="Times New Roman" w:eastAsia="宋体" w:cs="Times New Roman"/>
          <w:kern w:val="0"/>
          <w:sz w:val="21"/>
          <w:szCs w:val="20"/>
          <w:lang w:val="en-US" w:eastAsia="zh-CN" w:bidi="ar-SA"/>
        </w:rPr>
        <w:t>保障小微湿地生态用水、水文连通以及水环境质量，维护湿地生境及生物多样性，控制和减少人为干扰，合理利用湿地资源，将小微湿地与生产、生活、生态空间有机融合，发挥小微湿地多种功能。</w:t>
      </w:r>
    </w:p>
    <w:p>
      <w:pPr>
        <w:pStyle w:val="28"/>
        <w:rPr>
          <w:rFonts w:hint="eastAsia"/>
          <w:highlight w:val="none"/>
        </w:rPr>
        <w:sectPr>
          <w:footerReference r:id="rId5" w:type="default"/>
          <w:pgSz w:w="11906" w:h="16838"/>
          <w:pgMar w:top="567" w:right="1134" w:bottom="1134" w:left="1418" w:header="1418" w:footer="1134" w:gutter="0"/>
          <w:pgNumType w:fmt="decimal" w:start="1"/>
          <w:cols w:space="720" w:num="1"/>
          <w:formProt w:val="0"/>
          <w:docGrid w:type="lines" w:linePitch="312" w:charSpace="0"/>
        </w:sectPr>
      </w:pPr>
    </w:p>
    <w:p>
      <w:pPr>
        <w:pStyle w:val="94"/>
        <w:keepNext w:val="0"/>
        <w:pageBreakBefore/>
        <w:widowControl/>
        <w:wordWrap/>
        <w:overflowPunct/>
        <w:autoSpaceDE/>
        <w:spacing w:before="0"/>
        <w:textAlignment w:val="auto"/>
        <w:rPr>
          <w:rFonts w:hint="eastAsia"/>
          <w:highlight w:val="none"/>
        </w:rPr>
      </w:pPr>
      <w:r>
        <w:rPr>
          <w:highlight w:val="none"/>
        </w:rPr>
        <w:br w:type="textWrapping"/>
      </w:r>
      <w:r>
        <w:rPr>
          <w:rFonts w:hint="eastAsia"/>
          <w:highlight w:val="none"/>
        </w:rPr>
        <w:t>（资料性）</w:t>
      </w:r>
      <w:r>
        <w:rPr>
          <w:highlight w:val="none"/>
        </w:rPr>
        <w:br w:type="textWrapping"/>
      </w:r>
      <w:bookmarkStart w:id="71" w:name="OLE_LINK5"/>
      <w:bookmarkStart w:id="72" w:name="OLE_LINK91"/>
      <w:r>
        <w:rPr>
          <w:rFonts w:hint="eastAsia"/>
          <w:highlight w:val="none"/>
          <w:lang w:val="en-US" w:eastAsia="zh-CN"/>
        </w:rPr>
        <w:t>小微湿地修复常用植物名录</w:t>
      </w:r>
      <w:bookmarkEnd w:id="71"/>
    </w:p>
    <w:bookmarkEnd w:id="72"/>
    <w:p>
      <w:pPr>
        <w:pStyle w:val="28"/>
        <w:rPr>
          <w:rFonts w:hint="eastAsia"/>
          <w:szCs w:val="22"/>
          <w:lang w:val="en-US" w:eastAsia="zh-CN"/>
        </w:rPr>
      </w:pPr>
      <w:bookmarkStart w:id="73" w:name="OLE_LINK118"/>
      <w:r>
        <w:rPr>
          <w:rFonts w:hint="eastAsia" w:ascii="宋体" w:eastAsia="宋体"/>
          <w:szCs w:val="22"/>
        </w:rPr>
        <w:t>小微湿地修复常用植物名录</w:t>
      </w:r>
      <w:r>
        <w:rPr>
          <w:rFonts w:hint="eastAsia"/>
          <w:szCs w:val="22"/>
          <w:lang w:val="en-US" w:eastAsia="zh-CN"/>
        </w:rPr>
        <w:t>表A.1。</w:t>
      </w:r>
      <w:bookmarkEnd w:id="73"/>
    </w:p>
    <w:p>
      <w:pPr>
        <w:pStyle w:val="105"/>
        <w:pageBreakBefore w:val="0"/>
        <w:tabs>
          <w:tab w:val="left" w:pos="360"/>
        </w:tabs>
        <w:wordWrap w:val="0"/>
        <w:overflowPunct w:val="0"/>
        <w:autoSpaceDE w:val="0"/>
        <w:spacing w:before="156" w:after="156"/>
        <w:jc w:val="center"/>
        <w:textAlignment w:val="baseline"/>
        <w:rPr>
          <w:rFonts w:hint="eastAsia"/>
          <w:szCs w:val="22"/>
        </w:rPr>
      </w:pPr>
      <w:r>
        <w:rPr>
          <w:rFonts w:hint="eastAsia"/>
          <w:szCs w:val="22"/>
        </w:rPr>
        <w:t>小微湿地修复常用植物名录</w:t>
      </w:r>
    </w:p>
    <w:tbl>
      <w:tblPr>
        <w:tblStyle w:val="44"/>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988" w:type="dxa"/>
            <w:tcBorders>
              <w:top w:val="single" w:color="auto" w:sz="4" w:space="0"/>
              <w:left w:val="single" w:color="auto" w:sz="4" w:space="0"/>
              <w:bottom w:val="single" w:color="auto" w:sz="4" w:space="0"/>
              <w:right w:val="single" w:color="auto" w:sz="4" w:space="0"/>
            </w:tcBorders>
            <w:noWrap w:val="0"/>
            <w:vAlign w:val="top"/>
          </w:tcPr>
          <w:p>
            <w:pPr>
              <w:widowControl/>
              <w:tabs>
                <w:tab w:val="center" w:pos="386"/>
              </w:tabs>
              <w:spacing w:line="240" w:lineRule="atLeast"/>
              <w:jc w:val="center"/>
              <w:rPr>
                <w:rFonts w:ascii="Times New Roman" w:hAnsi="Times New Roman" w:eastAsia="宋体" w:cs="Times New Roman"/>
                <w:b/>
                <w:bCs/>
                <w:kern w:val="0"/>
                <w:sz w:val="18"/>
                <w:szCs w:val="21"/>
              </w:rPr>
            </w:pPr>
            <w:r>
              <w:rPr>
                <w:rFonts w:ascii="宋体" w:hAnsi="宋体" w:eastAsia="宋体" w:cs="Times New Roman"/>
                <w:b/>
                <w:bCs/>
                <w:kern w:val="0"/>
                <w:sz w:val="18"/>
                <w:szCs w:val="21"/>
              </w:rPr>
              <w:t>植物类型</w:t>
            </w:r>
          </w:p>
        </w:tc>
        <w:tc>
          <w:tcPr>
            <w:tcW w:w="7371" w:type="dxa"/>
            <w:tcBorders>
              <w:top w:val="single" w:color="auto" w:sz="4" w:space="0"/>
              <w:left w:val="single" w:color="auto" w:sz="4" w:space="0"/>
              <w:bottom w:val="single" w:color="auto" w:sz="4" w:space="0"/>
              <w:right w:val="single" w:color="auto" w:sz="4" w:space="0"/>
            </w:tcBorders>
            <w:noWrap w:val="0"/>
            <w:vAlign w:val="top"/>
          </w:tcPr>
          <w:p>
            <w:pPr>
              <w:widowControl/>
              <w:spacing w:line="240" w:lineRule="atLeast"/>
              <w:jc w:val="center"/>
              <w:rPr>
                <w:rFonts w:ascii="Times New Roman" w:hAnsi="Times New Roman" w:eastAsia="宋体" w:cs="Times New Roman"/>
                <w:b/>
                <w:bCs/>
                <w:kern w:val="0"/>
                <w:sz w:val="18"/>
                <w:szCs w:val="21"/>
              </w:rPr>
            </w:pPr>
            <w:r>
              <w:rPr>
                <w:rFonts w:ascii="宋体" w:hAnsi="宋体" w:eastAsia="宋体" w:cs="Times New Roman"/>
                <w:b/>
                <w:bCs/>
                <w:kern w:val="0"/>
                <w:sz w:val="18"/>
                <w:szCs w:val="21"/>
              </w:rPr>
              <w:t>主要种类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98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center"/>
              <w:rPr>
                <w:rFonts w:ascii="Times New Roman" w:hAnsi="Times New Roman" w:eastAsia="宋体" w:cs="Times New Roman"/>
                <w:kern w:val="0"/>
                <w:sz w:val="18"/>
                <w:szCs w:val="21"/>
              </w:rPr>
            </w:pPr>
            <w:r>
              <w:rPr>
                <w:rFonts w:ascii="宋体" w:hAnsi="宋体" w:eastAsia="宋体" w:cs="Times New Roman"/>
                <w:kern w:val="0"/>
                <w:sz w:val="18"/>
                <w:szCs w:val="21"/>
              </w:rPr>
              <w:t>挺水植物</w:t>
            </w:r>
          </w:p>
        </w:tc>
        <w:tc>
          <w:tcPr>
            <w:tcW w:w="737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ind w:firstLine="360" w:firstLineChars="200"/>
              <w:rPr>
                <w:rFonts w:ascii="Times New Roman" w:hAnsi="Times New Roman" w:eastAsia="宋体" w:cs="Times New Roman"/>
                <w:kern w:val="0"/>
                <w:sz w:val="18"/>
                <w:szCs w:val="21"/>
              </w:rPr>
            </w:pPr>
            <w:r>
              <w:rPr>
                <w:rFonts w:ascii="Times New Roman" w:hAnsi="Times New Roman" w:eastAsia="宋体" w:cs="Times New Roman"/>
                <w:kern w:val="0"/>
                <w:sz w:val="18"/>
                <w:szCs w:val="21"/>
              </w:rPr>
              <w:t>香蒲(</w:t>
            </w:r>
            <w:r>
              <w:rPr>
                <w:rFonts w:ascii="Times New Roman" w:hAnsi="Times New Roman" w:eastAsia="宋体" w:cs="Times New Roman"/>
                <w:i/>
                <w:iCs/>
                <w:kern w:val="0"/>
                <w:sz w:val="18"/>
                <w:szCs w:val="21"/>
              </w:rPr>
              <w:t>Typha orientalis</w:t>
            </w:r>
            <w:r>
              <w:rPr>
                <w:rFonts w:ascii="Times New Roman" w:hAnsi="Times New Roman" w:eastAsia="宋体" w:cs="Times New Roman"/>
                <w:kern w:val="0"/>
                <w:sz w:val="18"/>
                <w:szCs w:val="21"/>
              </w:rPr>
              <w:t>)、菖蒲(</w:t>
            </w:r>
            <w:r>
              <w:rPr>
                <w:rFonts w:ascii="Times New Roman" w:hAnsi="Times New Roman" w:eastAsia="宋体" w:cs="Times New Roman"/>
                <w:i/>
                <w:iCs/>
                <w:kern w:val="0"/>
                <w:sz w:val="18"/>
                <w:szCs w:val="21"/>
              </w:rPr>
              <w:t>Acorus calamus</w:t>
            </w:r>
            <w:r>
              <w:rPr>
                <w:rFonts w:ascii="Times New Roman" w:hAnsi="Times New Roman" w:eastAsia="宋体" w:cs="Times New Roman"/>
                <w:kern w:val="0"/>
                <w:sz w:val="18"/>
                <w:szCs w:val="21"/>
              </w:rPr>
              <w:t>)、黄菖蒲(</w:t>
            </w:r>
            <w:r>
              <w:rPr>
                <w:rFonts w:ascii="Times New Roman" w:hAnsi="Times New Roman" w:eastAsia="宋体" w:cs="Times New Roman"/>
                <w:i/>
                <w:iCs/>
                <w:kern w:val="0"/>
                <w:sz w:val="18"/>
                <w:szCs w:val="21"/>
              </w:rPr>
              <w:t>Iris pseudacorus</w:t>
            </w:r>
            <w:r>
              <w:rPr>
                <w:rFonts w:ascii="Times New Roman" w:hAnsi="Times New Roman" w:eastAsia="宋体" w:cs="Times New Roman"/>
                <w:kern w:val="0"/>
                <w:sz w:val="18"/>
                <w:szCs w:val="21"/>
              </w:rPr>
              <w:t>)、千屈菜（</w:t>
            </w:r>
            <w:r>
              <w:rPr>
                <w:rFonts w:ascii="Times New Roman" w:hAnsi="Times New Roman" w:eastAsia="宋体" w:cs="Times New Roman"/>
                <w:i/>
                <w:iCs/>
                <w:kern w:val="0"/>
                <w:sz w:val="18"/>
                <w:szCs w:val="21"/>
              </w:rPr>
              <w:t>Lythrum salicaria</w:t>
            </w:r>
            <w:r>
              <w:rPr>
                <w:rFonts w:ascii="Times New Roman" w:hAnsi="Times New Roman" w:eastAsia="宋体" w:cs="Times New Roman"/>
                <w:kern w:val="0"/>
                <w:sz w:val="18"/>
                <w:szCs w:val="21"/>
              </w:rPr>
              <w:t>）、再力花（</w:t>
            </w:r>
            <w:r>
              <w:rPr>
                <w:rFonts w:ascii="Times New Roman" w:hAnsi="Times New Roman" w:eastAsia="宋体" w:cs="Times New Roman"/>
                <w:i/>
                <w:iCs/>
                <w:kern w:val="0"/>
                <w:sz w:val="18"/>
                <w:szCs w:val="21"/>
              </w:rPr>
              <w:t>Thalia dealbata</w:t>
            </w:r>
            <w:r>
              <w:rPr>
                <w:rFonts w:ascii="Times New Roman" w:hAnsi="Times New Roman" w:eastAsia="宋体" w:cs="Times New Roman"/>
                <w:kern w:val="0"/>
                <w:sz w:val="18"/>
                <w:szCs w:val="21"/>
              </w:rPr>
              <w:t>）、旱伞草（</w:t>
            </w:r>
            <w:r>
              <w:rPr>
                <w:rFonts w:ascii="Times New Roman" w:hAnsi="Times New Roman" w:eastAsia="宋体" w:cs="Times New Roman"/>
                <w:i/>
                <w:iCs/>
                <w:kern w:val="0"/>
                <w:sz w:val="18"/>
                <w:szCs w:val="21"/>
              </w:rPr>
              <w:t>Cyperus alternifolius</w:t>
            </w:r>
            <w:r>
              <w:rPr>
                <w:rFonts w:ascii="Times New Roman" w:hAnsi="Times New Roman" w:eastAsia="宋体" w:cs="Times New Roman"/>
                <w:kern w:val="0"/>
                <w:sz w:val="18"/>
                <w:szCs w:val="21"/>
              </w:rPr>
              <w:t>）、水生美人蕉（</w:t>
            </w:r>
            <w:r>
              <w:rPr>
                <w:rFonts w:ascii="Times New Roman" w:hAnsi="Times New Roman" w:eastAsia="宋体" w:cs="Times New Roman"/>
                <w:i/>
                <w:iCs/>
                <w:kern w:val="0"/>
                <w:sz w:val="18"/>
                <w:szCs w:val="21"/>
              </w:rPr>
              <w:t>Canna glauca</w:t>
            </w:r>
            <w:r>
              <w:rPr>
                <w:rFonts w:ascii="Times New Roman" w:hAnsi="Times New Roman" w:eastAsia="宋体" w:cs="Times New Roman"/>
                <w:kern w:val="0"/>
                <w:sz w:val="18"/>
                <w:szCs w:val="21"/>
              </w:rPr>
              <w:t>）、灯心草（</w:t>
            </w:r>
            <w:r>
              <w:rPr>
                <w:rFonts w:ascii="Times New Roman" w:hAnsi="Times New Roman" w:eastAsia="宋体" w:cs="Times New Roman"/>
                <w:i/>
                <w:iCs/>
                <w:kern w:val="0"/>
                <w:sz w:val="18"/>
                <w:szCs w:val="21"/>
              </w:rPr>
              <w:t>Juncus effusus</w:t>
            </w:r>
            <w:r>
              <w:rPr>
                <w:rFonts w:ascii="Times New Roman" w:hAnsi="Times New Roman" w:eastAsia="宋体" w:cs="Times New Roman"/>
                <w:kern w:val="0"/>
                <w:sz w:val="18"/>
                <w:szCs w:val="21"/>
              </w:rPr>
              <w:t>）、慈姑（</w:t>
            </w:r>
            <w:r>
              <w:rPr>
                <w:rFonts w:ascii="Times New Roman" w:hAnsi="Times New Roman" w:eastAsia="宋体" w:cs="Times New Roman"/>
                <w:i/>
                <w:iCs/>
                <w:kern w:val="0"/>
                <w:sz w:val="18"/>
                <w:szCs w:val="21"/>
              </w:rPr>
              <w:t>Sagillaria ifolia</w:t>
            </w:r>
            <w:r>
              <w:rPr>
                <w:rFonts w:ascii="Times New Roman" w:hAnsi="Times New Roman" w:eastAsia="宋体" w:cs="Times New Roman"/>
                <w:kern w:val="0"/>
                <w:sz w:val="18"/>
                <w:szCs w:val="21"/>
              </w:rPr>
              <w:t>）、水莎草（</w:t>
            </w:r>
            <w:r>
              <w:rPr>
                <w:rFonts w:ascii="Times New Roman" w:hAnsi="Times New Roman" w:eastAsia="宋体" w:cs="Times New Roman"/>
                <w:i/>
                <w:iCs/>
                <w:kern w:val="0"/>
                <w:sz w:val="18"/>
                <w:szCs w:val="21"/>
              </w:rPr>
              <w:t>Juncellus serotinus</w:t>
            </w:r>
            <w:r>
              <w:rPr>
                <w:rFonts w:ascii="Times New Roman" w:hAnsi="Times New Roman" w:eastAsia="宋体" w:cs="Times New Roman"/>
                <w:kern w:val="0"/>
                <w:sz w:val="18"/>
                <w:szCs w:val="21"/>
              </w:rPr>
              <w:t>）、马蹄莲（</w:t>
            </w:r>
            <w:r>
              <w:rPr>
                <w:rFonts w:ascii="Times New Roman" w:hAnsi="Times New Roman" w:eastAsia="宋体" w:cs="Times New Roman"/>
                <w:i/>
                <w:iCs/>
                <w:kern w:val="0"/>
                <w:sz w:val="18"/>
                <w:szCs w:val="21"/>
              </w:rPr>
              <w:t>Zantedeschia  aethiopica</w:t>
            </w:r>
            <w:r>
              <w:rPr>
                <w:rFonts w:ascii="Times New Roman" w:hAnsi="Times New Roman" w:eastAsia="宋体" w:cs="Times New Roman"/>
                <w:kern w:val="0"/>
                <w:sz w:val="18"/>
                <w:szCs w:val="21"/>
              </w:rPr>
              <w:t>）、水芹菜（</w:t>
            </w:r>
            <w:r>
              <w:rPr>
                <w:rFonts w:ascii="Times New Roman" w:hAnsi="Times New Roman" w:eastAsia="宋体" w:cs="Times New Roman"/>
                <w:i/>
                <w:iCs/>
                <w:kern w:val="0"/>
                <w:sz w:val="18"/>
                <w:szCs w:val="21"/>
              </w:rPr>
              <w:t>0enanthe javanica</w:t>
            </w:r>
            <w:r>
              <w:rPr>
                <w:rFonts w:ascii="Times New Roman" w:hAnsi="Times New Roman" w:eastAsia="宋体" w:cs="Times New Roman"/>
                <w:kern w:val="0"/>
                <w:sz w:val="18"/>
                <w:szCs w:val="21"/>
              </w:rPr>
              <w:t>）、梭鱼草（</w:t>
            </w:r>
            <w:r>
              <w:rPr>
                <w:rFonts w:ascii="Times New Roman" w:hAnsi="Times New Roman" w:eastAsia="宋体" w:cs="Times New Roman"/>
                <w:i/>
                <w:iCs/>
                <w:kern w:val="0"/>
                <w:sz w:val="18"/>
                <w:szCs w:val="21"/>
              </w:rPr>
              <w:t>Pontederia cordata</w:t>
            </w:r>
            <w:r>
              <w:rPr>
                <w:rFonts w:ascii="Times New Roman" w:hAnsi="Times New Roman" w:eastAsia="宋体" w:cs="Times New Roman"/>
                <w:kern w:val="0"/>
                <w:sz w:val="18"/>
                <w:szCs w:val="21"/>
              </w:rPr>
              <w:t>）、荷花（</w:t>
            </w:r>
            <w:r>
              <w:rPr>
                <w:rFonts w:ascii="Times New Roman" w:hAnsi="Times New Roman" w:eastAsia="宋体" w:cs="Times New Roman"/>
                <w:i/>
                <w:iCs/>
                <w:kern w:val="0"/>
                <w:sz w:val="18"/>
                <w:szCs w:val="21"/>
              </w:rPr>
              <w:t>Nelumbo nucilera</w:t>
            </w:r>
            <w:r>
              <w:rPr>
                <w:rFonts w:ascii="Times New Roman" w:hAnsi="Times New Roman" w:eastAsia="宋体" w:cs="Times New Roman"/>
                <w:kern w:val="0"/>
                <w:sz w:val="18"/>
                <w:szCs w:val="21"/>
              </w:rPr>
              <w:t>）、节节草（</w:t>
            </w:r>
            <w:r>
              <w:rPr>
                <w:rFonts w:ascii="Times New Roman" w:hAnsi="Times New Roman" w:eastAsia="宋体" w:cs="Times New Roman"/>
                <w:i/>
                <w:iCs/>
                <w:kern w:val="0"/>
                <w:sz w:val="18"/>
                <w:szCs w:val="21"/>
              </w:rPr>
              <w:t>Equisetum ramosissimum</w:t>
            </w:r>
            <w:r>
              <w:rPr>
                <w:rFonts w:ascii="Times New Roman" w:hAnsi="Times New Roman" w:eastAsia="宋体" w:cs="Times New Roman"/>
                <w:kern w:val="0"/>
                <w:sz w:val="18"/>
                <w:szCs w:val="21"/>
              </w:rPr>
              <w:t>）、水葱</w:t>
            </w:r>
            <w:r>
              <w:rPr>
                <w:rFonts w:ascii="Times New Roman" w:hAnsi="Times New Roman" w:eastAsia="宋体" w:cs="Times New Roman"/>
                <w:i/>
                <w:iCs/>
                <w:kern w:val="0"/>
                <w:sz w:val="18"/>
                <w:szCs w:val="21"/>
              </w:rPr>
              <w:t>（Scirpus validus）、</w:t>
            </w:r>
            <w:r>
              <w:rPr>
                <w:rFonts w:ascii="Times New Roman" w:hAnsi="Times New Roman" w:eastAsia="宋体" w:cs="Times New Roman"/>
                <w:kern w:val="0"/>
                <w:sz w:val="18"/>
                <w:szCs w:val="21"/>
              </w:rPr>
              <w:t>荻（</w:t>
            </w:r>
            <w:r>
              <w:rPr>
                <w:rFonts w:ascii="Times New Roman" w:hAnsi="Times New Roman" w:eastAsia="宋体" w:cs="Times New Roman"/>
                <w:i/>
                <w:iCs/>
                <w:kern w:val="0"/>
                <w:sz w:val="18"/>
                <w:szCs w:val="21"/>
              </w:rPr>
              <w:t>Trarrhena sacchariora</w:t>
            </w:r>
            <w:r>
              <w:rPr>
                <w:rFonts w:ascii="Times New Roman" w:hAnsi="Times New Roman" w:eastAsia="宋体" w:cs="Times New Roman"/>
                <w:kern w:val="0"/>
                <w:sz w:val="18"/>
                <w:szCs w:val="21"/>
              </w:rPr>
              <w:t>）、芦苇（</w:t>
            </w:r>
            <w:r>
              <w:rPr>
                <w:rFonts w:ascii="Times New Roman" w:hAnsi="Times New Roman" w:eastAsia="宋体" w:cs="Times New Roman"/>
                <w:i/>
                <w:iCs/>
                <w:kern w:val="0"/>
                <w:sz w:val="18"/>
                <w:szCs w:val="21"/>
              </w:rPr>
              <w:t>Phragmiles australis</w:t>
            </w:r>
            <w:r>
              <w:rPr>
                <w:rFonts w:ascii="Times New Roman" w:hAnsi="Times New Roman" w:eastAsia="宋体" w:cs="Times New Roman"/>
                <w:kern w:val="0"/>
                <w:sz w:val="18"/>
                <w:szCs w:val="21"/>
              </w:rPr>
              <w:t>）、泽泻（</w:t>
            </w:r>
            <w:r>
              <w:rPr>
                <w:rFonts w:ascii="Times New Roman" w:hAnsi="Times New Roman" w:eastAsia="宋体" w:cs="Times New Roman"/>
                <w:i/>
                <w:iCs/>
                <w:kern w:val="0"/>
                <w:sz w:val="18"/>
                <w:szCs w:val="21"/>
              </w:rPr>
              <w:t>Alismaplantago-aqualica）</w:t>
            </w:r>
            <w:r>
              <w:rPr>
                <w:rFonts w:ascii="Times New Roman" w:hAnsi="Times New Roman" w:eastAsia="宋体" w:cs="Times New Roman"/>
                <w:kern w:val="0"/>
                <w:sz w:val="18"/>
                <w:szCs w:val="21"/>
              </w:rPr>
              <w:t>、黑三棱（</w:t>
            </w:r>
            <w:r>
              <w:rPr>
                <w:rFonts w:ascii="Times New Roman" w:hAnsi="Times New Roman" w:eastAsia="宋体" w:cs="Times New Roman"/>
                <w:i/>
                <w:iCs/>
                <w:kern w:val="0"/>
                <w:sz w:val="18"/>
                <w:szCs w:val="21"/>
              </w:rPr>
              <w:t>Sparganium stolonilerum）</w:t>
            </w:r>
            <w:r>
              <w:rPr>
                <w:rFonts w:ascii="Times New Roman" w:hAnsi="Times New Roman" w:eastAsia="宋体" w:cs="Times New Roman"/>
                <w:kern w:val="0"/>
                <w:sz w:val="18"/>
                <w:szCs w:val="21"/>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98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center"/>
              <w:rPr>
                <w:rFonts w:ascii="Times New Roman" w:hAnsi="Times New Roman" w:eastAsia="宋体" w:cs="Times New Roman"/>
                <w:kern w:val="0"/>
                <w:sz w:val="18"/>
                <w:szCs w:val="21"/>
              </w:rPr>
            </w:pPr>
            <w:r>
              <w:rPr>
                <w:rFonts w:ascii="宋体" w:hAnsi="宋体" w:eastAsia="宋体" w:cs="Times New Roman"/>
                <w:kern w:val="0"/>
                <w:sz w:val="18"/>
                <w:szCs w:val="21"/>
              </w:rPr>
              <w:t>浮水植物</w:t>
            </w:r>
          </w:p>
        </w:tc>
        <w:tc>
          <w:tcPr>
            <w:tcW w:w="737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ind w:firstLine="360" w:firstLineChars="200"/>
              <w:rPr>
                <w:rFonts w:ascii="Times New Roman" w:hAnsi="Times New Roman" w:eastAsia="宋体" w:cs="Times New Roman"/>
                <w:kern w:val="0"/>
                <w:sz w:val="18"/>
                <w:szCs w:val="21"/>
              </w:rPr>
            </w:pPr>
            <w:r>
              <w:rPr>
                <w:rFonts w:ascii="Times New Roman" w:hAnsi="Times New Roman" w:eastAsia="宋体" w:cs="Times New Roman"/>
                <w:kern w:val="0"/>
                <w:sz w:val="18"/>
                <w:szCs w:val="21"/>
              </w:rPr>
              <w:t>槐叶萍（</w:t>
            </w:r>
            <w:r>
              <w:rPr>
                <w:rFonts w:ascii="Times New Roman" w:hAnsi="Times New Roman" w:eastAsia="宋体" w:cs="Times New Roman"/>
                <w:i/>
                <w:iCs/>
                <w:kern w:val="0"/>
                <w:sz w:val="18"/>
                <w:szCs w:val="21"/>
              </w:rPr>
              <w:t>Salvinia natans</w:t>
            </w:r>
            <w:r>
              <w:rPr>
                <w:rFonts w:ascii="Times New Roman" w:hAnsi="Times New Roman" w:eastAsia="宋体" w:cs="Times New Roman"/>
                <w:kern w:val="0"/>
                <w:sz w:val="18"/>
                <w:szCs w:val="21"/>
              </w:rPr>
              <w:t>）、凤眼莲（</w:t>
            </w:r>
            <w:r>
              <w:rPr>
                <w:rFonts w:ascii="Times New Roman" w:hAnsi="Times New Roman" w:eastAsia="宋体" w:cs="Times New Roman"/>
                <w:i/>
                <w:iCs/>
                <w:kern w:val="0"/>
                <w:sz w:val="18"/>
                <w:szCs w:val="21"/>
              </w:rPr>
              <w:t>Hyacinthus orientalis</w:t>
            </w:r>
            <w:r>
              <w:rPr>
                <w:rFonts w:ascii="Times New Roman" w:hAnsi="Times New Roman" w:eastAsia="宋体" w:cs="Times New Roman"/>
                <w:kern w:val="0"/>
                <w:sz w:val="18"/>
                <w:szCs w:val="21"/>
              </w:rPr>
              <w:t>）、浮萍（</w:t>
            </w:r>
            <w:r>
              <w:rPr>
                <w:rFonts w:ascii="Times New Roman" w:hAnsi="Times New Roman" w:eastAsia="宋体" w:cs="Times New Roman"/>
                <w:i/>
                <w:iCs/>
                <w:kern w:val="0"/>
                <w:sz w:val="18"/>
                <w:szCs w:val="21"/>
              </w:rPr>
              <w:t>Lemna minor</w:t>
            </w:r>
            <w:r>
              <w:rPr>
                <w:rFonts w:ascii="Times New Roman" w:hAnsi="Times New Roman" w:eastAsia="宋体" w:cs="Times New Roman"/>
                <w:kern w:val="0"/>
                <w:sz w:val="18"/>
                <w:szCs w:val="21"/>
              </w:rPr>
              <w:t>）、满江红（</w:t>
            </w:r>
            <w:r>
              <w:rPr>
                <w:rFonts w:ascii="Times New Roman" w:hAnsi="Times New Roman" w:eastAsia="宋体" w:cs="Times New Roman"/>
                <w:i/>
                <w:iCs/>
                <w:kern w:val="0"/>
                <w:sz w:val="18"/>
                <w:szCs w:val="21"/>
              </w:rPr>
              <w:t>Azolla imbircata</w:t>
            </w:r>
            <w:r>
              <w:rPr>
                <w:rFonts w:ascii="Times New Roman" w:hAnsi="Times New Roman" w:eastAsia="宋体" w:cs="Times New Roman"/>
                <w:kern w:val="0"/>
                <w:sz w:val="18"/>
                <w:szCs w:val="21"/>
              </w:rPr>
              <w:t>）等</w:t>
            </w:r>
            <w:r>
              <w:rPr>
                <w:rFonts w:hint="eastAsia" w:ascii="Times New Roman" w:hAnsi="Times New Roman" w:eastAsia="宋体" w:cs="Times New Roman"/>
                <w:kern w:val="0"/>
                <w:sz w:val="18"/>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98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center"/>
              <w:rPr>
                <w:rFonts w:ascii="Times New Roman" w:hAnsi="Times New Roman" w:eastAsia="宋体" w:cs="Times New Roman"/>
                <w:kern w:val="0"/>
                <w:sz w:val="18"/>
                <w:szCs w:val="21"/>
              </w:rPr>
            </w:pPr>
            <w:r>
              <w:rPr>
                <w:rFonts w:ascii="宋体" w:hAnsi="宋体" w:eastAsia="宋体" w:cs="Times New Roman"/>
                <w:kern w:val="0"/>
                <w:sz w:val="18"/>
                <w:szCs w:val="21"/>
              </w:rPr>
              <w:t>浮叶植物</w:t>
            </w:r>
          </w:p>
        </w:tc>
        <w:tc>
          <w:tcPr>
            <w:tcW w:w="737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ind w:firstLine="360" w:firstLineChars="200"/>
              <w:rPr>
                <w:rFonts w:ascii="Times New Roman" w:hAnsi="Times New Roman" w:eastAsia="宋体" w:cs="Times New Roman"/>
                <w:kern w:val="0"/>
                <w:sz w:val="18"/>
                <w:szCs w:val="21"/>
              </w:rPr>
            </w:pPr>
            <w:r>
              <w:rPr>
                <w:rFonts w:ascii="Times New Roman" w:hAnsi="Times New Roman" w:eastAsia="宋体" w:cs="Times New Roman"/>
                <w:kern w:val="0"/>
                <w:sz w:val="18"/>
                <w:szCs w:val="21"/>
              </w:rPr>
              <w:t>睡莲（</w:t>
            </w:r>
            <w:r>
              <w:rPr>
                <w:rFonts w:ascii="Times New Roman" w:hAnsi="Times New Roman" w:eastAsia="宋体" w:cs="Times New Roman"/>
                <w:i/>
                <w:iCs/>
                <w:kern w:val="0"/>
                <w:sz w:val="18"/>
                <w:szCs w:val="21"/>
              </w:rPr>
              <w:t>Nymphaea spp.</w:t>
            </w:r>
            <w:r>
              <w:rPr>
                <w:rFonts w:ascii="Times New Roman" w:hAnsi="Times New Roman" w:eastAsia="宋体" w:cs="Times New Roman"/>
                <w:kern w:val="0"/>
                <w:sz w:val="18"/>
                <w:szCs w:val="21"/>
              </w:rPr>
              <w:t>）、菱（</w:t>
            </w:r>
            <w:r>
              <w:rPr>
                <w:rFonts w:ascii="Times New Roman" w:hAnsi="Times New Roman" w:eastAsia="宋体" w:cs="Times New Roman"/>
                <w:i/>
                <w:iCs/>
                <w:kern w:val="0"/>
                <w:sz w:val="18"/>
                <w:szCs w:val="21"/>
              </w:rPr>
              <w:t>Trapabispinosa</w:t>
            </w:r>
            <w:r>
              <w:rPr>
                <w:rFonts w:ascii="Times New Roman" w:hAnsi="Times New Roman" w:eastAsia="宋体" w:cs="Times New Roman"/>
                <w:kern w:val="0"/>
                <w:sz w:val="18"/>
                <w:szCs w:val="21"/>
              </w:rPr>
              <w:t>）、萍蓬草（</w:t>
            </w:r>
            <w:r>
              <w:rPr>
                <w:rFonts w:ascii="Times New Roman" w:hAnsi="Times New Roman" w:eastAsia="宋体" w:cs="Times New Roman"/>
                <w:i/>
                <w:iCs/>
                <w:kern w:val="0"/>
                <w:sz w:val="18"/>
                <w:szCs w:val="21"/>
              </w:rPr>
              <w:t>Nuphar pumilum</w:t>
            </w:r>
            <w:r>
              <w:rPr>
                <w:rFonts w:ascii="Times New Roman" w:hAnsi="Times New Roman" w:eastAsia="宋体" w:cs="Times New Roman"/>
                <w:kern w:val="0"/>
                <w:sz w:val="18"/>
                <w:szCs w:val="21"/>
              </w:rPr>
              <w:t>）、水鳖（</w:t>
            </w:r>
            <w:r>
              <w:rPr>
                <w:rFonts w:ascii="Times New Roman" w:hAnsi="Times New Roman" w:eastAsia="宋体" w:cs="Times New Roman"/>
                <w:i/>
                <w:iCs/>
                <w:kern w:val="0"/>
                <w:sz w:val="18"/>
                <w:szCs w:val="21"/>
              </w:rPr>
              <w:t>Hydrocharis dubia</w:t>
            </w:r>
            <w:r>
              <w:rPr>
                <w:rFonts w:ascii="Times New Roman" w:hAnsi="Times New Roman" w:eastAsia="宋体" w:cs="Times New Roman"/>
                <w:kern w:val="0"/>
                <w:sz w:val="18"/>
                <w:szCs w:val="21"/>
              </w:rPr>
              <w:t>)、芡实（</w:t>
            </w:r>
            <w:r>
              <w:rPr>
                <w:rFonts w:ascii="Times New Roman" w:hAnsi="Times New Roman" w:eastAsia="宋体" w:cs="Times New Roman"/>
                <w:i/>
                <w:iCs/>
                <w:kern w:val="0"/>
                <w:sz w:val="18"/>
                <w:szCs w:val="21"/>
              </w:rPr>
              <w:t>Euryale ferox</w:t>
            </w:r>
            <w:r>
              <w:rPr>
                <w:rFonts w:ascii="Times New Roman" w:hAnsi="Times New Roman" w:eastAsia="宋体" w:cs="Times New Roman"/>
                <w:kern w:val="0"/>
                <w:sz w:val="18"/>
                <w:szCs w:val="21"/>
              </w:rPr>
              <w:t>）、眼子菜(</w:t>
            </w:r>
            <w:r>
              <w:rPr>
                <w:rFonts w:ascii="Times New Roman" w:hAnsi="Times New Roman" w:eastAsia="宋体" w:cs="Times New Roman"/>
                <w:i/>
                <w:iCs/>
                <w:kern w:val="0"/>
                <w:sz w:val="18"/>
                <w:szCs w:val="21"/>
              </w:rPr>
              <w:t>Potamogeton distinctus</w:t>
            </w:r>
            <w:r>
              <w:rPr>
                <w:rFonts w:ascii="Times New Roman" w:hAnsi="Times New Roman" w:eastAsia="宋体" w:cs="Times New Roman"/>
                <w:kern w:val="0"/>
                <w:sz w:val="18"/>
                <w:szCs w:val="21"/>
              </w:rPr>
              <w:t>)等</w:t>
            </w:r>
            <w:r>
              <w:rPr>
                <w:rFonts w:hint="eastAsia" w:ascii="Times New Roman" w:hAnsi="Times New Roman" w:eastAsia="宋体" w:cs="Times New Roman"/>
                <w:kern w:val="0"/>
                <w:sz w:val="18"/>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98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center"/>
              <w:rPr>
                <w:rFonts w:ascii="Times New Roman" w:hAnsi="Times New Roman" w:eastAsia="宋体" w:cs="Times New Roman"/>
                <w:kern w:val="0"/>
                <w:sz w:val="18"/>
                <w:szCs w:val="21"/>
              </w:rPr>
            </w:pPr>
            <w:r>
              <w:rPr>
                <w:rFonts w:ascii="宋体" w:hAnsi="宋体" w:eastAsia="宋体" w:cs="Times New Roman"/>
                <w:kern w:val="0"/>
                <w:sz w:val="18"/>
                <w:szCs w:val="21"/>
              </w:rPr>
              <w:t>沉水植物</w:t>
            </w:r>
          </w:p>
        </w:tc>
        <w:tc>
          <w:tcPr>
            <w:tcW w:w="737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ind w:firstLine="360" w:firstLineChars="200"/>
              <w:rPr>
                <w:rFonts w:ascii="Times New Roman" w:hAnsi="Times New Roman" w:eastAsia="宋体" w:cs="Times New Roman"/>
                <w:kern w:val="0"/>
                <w:sz w:val="18"/>
                <w:szCs w:val="21"/>
              </w:rPr>
            </w:pPr>
            <w:r>
              <w:rPr>
                <w:rFonts w:ascii="Times New Roman" w:hAnsi="Times New Roman" w:eastAsia="宋体" w:cs="Times New Roman"/>
                <w:kern w:val="0"/>
                <w:sz w:val="18"/>
                <w:szCs w:val="21"/>
              </w:rPr>
              <w:t>狐尾藻（</w:t>
            </w:r>
            <w:r>
              <w:rPr>
                <w:rFonts w:ascii="Times New Roman" w:hAnsi="Times New Roman" w:eastAsia="宋体" w:cs="Times New Roman"/>
                <w:i/>
                <w:iCs/>
                <w:kern w:val="0"/>
                <w:sz w:val="18"/>
                <w:szCs w:val="21"/>
              </w:rPr>
              <w:t>Myriophyllum verticillatum</w:t>
            </w:r>
            <w:r>
              <w:rPr>
                <w:rFonts w:ascii="Times New Roman" w:hAnsi="Times New Roman" w:eastAsia="宋体" w:cs="Times New Roman"/>
                <w:kern w:val="0"/>
                <w:sz w:val="18"/>
                <w:szCs w:val="21"/>
              </w:rPr>
              <w:t>）、苦草（</w:t>
            </w:r>
            <w:r>
              <w:rPr>
                <w:rFonts w:ascii="Times New Roman" w:hAnsi="Times New Roman" w:eastAsia="宋体" w:cs="Times New Roman"/>
                <w:i/>
                <w:iCs/>
                <w:kern w:val="0"/>
                <w:sz w:val="18"/>
                <w:szCs w:val="21"/>
              </w:rPr>
              <w:t>Vallisneri natans</w:t>
            </w:r>
            <w:r>
              <w:rPr>
                <w:rFonts w:ascii="Times New Roman" w:hAnsi="Times New Roman" w:eastAsia="宋体" w:cs="Times New Roman"/>
                <w:kern w:val="0"/>
                <w:sz w:val="18"/>
                <w:szCs w:val="21"/>
              </w:rPr>
              <w:t>）、黑藻（</w:t>
            </w:r>
            <w:r>
              <w:rPr>
                <w:rFonts w:ascii="Times New Roman" w:hAnsi="Times New Roman" w:eastAsia="宋体" w:cs="Times New Roman"/>
                <w:i/>
                <w:iCs/>
                <w:kern w:val="0"/>
                <w:sz w:val="18"/>
                <w:szCs w:val="21"/>
              </w:rPr>
              <w:t>Hydrilla verticillata</w:t>
            </w:r>
            <w:r>
              <w:rPr>
                <w:rFonts w:ascii="Times New Roman" w:hAnsi="Times New Roman" w:eastAsia="宋体" w:cs="Times New Roman"/>
                <w:kern w:val="0"/>
                <w:sz w:val="18"/>
                <w:szCs w:val="21"/>
              </w:rPr>
              <w:t>）、金鱼藻（</w:t>
            </w:r>
            <w:r>
              <w:rPr>
                <w:rFonts w:ascii="Times New Roman" w:hAnsi="Times New Roman" w:eastAsia="宋体" w:cs="Times New Roman"/>
                <w:i/>
                <w:iCs/>
                <w:kern w:val="0"/>
                <w:sz w:val="18"/>
                <w:szCs w:val="21"/>
              </w:rPr>
              <w:t>Ceratophylum demersum</w:t>
            </w:r>
            <w:r>
              <w:rPr>
                <w:rFonts w:ascii="Times New Roman" w:hAnsi="Times New Roman" w:eastAsia="宋体" w:cs="Times New Roman"/>
                <w:kern w:val="0"/>
                <w:sz w:val="18"/>
                <w:szCs w:val="21"/>
              </w:rPr>
              <w:t>）、大茨藻（</w:t>
            </w:r>
            <w:r>
              <w:rPr>
                <w:rFonts w:ascii="Times New Roman" w:hAnsi="Times New Roman" w:eastAsia="宋体" w:cs="Times New Roman"/>
                <w:i/>
                <w:iCs/>
                <w:kern w:val="0"/>
                <w:sz w:val="18"/>
                <w:szCs w:val="21"/>
              </w:rPr>
              <w:t>Najas marina</w:t>
            </w:r>
            <w:r>
              <w:rPr>
                <w:rFonts w:ascii="Times New Roman" w:hAnsi="Times New Roman" w:eastAsia="宋体" w:cs="Times New Roman"/>
                <w:kern w:val="0"/>
                <w:sz w:val="18"/>
                <w:szCs w:val="21"/>
              </w:rPr>
              <w:t>）、小茨藻（</w:t>
            </w:r>
            <w:r>
              <w:rPr>
                <w:rFonts w:ascii="Times New Roman" w:hAnsi="Times New Roman" w:eastAsia="宋体" w:cs="Times New Roman"/>
                <w:i/>
                <w:iCs/>
                <w:kern w:val="0"/>
                <w:sz w:val="18"/>
                <w:szCs w:val="21"/>
              </w:rPr>
              <w:t>Najas minor</w:t>
            </w:r>
            <w:r>
              <w:rPr>
                <w:rFonts w:ascii="Times New Roman" w:hAnsi="Times New Roman" w:eastAsia="宋体" w:cs="Times New Roman"/>
                <w:kern w:val="0"/>
                <w:sz w:val="18"/>
                <w:szCs w:val="21"/>
              </w:rPr>
              <w:t>）、竹叶眼子菜（</w:t>
            </w:r>
            <w:r>
              <w:rPr>
                <w:rFonts w:ascii="Times New Roman" w:hAnsi="Times New Roman" w:eastAsia="宋体" w:cs="Times New Roman"/>
                <w:i/>
                <w:iCs/>
                <w:kern w:val="0"/>
                <w:sz w:val="18"/>
                <w:szCs w:val="21"/>
              </w:rPr>
              <w:t>Potamogeton malaianus</w:t>
            </w:r>
            <w:r>
              <w:rPr>
                <w:rFonts w:ascii="Times New Roman" w:hAnsi="Times New Roman" w:eastAsia="宋体" w:cs="Times New Roman"/>
                <w:kern w:val="0"/>
                <w:sz w:val="18"/>
                <w:szCs w:val="21"/>
              </w:rPr>
              <w:t>）、光叶眼子菜（</w:t>
            </w:r>
            <w:r>
              <w:rPr>
                <w:rFonts w:ascii="Times New Roman" w:hAnsi="Times New Roman" w:eastAsia="宋体" w:cs="Times New Roman"/>
                <w:i/>
                <w:iCs/>
                <w:kern w:val="0"/>
                <w:sz w:val="18"/>
                <w:szCs w:val="21"/>
              </w:rPr>
              <w:t>Potamogeton lucens</w:t>
            </w:r>
            <w:r>
              <w:rPr>
                <w:rFonts w:ascii="Times New Roman" w:hAnsi="Times New Roman" w:eastAsia="宋体" w:cs="Times New Roman"/>
                <w:kern w:val="0"/>
                <w:sz w:val="18"/>
                <w:szCs w:val="21"/>
              </w:rPr>
              <w:t>）等</w:t>
            </w:r>
            <w:r>
              <w:rPr>
                <w:rFonts w:hint="eastAsia" w:ascii="Times New Roman" w:hAnsi="Times New Roman" w:eastAsia="宋体" w:cs="Times New Roman"/>
                <w:kern w:val="0"/>
                <w:sz w:val="18"/>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98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center"/>
              <w:rPr>
                <w:rFonts w:ascii="宋体" w:hAnsi="宋体" w:eastAsia="宋体" w:cs="Times New Roman"/>
                <w:kern w:val="0"/>
                <w:sz w:val="18"/>
                <w:szCs w:val="21"/>
              </w:rPr>
            </w:pPr>
            <w:r>
              <w:rPr>
                <w:rFonts w:ascii="宋体" w:hAnsi="宋体" w:eastAsia="宋体" w:cs="Times New Roman"/>
                <w:kern w:val="0"/>
                <w:sz w:val="18"/>
                <w:szCs w:val="21"/>
              </w:rPr>
              <w:t>湿生</w:t>
            </w:r>
          </w:p>
          <w:p>
            <w:pPr>
              <w:widowControl/>
              <w:spacing w:line="240" w:lineRule="atLeast"/>
              <w:jc w:val="center"/>
              <w:rPr>
                <w:rFonts w:ascii="Times New Roman" w:hAnsi="Times New Roman" w:eastAsia="宋体" w:cs="Times New Roman"/>
                <w:kern w:val="0"/>
                <w:sz w:val="18"/>
                <w:szCs w:val="21"/>
              </w:rPr>
            </w:pPr>
            <w:r>
              <w:rPr>
                <w:rFonts w:ascii="宋体" w:hAnsi="宋体" w:eastAsia="宋体" w:cs="Times New Roman"/>
                <w:kern w:val="0"/>
                <w:sz w:val="18"/>
                <w:szCs w:val="21"/>
              </w:rPr>
              <w:t>草本植物</w:t>
            </w:r>
          </w:p>
        </w:tc>
        <w:tc>
          <w:tcPr>
            <w:tcW w:w="737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ind w:firstLine="360" w:firstLineChars="200"/>
              <w:rPr>
                <w:rFonts w:ascii="Times New Roman" w:hAnsi="Times New Roman" w:eastAsia="宋体" w:cs="Times New Roman"/>
                <w:kern w:val="0"/>
                <w:sz w:val="18"/>
                <w:szCs w:val="21"/>
              </w:rPr>
            </w:pPr>
            <w:r>
              <w:rPr>
                <w:rFonts w:ascii="Times New Roman" w:hAnsi="Times New Roman" w:eastAsia="宋体" w:cs="Times New Roman"/>
                <w:kern w:val="0"/>
                <w:sz w:val="18"/>
                <w:szCs w:val="21"/>
              </w:rPr>
              <w:t>海芋（</w:t>
            </w:r>
            <w:r>
              <w:rPr>
                <w:rFonts w:ascii="Times New Roman" w:hAnsi="Times New Roman" w:eastAsia="宋体" w:cs="Times New Roman"/>
                <w:i/>
                <w:iCs/>
                <w:kern w:val="0"/>
                <w:sz w:val="18"/>
                <w:szCs w:val="21"/>
              </w:rPr>
              <w:t>Alocasia macrorrhiz</w:t>
            </w:r>
            <w:r>
              <w:rPr>
                <w:rFonts w:ascii="Times New Roman" w:hAnsi="Times New Roman" w:eastAsia="宋体" w:cs="Times New Roman"/>
                <w:kern w:val="0"/>
                <w:sz w:val="18"/>
                <w:szCs w:val="21"/>
              </w:rPr>
              <w:t>）、野芋（</w:t>
            </w:r>
            <w:r>
              <w:rPr>
                <w:rFonts w:ascii="Times New Roman" w:hAnsi="Times New Roman" w:eastAsia="宋体" w:cs="Times New Roman"/>
                <w:i/>
                <w:iCs/>
                <w:kern w:val="0"/>
                <w:sz w:val="18"/>
                <w:szCs w:val="21"/>
              </w:rPr>
              <w:t>Colocasia antiquorum</w:t>
            </w:r>
            <w:r>
              <w:rPr>
                <w:rFonts w:ascii="Times New Roman" w:hAnsi="Times New Roman" w:eastAsia="宋体" w:cs="Times New Roman"/>
                <w:kern w:val="0"/>
                <w:sz w:val="18"/>
                <w:szCs w:val="21"/>
              </w:rPr>
              <w:t>）、水蓼（</w:t>
            </w:r>
            <w:r>
              <w:rPr>
                <w:rFonts w:ascii="Times New Roman" w:hAnsi="Times New Roman" w:eastAsia="宋体" w:cs="Times New Roman"/>
                <w:i/>
                <w:iCs/>
                <w:kern w:val="0"/>
                <w:sz w:val="18"/>
                <w:szCs w:val="21"/>
              </w:rPr>
              <w:t>Polygonum hydropiper</w:t>
            </w:r>
            <w:r>
              <w:rPr>
                <w:rFonts w:ascii="Times New Roman" w:hAnsi="Times New Roman" w:eastAsia="宋体" w:cs="Times New Roman"/>
                <w:kern w:val="0"/>
                <w:sz w:val="18"/>
                <w:szCs w:val="21"/>
              </w:rPr>
              <w:t>）、芭蕉（</w:t>
            </w:r>
            <w:r>
              <w:rPr>
                <w:rFonts w:ascii="Times New Roman" w:hAnsi="Times New Roman" w:eastAsia="宋体" w:cs="Times New Roman"/>
                <w:i/>
                <w:iCs/>
                <w:kern w:val="0"/>
                <w:sz w:val="18"/>
                <w:szCs w:val="21"/>
              </w:rPr>
              <w:t>Musa basjoo</w:t>
            </w:r>
            <w:r>
              <w:rPr>
                <w:rFonts w:ascii="Times New Roman" w:hAnsi="Times New Roman" w:eastAsia="宋体" w:cs="Times New Roman"/>
                <w:kern w:val="0"/>
                <w:sz w:val="18"/>
                <w:szCs w:val="21"/>
              </w:rPr>
              <w:t>）、水仙（</w:t>
            </w:r>
            <w:r>
              <w:rPr>
                <w:rFonts w:ascii="Times New Roman" w:hAnsi="Times New Roman" w:eastAsia="宋体" w:cs="Times New Roman"/>
                <w:i/>
                <w:iCs/>
                <w:kern w:val="0"/>
                <w:sz w:val="18"/>
                <w:szCs w:val="21"/>
              </w:rPr>
              <w:t>Narcissus spp</w:t>
            </w:r>
            <w:r>
              <w:rPr>
                <w:rFonts w:ascii="Times New Roman" w:hAnsi="Times New Roman" w:eastAsia="宋体" w:cs="Times New Roman"/>
                <w:kern w:val="0"/>
                <w:sz w:val="18"/>
                <w:szCs w:val="21"/>
              </w:rPr>
              <w:t>）、春羽（</w:t>
            </w:r>
            <w:r>
              <w:rPr>
                <w:rFonts w:ascii="Times New Roman" w:hAnsi="Times New Roman" w:eastAsia="宋体" w:cs="Times New Roman"/>
                <w:i/>
                <w:iCs/>
                <w:kern w:val="0"/>
                <w:sz w:val="18"/>
                <w:szCs w:val="21"/>
              </w:rPr>
              <w:t>Philodenron selloum</w:t>
            </w:r>
            <w:r>
              <w:rPr>
                <w:rFonts w:ascii="Times New Roman" w:hAnsi="Times New Roman" w:eastAsia="宋体" w:cs="Times New Roman"/>
                <w:kern w:val="0"/>
                <w:sz w:val="18"/>
                <w:szCs w:val="21"/>
              </w:rPr>
              <w:t>）、龟背竹（</w:t>
            </w:r>
            <w:r>
              <w:rPr>
                <w:rFonts w:ascii="Times New Roman" w:hAnsi="Times New Roman" w:eastAsia="宋体" w:cs="Times New Roman"/>
                <w:i/>
                <w:iCs/>
                <w:kern w:val="0"/>
                <w:sz w:val="18"/>
                <w:szCs w:val="21"/>
              </w:rPr>
              <w:t>Monstera deliciosa</w:t>
            </w:r>
            <w:r>
              <w:rPr>
                <w:rFonts w:ascii="Times New Roman" w:hAnsi="Times New Roman" w:eastAsia="宋体" w:cs="Times New Roman"/>
                <w:kern w:val="0"/>
                <w:sz w:val="18"/>
                <w:szCs w:val="21"/>
              </w:rPr>
              <w:t>）、三白草（</w:t>
            </w:r>
            <w:r>
              <w:rPr>
                <w:rFonts w:ascii="Times New Roman" w:hAnsi="Times New Roman" w:eastAsia="宋体" w:cs="Times New Roman"/>
                <w:i/>
                <w:iCs/>
                <w:kern w:val="0"/>
                <w:sz w:val="18"/>
                <w:szCs w:val="21"/>
              </w:rPr>
              <w:t>Saururus chinensis</w:t>
            </w:r>
            <w:r>
              <w:rPr>
                <w:rFonts w:ascii="Times New Roman" w:hAnsi="Times New Roman" w:eastAsia="宋体" w:cs="Times New Roman"/>
                <w:kern w:val="0"/>
                <w:sz w:val="18"/>
                <w:szCs w:val="21"/>
              </w:rPr>
              <w:t>） 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98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center"/>
              <w:rPr>
                <w:rFonts w:ascii="宋体" w:hAnsi="宋体" w:eastAsia="宋体" w:cs="Times New Roman"/>
                <w:kern w:val="0"/>
                <w:sz w:val="18"/>
                <w:szCs w:val="21"/>
              </w:rPr>
            </w:pPr>
            <w:r>
              <w:rPr>
                <w:rFonts w:ascii="宋体" w:hAnsi="宋体" w:eastAsia="宋体" w:cs="Times New Roman"/>
                <w:kern w:val="0"/>
                <w:sz w:val="18"/>
                <w:szCs w:val="21"/>
              </w:rPr>
              <w:t>湿生</w:t>
            </w:r>
          </w:p>
          <w:p>
            <w:pPr>
              <w:widowControl/>
              <w:spacing w:line="240" w:lineRule="atLeast"/>
              <w:jc w:val="center"/>
              <w:rPr>
                <w:rFonts w:ascii="Times New Roman" w:hAnsi="Times New Roman" w:eastAsia="宋体" w:cs="Times New Roman"/>
                <w:kern w:val="0"/>
                <w:sz w:val="18"/>
                <w:szCs w:val="21"/>
              </w:rPr>
            </w:pPr>
            <w:r>
              <w:rPr>
                <w:rFonts w:ascii="宋体" w:hAnsi="宋体" w:eastAsia="宋体" w:cs="Times New Roman"/>
                <w:kern w:val="0"/>
                <w:sz w:val="18"/>
                <w:szCs w:val="21"/>
              </w:rPr>
              <w:t>木本植物</w:t>
            </w:r>
          </w:p>
        </w:tc>
        <w:tc>
          <w:tcPr>
            <w:tcW w:w="737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ind w:firstLine="180" w:firstLineChars="100"/>
              <w:rPr>
                <w:rFonts w:ascii="Times New Roman" w:hAnsi="Times New Roman" w:eastAsia="宋体" w:cs="Times New Roman"/>
                <w:kern w:val="0"/>
                <w:sz w:val="18"/>
                <w:szCs w:val="21"/>
              </w:rPr>
            </w:pPr>
            <w:r>
              <w:rPr>
                <w:rFonts w:ascii="Times New Roman" w:hAnsi="Times New Roman" w:eastAsia="宋体" w:cs="Times New Roman"/>
                <w:kern w:val="0"/>
                <w:sz w:val="18"/>
                <w:szCs w:val="21"/>
              </w:rPr>
              <w:t>水杉（</w:t>
            </w:r>
            <w:r>
              <w:rPr>
                <w:rFonts w:ascii="Times New Roman" w:hAnsi="Times New Roman" w:eastAsia="宋体" w:cs="Times New Roman"/>
                <w:i/>
                <w:iCs/>
                <w:kern w:val="0"/>
                <w:sz w:val="18"/>
                <w:szCs w:val="21"/>
              </w:rPr>
              <w:t>Metasequoia glyptostroboides</w:t>
            </w:r>
            <w:r>
              <w:rPr>
                <w:rFonts w:ascii="Times New Roman" w:hAnsi="Times New Roman" w:eastAsia="宋体" w:cs="Times New Roman"/>
                <w:kern w:val="0"/>
                <w:sz w:val="18"/>
                <w:szCs w:val="21"/>
              </w:rPr>
              <w:t>）、垂柳（</w:t>
            </w:r>
            <w:r>
              <w:rPr>
                <w:rFonts w:ascii="Times New Roman" w:hAnsi="Times New Roman" w:eastAsia="宋体" w:cs="Times New Roman"/>
                <w:i/>
                <w:iCs/>
                <w:kern w:val="0"/>
                <w:sz w:val="18"/>
                <w:szCs w:val="21"/>
              </w:rPr>
              <w:t>Salix babylonica</w:t>
            </w:r>
            <w:r>
              <w:rPr>
                <w:rFonts w:ascii="Times New Roman" w:hAnsi="Times New Roman" w:eastAsia="宋体" w:cs="Times New Roman"/>
                <w:kern w:val="0"/>
                <w:sz w:val="18"/>
                <w:szCs w:val="21"/>
              </w:rPr>
              <w:t>）、欧美杨（</w:t>
            </w:r>
            <w:r>
              <w:rPr>
                <w:rFonts w:ascii="Times New Roman" w:hAnsi="Times New Roman" w:eastAsia="宋体" w:cs="Times New Roman"/>
                <w:i/>
                <w:iCs/>
                <w:kern w:val="0"/>
                <w:sz w:val="18"/>
                <w:szCs w:val="21"/>
              </w:rPr>
              <w:t>Populus canadensis</w:t>
            </w:r>
            <w:r>
              <w:rPr>
                <w:rFonts w:ascii="Times New Roman" w:hAnsi="Times New Roman" w:eastAsia="宋体" w:cs="Times New Roman"/>
                <w:kern w:val="0"/>
                <w:sz w:val="18"/>
                <w:szCs w:val="21"/>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98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center"/>
              <w:rPr>
                <w:rFonts w:ascii="宋体" w:hAnsi="宋体" w:eastAsia="宋体" w:cs="Times New Roman"/>
                <w:kern w:val="0"/>
                <w:sz w:val="18"/>
                <w:szCs w:val="21"/>
              </w:rPr>
            </w:pPr>
            <w:r>
              <w:rPr>
                <w:rFonts w:ascii="宋体" w:hAnsi="宋体" w:eastAsia="宋体" w:cs="Times New Roman"/>
                <w:kern w:val="0"/>
                <w:sz w:val="18"/>
                <w:szCs w:val="21"/>
              </w:rPr>
              <w:t>陆生</w:t>
            </w:r>
          </w:p>
          <w:p>
            <w:pPr>
              <w:widowControl/>
              <w:spacing w:line="240" w:lineRule="atLeast"/>
              <w:jc w:val="center"/>
              <w:rPr>
                <w:rFonts w:ascii="Times New Roman" w:hAnsi="Times New Roman" w:eastAsia="宋体" w:cs="Times New Roman"/>
                <w:kern w:val="0"/>
                <w:sz w:val="18"/>
                <w:szCs w:val="21"/>
              </w:rPr>
            </w:pPr>
            <w:r>
              <w:rPr>
                <w:rFonts w:ascii="宋体" w:hAnsi="宋体" w:eastAsia="宋体" w:cs="Times New Roman"/>
                <w:kern w:val="0"/>
                <w:sz w:val="18"/>
                <w:szCs w:val="21"/>
              </w:rPr>
              <w:t>草本植物</w:t>
            </w:r>
          </w:p>
        </w:tc>
        <w:tc>
          <w:tcPr>
            <w:tcW w:w="737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ind w:firstLine="360" w:firstLineChars="200"/>
              <w:rPr>
                <w:rFonts w:ascii="Times New Roman" w:hAnsi="Times New Roman" w:eastAsia="宋体" w:cs="Times New Roman"/>
                <w:kern w:val="0"/>
                <w:sz w:val="18"/>
                <w:szCs w:val="21"/>
              </w:rPr>
            </w:pPr>
            <w:r>
              <w:rPr>
                <w:rFonts w:ascii="Times New Roman" w:hAnsi="Times New Roman" w:eastAsia="宋体" w:cs="Times New Roman"/>
                <w:kern w:val="0"/>
                <w:sz w:val="18"/>
                <w:szCs w:val="21"/>
              </w:rPr>
              <w:t>虎耳草（</w:t>
            </w:r>
            <w:r>
              <w:rPr>
                <w:rFonts w:ascii="Times New Roman" w:hAnsi="Times New Roman" w:eastAsia="宋体" w:cs="Times New Roman"/>
                <w:i/>
                <w:iCs/>
                <w:kern w:val="0"/>
                <w:sz w:val="18"/>
                <w:szCs w:val="21"/>
              </w:rPr>
              <w:t>Saxifraga stolonifera</w:t>
            </w:r>
            <w:r>
              <w:rPr>
                <w:rFonts w:ascii="Times New Roman" w:hAnsi="Times New Roman" w:eastAsia="宋体" w:cs="Times New Roman"/>
                <w:kern w:val="0"/>
                <w:sz w:val="18"/>
                <w:szCs w:val="21"/>
              </w:rPr>
              <w:t>）、香石竹（</w:t>
            </w:r>
            <w:r>
              <w:rPr>
                <w:rFonts w:ascii="Times New Roman" w:hAnsi="Times New Roman" w:eastAsia="宋体" w:cs="Times New Roman"/>
                <w:i/>
                <w:iCs/>
                <w:kern w:val="0"/>
                <w:sz w:val="18"/>
                <w:szCs w:val="21"/>
              </w:rPr>
              <w:t>Dianthus caryophyllus</w:t>
            </w:r>
            <w:r>
              <w:rPr>
                <w:rFonts w:ascii="Times New Roman" w:hAnsi="Times New Roman" w:eastAsia="宋体" w:cs="Times New Roman"/>
                <w:kern w:val="0"/>
                <w:sz w:val="18"/>
                <w:szCs w:val="21"/>
              </w:rPr>
              <w:t>）、玉簪（</w:t>
            </w:r>
            <w:r>
              <w:rPr>
                <w:rFonts w:ascii="Times New Roman" w:hAnsi="Times New Roman" w:eastAsia="宋体" w:cs="Times New Roman"/>
                <w:i/>
                <w:iCs/>
                <w:kern w:val="0"/>
                <w:sz w:val="18"/>
                <w:szCs w:val="21"/>
              </w:rPr>
              <w:t>Hosta plantaginea</w:t>
            </w:r>
            <w:r>
              <w:rPr>
                <w:rFonts w:ascii="Times New Roman" w:hAnsi="Times New Roman" w:eastAsia="宋体" w:cs="Times New Roman"/>
                <w:kern w:val="0"/>
                <w:sz w:val="18"/>
                <w:szCs w:val="21"/>
              </w:rPr>
              <w:t>）、萱草（</w:t>
            </w:r>
            <w:r>
              <w:rPr>
                <w:rFonts w:ascii="Times New Roman" w:hAnsi="Times New Roman" w:eastAsia="宋体" w:cs="Times New Roman"/>
                <w:i/>
                <w:iCs/>
                <w:kern w:val="0"/>
                <w:sz w:val="18"/>
                <w:szCs w:val="21"/>
              </w:rPr>
              <w:t>Hemerocallis fulva</w:t>
            </w:r>
            <w:r>
              <w:rPr>
                <w:rFonts w:ascii="Times New Roman" w:hAnsi="Times New Roman" w:eastAsia="宋体" w:cs="Times New Roman"/>
                <w:kern w:val="0"/>
                <w:sz w:val="18"/>
                <w:szCs w:val="21"/>
              </w:rPr>
              <w:t>）、绣球花（</w:t>
            </w:r>
            <w:r>
              <w:rPr>
                <w:rFonts w:ascii="Times New Roman" w:hAnsi="Times New Roman" w:eastAsia="宋体" w:cs="Times New Roman"/>
                <w:i/>
                <w:iCs/>
                <w:kern w:val="0"/>
                <w:sz w:val="18"/>
                <w:szCs w:val="21"/>
              </w:rPr>
              <w:t>Hydrangea macrophyua</w:t>
            </w:r>
            <w:r>
              <w:rPr>
                <w:rFonts w:ascii="Times New Roman" w:hAnsi="Times New Roman" w:eastAsia="宋体" w:cs="Times New Roman"/>
                <w:kern w:val="0"/>
                <w:sz w:val="18"/>
                <w:szCs w:val="21"/>
              </w:rPr>
              <w:t>）等</w:t>
            </w:r>
            <w:r>
              <w:rPr>
                <w:rFonts w:hint="eastAsia" w:ascii="Times New Roman" w:hAnsi="Times New Roman" w:eastAsia="宋体" w:cs="Times New Roman"/>
                <w:kern w:val="0"/>
                <w:sz w:val="18"/>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98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center"/>
              <w:rPr>
                <w:rFonts w:ascii="宋体" w:hAnsi="宋体" w:eastAsia="宋体" w:cs="Times New Roman"/>
                <w:kern w:val="0"/>
                <w:sz w:val="18"/>
                <w:szCs w:val="21"/>
              </w:rPr>
            </w:pPr>
            <w:r>
              <w:rPr>
                <w:rFonts w:ascii="宋体" w:hAnsi="宋体" w:eastAsia="宋体" w:cs="Times New Roman"/>
                <w:kern w:val="0"/>
                <w:sz w:val="18"/>
                <w:szCs w:val="21"/>
              </w:rPr>
              <w:t>陆生</w:t>
            </w:r>
          </w:p>
          <w:p>
            <w:pPr>
              <w:widowControl/>
              <w:spacing w:line="240" w:lineRule="atLeast"/>
              <w:jc w:val="center"/>
              <w:rPr>
                <w:rFonts w:ascii="Times New Roman" w:hAnsi="Times New Roman" w:eastAsia="宋体" w:cs="Times New Roman"/>
                <w:kern w:val="0"/>
                <w:sz w:val="18"/>
                <w:szCs w:val="21"/>
              </w:rPr>
            </w:pPr>
            <w:r>
              <w:rPr>
                <w:rFonts w:ascii="宋体" w:hAnsi="宋体" w:eastAsia="宋体" w:cs="Times New Roman"/>
                <w:kern w:val="0"/>
                <w:sz w:val="18"/>
                <w:szCs w:val="21"/>
              </w:rPr>
              <w:t>木本植物</w:t>
            </w:r>
          </w:p>
        </w:tc>
        <w:tc>
          <w:tcPr>
            <w:tcW w:w="737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ind w:firstLine="360" w:firstLineChars="200"/>
              <w:rPr>
                <w:rFonts w:ascii="Times New Roman" w:hAnsi="Times New Roman" w:eastAsia="宋体" w:cs="Times New Roman"/>
                <w:kern w:val="0"/>
                <w:sz w:val="18"/>
                <w:szCs w:val="21"/>
              </w:rPr>
            </w:pPr>
            <w:r>
              <w:rPr>
                <w:rFonts w:ascii="Times New Roman" w:hAnsi="Times New Roman" w:eastAsia="宋体" w:cs="Times New Roman"/>
                <w:kern w:val="0"/>
                <w:sz w:val="18"/>
                <w:szCs w:val="21"/>
              </w:rPr>
              <w:t>木槿（</w:t>
            </w:r>
            <w:r>
              <w:rPr>
                <w:rFonts w:ascii="Times New Roman" w:hAnsi="Times New Roman" w:eastAsia="宋体" w:cs="Times New Roman"/>
                <w:i/>
                <w:iCs/>
                <w:kern w:val="0"/>
                <w:sz w:val="18"/>
                <w:szCs w:val="21"/>
              </w:rPr>
              <w:t>Hibiscus syriacus</w:t>
            </w:r>
            <w:r>
              <w:rPr>
                <w:rFonts w:ascii="Times New Roman" w:hAnsi="Times New Roman" w:eastAsia="宋体" w:cs="Times New Roman"/>
                <w:kern w:val="0"/>
                <w:sz w:val="18"/>
                <w:szCs w:val="21"/>
              </w:rPr>
              <w:t>）、小叶女贞（</w:t>
            </w:r>
            <w:r>
              <w:rPr>
                <w:rFonts w:ascii="Times New Roman" w:hAnsi="Times New Roman" w:eastAsia="宋体" w:cs="Times New Roman"/>
                <w:i/>
                <w:iCs/>
                <w:kern w:val="0"/>
                <w:sz w:val="18"/>
                <w:szCs w:val="21"/>
              </w:rPr>
              <w:t>Ligustrum quihoui</w:t>
            </w:r>
            <w:r>
              <w:rPr>
                <w:rFonts w:ascii="Times New Roman" w:hAnsi="Times New Roman" w:eastAsia="宋体" w:cs="Times New Roman"/>
                <w:kern w:val="0"/>
                <w:sz w:val="18"/>
                <w:szCs w:val="21"/>
              </w:rPr>
              <w:t>）、夹竹桃（</w:t>
            </w:r>
            <w:r>
              <w:rPr>
                <w:rFonts w:ascii="Times New Roman" w:hAnsi="Times New Roman" w:eastAsia="宋体" w:cs="Times New Roman"/>
                <w:i/>
                <w:iCs/>
                <w:kern w:val="0"/>
                <w:sz w:val="18"/>
                <w:szCs w:val="21"/>
              </w:rPr>
              <w:t>Nerium indicum</w:t>
            </w:r>
            <w:r>
              <w:rPr>
                <w:rFonts w:ascii="Times New Roman" w:hAnsi="Times New Roman" w:eastAsia="宋体" w:cs="Times New Roman"/>
                <w:kern w:val="0"/>
                <w:sz w:val="18"/>
                <w:szCs w:val="21"/>
              </w:rPr>
              <w:t>）、棕榈（</w:t>
            </w:r>
            <w:r>
              <w:rPr>
                <w:rFonts w:ascii="Times New Roman" w:hAnsi="Times New Roman" w:eastAsia="宋体" w:cs="Times New Roman"/>
                <w:i/>
                <w:iCs/>
                <w:kern w:val="0"/>
                <w:sz w:val="18"/>
                <w:szCs w:val="21"/>
              </w:rPr>
              <w:t>Trachycarpus fortunei</w:t>
            </w:r>
            <w:r>
              <w:rPr>
                <w:rFonts w:ascii="Times New Roman" w:hAnsi="Times New Roman" w:eastAsia="宋体" w:cs="Times New Roman"/>
                <w:kern w:val="0"/>
                <w:sz w:val="18"/>
                <w:szCs w:val="21"/>
              </w:rPr>
              <w:t>）、法国冬青（</w:t>
            </w:r>
            <w:r>
              <w:rPr>
                <w:rFonts w:ascii="Times New Roman" w:hAnsi="Times New Roman" w:eastAsia="宋体" w:cs="Times New Roman"/>
                <w:i/>
                <w:iCs/>
                <w:kern w:val="0"/>
                <w:sz w:val="18"/>
                <w:szCs w:val="21"/>
              </w:rPr>
              <w:t>Viburnum odoratissimum</w:t>
            </w:r>
            <w:r>
              <w:rPr>
                <w:rFonts w:ascii="Times New Roman" w:hAnsi="Times New Roman" w:eastAsia="宋体" w:cs="Times New Roman"/>
                <w:kern w:val="0"/>
                <w:sz w:val="18"/>
                <w:szCs w:val="21"/>
              </w:rPr>
              <w:t>）等。</w:t>
            </w:r>
          </w:p>
        </w:tc>
      </w:tr>
    </w:tbl>
    <w:p>
      <w:pPr>
        <w:pStyle w:val="28"/>
        <w:rPr>
          <w:rFonts w:hint="eastAsia"/>
          <w:szCs w:val="22"/>
        </w:rPr>
      </w:pPr>
    </w:p>
    <w:p>
      <w:pPr>
        <w:pStyle w:val="28"/>
        <w:rPr>
          <w:rFonts w:hint="eastAsia"/>
        </w:rPr>
      </w:pPr>
    </w:p>
    <w:p>
      <w:pPr>
        <w:pStyle w:val="28"/>
        <w:rPr>
          <w:rFonts w:hint="eastAsia"/>
        </w:rPr>
      </w:pPr>
    </w:p>
    <w:p>
      <w:pPr>
        <w:pStyle w:val="117"/>
        <w:keepNext w:val="0"/>
        <w:keepLines w:val="0"/>
        <w:pageBreakBefore/>
        <w:widowControl/>
        <w:numPr>
          <w:ilvl w:val="0"/>
          <w:numId w:val="0"/>
          <w:ins w:id="0" w:author="作者" w:date="2025-05-28T10:07:00Z"/>
        </w:numPr>
        <w:kinsoku/>
        <w:wordWrap/>
        <w:overflowPunct/>
        <w:topLinePunct w:val="0"/>
        <w:autoSpaceDE/>
        <w:autoSpaceDN/>
        <w:bidi w:val="0"/>
        <w:adjustRightInd/>
        <w:snapToGrid/>
        <w:jc w:val="center"/>
        <w:textAlignment w:val="auto"/>
        <w:rPr>
          <w:rFonts w:hint="default"/>
          <w:szCs w:val="22"/>
          <w:lang w:val="en-US" w:eastAsia="zh-CN"/>
        </w:rPr>
      </w:pPr>
      <w:r>
        <w:rPr>
          <w:rFonts w:hint="eastAsia"/>
          <w:szCs w:val="22"/>
          <w:lang w:val="en-US" w:eastAsia="zh-CN"/>
        </w:rPr>
        <w:t>参 考 文 献</w:t>
      </w:r>
    </w:p>
    <w:p>
      <w:pPr>
        <w:pStyle w:val="28"/>
        <w:rPr>
          <w:rFonts w:hint="eastAsia"/>
          <w:szCs w:val="22"/>
          <w:highlight w:val="none"/>
          <w:lang w:eastAsia="zh-CN"/>
        </w:rPr>
      </w:pPr>
      <w:r>
        <w:rPr>
          <w:rFonts w:hint="eastAsia"/>
          <w:szCs w:val="22"/>
          <w:highlight w:val="none"/>
          <w:lang w:eastAsia="zh-CN"/>
        </w:rPr>
        <w:t>[1]《国土空间调查、规划、用途管制用地用海分类指南》（自然资发〔2023〕234号）</w:t>
      </w:r>
    </w:p>
    <w:p>
      <w:pPr>
        <w:pStyle w:val="28"/>
        <w:rPr>
          <w:rFonts w:hint="eastAsia"/>
        </w:rPr>
      </w:pPr>
    </w:p>
    <w:p>
      <w:pPr>
        <w:pStyle w:val="28"/>
        <w:rPr>
          <w:rFonts w:hint="eastAsia"/>
        </w:rPr>
      </w:pPr>
    </w:p>
    <w:p>
      <w:pPr>
        <w:pStyle w:val="28"/>
        <w:rPr>
          <w:rFonts w:hint="eastAsia"/>
        </w:rPr>
      </w:pPr>
    </w:p>
    <w:p>
      <w:pPr>
        <w:pStyle w:val="86"/>
        <w:rPr>
          <w:rFonts w:hint="eastAsia"/>
        </w:rPr>
      </w:pPr>
      <w:r>
        <w:t>_________________________________</w:t>
      </w:r>
    </w:p>
    <w:sectPr>
      <w:pgSz w:w="11906" w:h="16838"/>
      <w:pgMar w:top="567" w:right="1134" w:bottom="1134" w:left="1418" w:header="1418" w:footer="1134" w:gutter="0"/>
      <w:pgNumType w:fmt="decimal"/>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6"/>
    </w:pPr>
    <w:r>
      <w:fldChar w:fldCharType="begin"/>
    </w:r>
    <w:r>
      <w:instrText xml:space="preserve"> PAGE  \* MERGEFORMAT </w:instrText>
    </w:r>
    <w:r>
      <w:fldChar w:fldCharType="separate"/>
    </w:r>
    <w:r>
      <w:t>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06"/>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AO78WkwQIAANYFAAAOAAAAAAAA&#10;AAEAIAAAAB8BAABkcnMvZTJvRG9jLnhtbFBLBQYAAAAABgAGAFkBAABSBgAAAAA=&#10;">
              <v:fill on="f" focussize="0,0"/>
              <v:stroke on="f" weight="0.5pt"/>
              <v:imagedata o:title=""/>
              <o:lock v:ext="edit" aspectratio="f"/>
              <v:textbox inset="0mm,0mm,0mm,0mm" style="mso-fit-shape-to-text:t;">
                <w:txbxContent>
                  <w:p>
                    <w:pPr>
                      <w:pStyle w:val="106"/>
                    </w:pPr>
                    <w:r>
                      <w:fldChar w:fldCharType="begin"/>
                    </w:r>
                    <w:r>
                      <w:instrText xml:space="preserve"> PAGE  \* MERGEFORMAT </w:instrText>
                    </w:r>
                    <w:r>
                      <w:fldChar w:fldCharType="separate"/>
                    </w:r>
                    <w:r>
                      <w:t>15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5"/>
    </w:pPr>
    <w:r>
      <w:t>DB</w:t>
    </w:r>
    <w:r>
      <w:rPr>
        <w:rFonts w:hint="eastAsia"/>
      </w:rPr>
      <w:t>61</w:t>
    </w:r>
    <w:r>
      <w:t>/</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0B4130"/>
    <w:multiLevelType w:val="multilevel"/>
    <w:tmpl w:val="9D0B413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79102AD"/>
    <w:multiLevelType w:val="multilevel"/>
    <w:tmpl w:val="079102AD"/>
    <w:lvl w:ilvl="0" w:tentative="0">
      <w:start w:val="1"/>
      <w:numFmt w:val="decimal"/>
      <w:pStyle w:val="8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2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13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7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5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11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65"/>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64"/>
      <w:suff w:val="nothing"/>
      <w:lvlText w:val="%1.%2.%3　"/>
      <w:lvlJc w:val="left"/>
      <w:pPr>
        <w:ind w:left="0" w:firstLine="0"/>
      </w:pPr>
      <w:rPr>
        <w:rFonts w:hint="eastAsia" w:ascii="黑体" w:hAnsi="Times New Roman" w:eastAsia="黑体"/>
        <w:b w:val="0"/>
        <w:i w:val="0"/>
        <w:sz w:val="21"/>
      </w:rPr>
    </w:lvl>
    <w:lvl w:ilvl="3" w:tentative="0">
      <w:start w:val="1"/>
      <w:numFmt w:val="decimal"/>
      <w:pStyle w:val="63"/>
      <w:suff w:val="nothing"/>
      <w:lvlText w:val="%1.%2.%3.%4　"/>
      <w:lvlJc w:val="left"/>
      <w:pPr>
        <w:ind w:left="0" w:firstLine="0"/>
      </w:pPr>
      <w:rPr>
        <w:rFonts w:hint="eastAsia" w:ascii="黑体" w:hAnsi="Times New Roman" w:eastAsia="黑体"/>
        <w:b w:val="0"/>
        <w:i w:val="0"/>
        <w:sz w:val="21"/>
      </w:rPr>
    </w:lvl>
    <w:lvl w:ilvl="4" w:tentative="0">
      <w:start w:val="1"/>
      <w:numFmt w:val="decimal"/>
      <w:pStyle w:val="90"/>
      <w:suff w:val="nothing"/>
      <w:lvlText w:val="%1.%2.%3.%4.%5　"/>
      <w:lvlJc w:val="left"/>
      <w:pPr>
        <w:ind w:left="0" w:firstLine="0"/>
      </w:pPr>
      <w:rPr>
        <w:rFonts w:hint="eastAsia" w:ascii="黑体" w:hAnsi="Times New Roman" w:eastAsia="黑体"/>
        <w:b w:val="0"/>
        <w:i w:val="0"/>
        <w:sz w:val="21"/>
      </w:rPr>
    </w:lvl>
    <w:lvl w:ilvl="5" w:tentative="0">
      <w:start w:val="1"/>
      <w:numFmt w:val="decimal"/>
      <w:pStyle w:val="8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68"/>
      <w:suff w:val="space"/>
      <w:lvlText w:val="%1"/>
      <w:lvlJc w:val="left"/>
      <w:pPr>
        <w:ind w:left="623" w:hanging="425"/>
      </w:pPr>
      <w:rPr>
        <w:rFonts w:hint="eastAsia"/>
      </w:rPr>
    </w:lvl>
    <w:lvl w:ilvl="1" w:tentative="0">
      <w:start w:val="1"/>
      <w:numFmt w:val="decimal"/>
      <w:pStyle w:val="4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100"/>
      <w:suff w:val="nothing"/>
      <w:lvlText w:val="%1——"/>
      <w:lvlJc w:val="left"/>
      <w:pPr>
        <w:ind w:left="833" w:hanging="408"/>
      </w:pPr>
      <w:rPr>
        <w:rFonts w:hint="eastAsia"/>
      </w:rPr>
    </w:lvl>
    <w:lvl w:ilvl="1" w:tentative="0">
      <w:start w:val="1"/>
      <w:numFmt w:val="bullet"/>
      <w:pStyle w:val="133"/>
      <w:lvlText w:val=""/>
      <w:lvlJc w:val="left"/>
      <w:pPr>
        <w:tabs>
          <w:tab w:val="left" w:pos="760"/>
        </w:tabs>
        <w:ind w:left="1264" w:hanging="413"/>
      </w:pPr>
      <w:rPr>
        <w:rFonts w:hint="default" w:ascii="Symbol" w:hAnsi="Symbol"/>
        <w:color w:val="auto"/>
      </w:rPr>
    </w:lvl>
    <w:lvl w:ilvl="2" w:tentative="0">
      <w:start w:val="1"/>
      <w:numFmt w:val="bullet"/>
      <w:pStyle w:val="12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29"/>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tentative="0">
      <w:start w:val="1"/>
      <w:numFmt w:val="lowerLetter"/>
      <w:pStyle w:val="8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7"/>
      <w:lvlText w:val="%2)"/>
      <w:lvlJc w:val="left"/>
      <w:pPr>
        <w:tabs>
          <w:tab w:val="left" w:pos="1260"/>
        </w:tabs>
        <w:ind w:left="1259" w:hanging="419"/>
      </w:pPr>
      <w:rPr>
        <w:rFonts w:hint="eastAsia"/>
      </w:rPr>
    </w:lvl>
    <w:lvl w:ilvl="2" w:tentative="0">
      <w:start w:val="1"/>
      <w:numFmt w:val="decimal"/>
      <w:pStyle w:val="8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11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tentative="0">
      <w:start w:val="1"/>
      <w:numFmt w:val="decimal"/>
      <w:pStyle w:val="7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5DEA2956"/>
    <w:multiLevelType w:val="multilevel"/>
    <w:tmpl w:val="5DEA2956"/>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60B55DC2"/>
    <w:multiLevelType w:val="multilevel"/>
    <w:tmpl w:val="60B55DC2"/>
    <w:lvl w:ilvl="0" w:tentative="0">
      <w:start w:val="1"/>
      <w:numFmt w:val="upperLetter"/>
      <w:pStyle w:val="109"/>
      <w:lvlText w:val="%1"/>
      <w:lvlJc w:val="left"/>
      <w:pPr>
        <w:tabs>
          <w:tab w:val="left" w:pos="0"/>
        </w:tabs>
        <w:ind w:left="0" w:hanging="425"/>
      </w:pPr>
      <w:rPr>
        <w:rFonts w:hint="eastAsia"/>
      </w:rPr>
    </w:lvl>
    <w:lvl w:ilvl="1" w:tentative="0">
      <w:start w:val="1"/>
      <w:numFmt w:val="decimal"/>
      <w:pStyle w:val="13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4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9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4"/>
      <w:suff w:val="nothing"/>
      <w:lvlText w:val="%1.%2.%3　"/>
      <w:lvlJc w:val="left"/>
      <w:pPr>
        <w:ind w:left="0" w:firstLine="0"/>
      </w:pPr>
      <w:rPr>
        <w:rFonts w:hint="eastAsia" w:ascii="黑体" w:hAnsi="Times New Roman" w:eastAsia="黑体"/>
        <w:b w:val="0"/>
        <w:i w:val="0"/>
        <w:sz w:val="21"/>
      </w:rPr>
    </w:lvl>
    <w:lvl w:ilvl="3" w:tentative="0">
      <w:start w:val="1"/>
      <w:numFmt w:val="decimal"/>
      <w:pStyle w:val="50"/>
      <w:suff w:val="nothing"/>
      <w:lvlText w:val="%1.%2.%3.%4　"/>
      <w:lvlJc w:val="left"/>
      <w:pPr>
        <w:ind w:left="0" w:firstLine="0"/>
      </w:pPr>
      <w:rPr>
        <w:rFonts w:hint="eastAsia" w:ascii="黑体" w:hAnsi="Times New Roman" w:eastAsia="黑体"/>
        <w:b w:val="0"/>
        <w:i w:val="0"/>
        <w:sz w:val="21"/>
      </w:rPr>
    </w:lvl>
    <w:lvl w:ilvl="4" w:tentative="0">
      <w:start w:val="1"/>
      <w:numFmt w:val="decimal"/>
      <w:pStyle w:val="49"/>
      <w:suff w:val="nothing"/>
      <w:lvlText w:val="%1.%2.%3.%4.%5　"/>
      <w:lvlJc w:val="left"/>
      <w:pPr>
        <w:ind w:left="0" w:firstLine="0"/>
      </w:pPr>
      <w:rPr>
        <w:rFonts w:hint="eastAsia" w:ascii="黑体" w:hAnsi="Times New Roman" w:eastAsia="黑体"/>
        <w:b w:val="0"/>
        <w:i w:val="0"/>
        <w:sz w:val="21"/>
      </w:rPr>
    </w:lvl>
    <w:lvl w:ilvl="5" w:tentative="0">
      <w:start w:val="1"/>
      <w:numFmt w:val="decimal"/>
      <w:pStyle w:val="56"/>
      <w:suff w:val="nothing"/>
      <w:lvlText w:val="%1.%2.%3.%4.%5.%6　"/>
      <w:lvlJc w:val="left"/>
      <w:pPr>
        <w:ind w:left="0" w:firstLine="0"/>
      </w:pPr>
      <w:rPr>
        <w:rFonts w:hint="eastAsia" w:ascii="黑体" w:hAnsi="Times New Roman" w:eastAsia="黑体"/>
        <w:b w:val="0"/>
        <w:i w:val="0"/>
        <w:sz w:val="21"/>
      </w:rPr>
    </w:lvl>
    <w:lvl w:ilvl="6" w:tentative="0">
      <w:start w:val="1"/>
      <w:numFmt w:val="decimal"/>
      <w:pStyle w:val="5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99"/>
      <w:lvlText w:val="%1)"/>
      <w:lvlJc w:val="left"/>
      <w:pPr>
        <w:tabs>
          <w:tab w:val="left" w:pos="839"/>
        </w:tabs>
        <w:ind w:left="839" w:hanging="419"/>
      </w:pPr>
      <w:rPr>
        <w:rFonts w:hint="eastAsia" w:ascii="宋体" w:eastAsia="宋体"/>
        <w:b w:val="0"/>
        <w:i w:val="0"/>
        <w:sz w:val="21"/>
      </w:rPr>
    </w:lvl>
    <w:lvl w:ilvl="1" w:tentative="0">
      <w:start w:val="1"/>
      <w:numFmt w:val="decimal"/>
      <w:pStyle w:val="7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15"/>
  </w:num>
  <w:num w:numId="3">
    <w:abstractNumId w:val="7"/>
  </w:num>
  <w:num w:numId="4">
    <w:abstractNumId w:val="16"/>
  </w:num>
  <w:num w:numId="5">
    <w:abstractNumId w:val="5"/>
  </w:num>
  <w:num w:numId="6">
    <w:abstractNumId w:val="18"/>
  </w:num>
  <w:num w:numId="7">
    <w:abstractNumId w:val="6"/>
  </w:num>
  <w:num w:numId="8">
    <w:abstractNumId w:val="12"/>
  </w:num>
  <w:num w:numId="9">
    <w:abstractNumId w:val="4"/>
  </w:num>
  <w:num w:numId="10">
    <w:abstractNumId w:val="17"/>
  </w:num>
  <w:num w:numId="11">
    <w:abstractNumId w:val="10"/>
  </w:num>
  <w:num w:numId="12">
    <w:abstractNumId w:val="1"/>
  </w:num>
  <w:num w:numId="13">
    <w:abstractNumId w:val="8"/>
  </w:num>
  <w:num w:numId="14">
    <w:abstractNumId w:val="14"/>
  </w:num>
  <w:num w:numId="15">
    <w:abstractNumId w:val="11"/>
  </w:num>
  <w:num w:numId="16">
    <w:abstractNumId w:val="2"/>
  </w:num>
  <w:num w:numId="17">
    <w:abstractNumId w:val="3"/>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removePersonalInformation/>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44"/>
    <w:rsid w:val="0000185F"/>
    <w:rsid w:val="00001F92"/>
    <w:rsid w:val="0000586F"/>
    <w:rsid w:val="00013D86"/>
    <w:rsid w:val="00013E02"/>
    <w:rsid w:val="0002143C"/>
    <w:rsid w:val="00025A65"/>
    <w:rsid w:val="00026C31"/>
    <w:rsid w:val="00027280"/>
    <w:rsid w:val="000320A7"/>
    <w:rsid w:val="00035925"/>
    <w:rsid w:val="000660EF"/>
    <w:rsid w:val="00067CDF"/>
    <w:rsid w:val="00074FBE"/>
    <w:rsid w:val="00083A09"/>
    <w:rsid w:val="0009005E"/>
    <w:rsid w:val="00092857"/>
    <w:rsid w:val="000A20A9"/>
    <w:rsid w:val="000A48B1"/>
    <w:rsid w:val="000B3143"/>
    <w:rsid w:val="000C6B05"/>
    <w:rsid w:val="000C6DD6"/>
    <w:rsid w:val="000C73D4"/>
    <w:rsid w:val="000D3D4C"/>
    <w:rsid w:val="000D4F51"/>
    <w:rsid w:val="000D718B"/>
    <w:rsid w:val="000D7D6B"/>
    <w:rsid w:val="000E0C46"/>
    <w:rsid w:val="000F030C"/>
    <w:rsid w:val="000F129C"/>
    <w:rsid w:val="001056DE"/>
    <w:rsid w:val="001124C0"/>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3A19"/>
    <w:rsid w:val="0022181B"/>
    <w:rsid w:val="00234467"/>
    <w:rsid w:val="00237D8D"/>
    <w:rsid w:val="00241DA2"/>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25082"/>
    <w:rsid w:val="00431DEB"/>
    <w:rsid w:val="00446B29"/>
    <w:rsid w:val="00453F9A"/>
    <w:rsid w:val="004624D2"/>
    <w:rsid w:val="00471E91"/>
    <w:rsid w:val="00474675"/>
    <w:rsid w:val="0047470C"/>
    <w:rsid w:val="004A35F9"/>
    <w:rsid w:val="004B24C1"/>
    <w:rsid w:val="004C292F"/>
    <w:rsid w:val="00510280"/>
    <w:rsid w:val="00513D73"/>
    <w:rsid w:val="00514A43"/>
    <w:rsid w:val="005174E5"/>
    <w:rsid w:val="00522393"/>
    <w:rsid w:val="00522620"/>
    <w:rsid w:val="00525656"/>
    <w:rsid w:val="00534C02"/>
    <w:rsid w:val="0054264B"/>
    <w:rsid w:val="00543786"/>
    <w:rsid w:val="005533D7"/>
    <w:rsid w:val="005703DE"/>
    <w:rsid w:val="00581648"/>
    <w:rsid w:val="0058464E"/>
    <w:rsid w:val="005A01CB"/>
    <w:rsid w:val="005A58FF"/>
    <w:rsid w:val="005A5EAF"/>
    <w:rsid w:val="005A64C0"/>
    <w:rsid w:val="005B3C11"/>
    <w:rsid w:val="005C1C28"/>
    <w:rsid w:val="005C6DB5"/>
    <w:rsid w:val="005E19E7"/>
    <w:rsid w:val="0061716C"/>
    <w:rsid w:val="006243A1"/>
    <w:rsid w:val="00632E56"/>
    <w:rsid w:val="00635CBA"/>
    <w:rsid w:val="0064338B"/>
    <w:rsid w:val="00646542"/>
    <w:rsid w:val="006504F4"/>
    <w:rsid w:val="00654BC9"/>
    <w:rsid w:val="006552FD"/>
    <w:rsid w:val="00663AF3"/>
    <w:rsid w:val="00666B6C"/>
    <w:rsid w:val="00682682"/>
    <w:rsid w:val="00682702"/>
    <w:rsid w:val="00692368"/>
    <w:rsid w:val="006A2EBC"/>
    <w:rsid w:val="006A5EA0"/>
    <w:rsid w:val="006A783B"/>
    <w:rsid w:val="006A7B33"/>
    <w:rsid w:val="006B4E13"/>
    <w:rsid w:val="006B56A9"/>
    <w:rsid w:val="006B6D57"/>
    <w:rsid w:val="006B75DD"/>
    <w:rsid w:val="006C67E0"/>
    <w:rsid w:val="006C7ABA"/>
    <w:rsid w:val="006D0D60"/>
    <w:rsid w:val="006D1122"/>
    <w:rsid w:val="006D3C00"/>
    <w:rsid w:val="006E3675"/>
    <w:rsid w:val="006E4A7F"/>
    <w:rsid w:val="00704DF6"/>
    <w:rsid w:val="0070651C"/>
    <w:rsid w:val="007132A3"/>
    <w:rsid w:val="00716421"/>
    <w:rsid w:val="00724EFB"/>
    <w:rsid w:val="007419C3"/>
    <w:rsid w:val="007467A7"/>
    <w:rsid w:val="007469DD"/>
    <w:rsid w:val="0074741B"/>
    <w:rsid w:val="0074759E"/>
    <w:rsid w:val="007478EA"/>
    <w:rsid w:val="0075415C"/>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5807"/>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92E82"/>
    <w:rsid w:val="008C1B58"/>
    <w:rsid w:val="008C39AE"/>
    <w:rsid w:val="008C590D"/>
    <w:rsid w:val="008E031B"/>
    <w:rsid w:val="008E7029"/>
    <w:rsid w:val="008E7EF6"/>
    <w:rsid w:val="008F1F98"/>
    <w:rsid w:val="008F6758"/>
    <w:rsid w:val="009040DD"/>
    <w:rsid w:val="00905B47"/>
    <w:rsid w:val="0091331C"/>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45CD"/>
    <w:rsid w:val="009B603A"/>
    <w:rsid w:val="009C2D0E"/>
    <w:rsid w:val="009C3DAC"/>
    <w:rsid w:val="009C42E0"/>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B9B"/>
    <w:rsid w:val="00A751C7"/>
    <w:rsid w:val="00A87844"/>
    <w:rsid w:val="00AA038C"/>
    <w:rsid w:val="00AA7A09"/>
    <w:rsid w:val="00AB3B50"/>
    <w:rsid w:val="00AC05B1"/>
    <w:rsid w:val="00AD356C"/>
    <w:rsid w:val="00AE2914"/>
    <w:rsid w:val="00AE6D15"/>
    <w:rsid w:val="00B04182"/>
    <w:rsid w:val="00B05863"/>
    <w:rsid w:val="00B07AE3"/>
    <w:rsid w:val="00B11430"/>
    <w:rsid w:val="00B353EB"/>
    <w:rsid w:val="00B439C4"/>
    <w:rsid w:val="00B4535E"/>
    <w:rsid w:val="00B52A8C"/>
    <w:rsid w:val="00B636A8"/>
    <w:rsid w:val="00B665C6"/>
    <w:rsid w:val="00B805AF"/>
    <w:rsid w:val="00B869EC"/>
    <w:rsid w:val="00B9397A"/>
    <w:rsid w:val="00B9633D"/>
    <w:rsid w:val="00BA2EBE"/>
    <w:rsid w:val="00BB0F28"/>
    <w:rsid w:val="00BB458A"/>
    <w:rsid w:val="00BD00D3"/>
    <w:rsid w:val="00BD1659"/>
    <w:rsid w:val="00BD3AA9"/>
    <w:rsid w:val="00BD4A18"/>
    <w:rsid w:val="00BD6DB2"/>
    <w:rsid w:val="00BE11CF"/>
    <w:rsid w:val="00BE21AB"/>
    <w:rsid w:val="00BE55CB"/>
    <w:rsid w:val="00BF617A"/>
    <w:rsid w:val="00C0379D"/>
    <w:rsid w:val="00C03931"/>
    <w:rsid w:val="00C05FE3"/>
    <w:rsid w:val="00C20AF9"/>
    <w:rsid w:val="00C2136D"/>
    <w:rsid w:val="00C214EE"/>
    <w:rsid w:val="00C2314B"/>
    <w:rsid w:val="00C24971"/>
    <w:rsid w:val="00C26BE5"/>
    <w:rsid w:val="00C26E4D"/>
    <w:rsid w:val="00C27909"/>
    <w:rsid w:val="00C27B03"/>
    <w:rsid w:val="00C314E1"/>
    <w:rsid w:val="00C34397"/>
    <w:rsid w:val="00C360D1"/>
    <w:rsid w:val="00C4095D"/>
    <w:rsid w:val="00C52D4C"/>
    <w:rsid w:val="00C601D2"/>
    <w:rsid w:val="00C657AB"/>
    <w:rsid w:val="00C65BCC"/>
    <w:rsid w:val="00C66970"/>
    <w:rsid w:val="00C70964"/>
    <w:rsid w:val="00C8691C"/>
    <w:rsid w:val="00CA168A"/>
    <w:rsid w:val="00CA357E"/>
    <w:rsid w:val="00CA44F9"/>
    <w:rsid w:val="00CA4A69"/>
    <w:rsid w:val="00CC3E0C"/>
    <w:rsid w:val="00CC58D3"/>
    <w:rsid w:val="00CC784D"/>
    <w:rsid w:val="00D0337B"/>
    <w:rsid w:val="00D079B2"/>
    <w:rsid w:val="00D114E9"/>
    <w:rsid w:val="00D429C6"/>
    <w:rsid w:val="00D47748"/>
    <w:rsid w:val="00D54CC3"/>
    <w:rsid w:val="00D6041A"/>
    <w:rsid w:val="00D633EB"/>
    <w:rsid w:val="00D82FF7"/>
    <w:rsid w:val="00D847FE"/>
    <w:rsid w:val="00D964EA"/>
    <w:rsid w:val="00D966D0"/>
    <w:rsid w:val="00DA0C59"/>
    <w:rsid w:val="00DA3991"/>
    <w:rsid w:val="00DB7E6C"/>
    <w:rsid w:val="00DD5A29"/>
    <w:rsid w:val="00DD5D9D"/>
    <w:rsid w:val="00DE35CB"/>
    <w:rsid w:val="00DF21E9"/>
    <w:rsid w:val="00E00F14"/>
    <w:rsid w:val="00E015E0"/>
    <w:rsid w:val="00E06386"/>
    <w:rsid w:val="00E24EB4"/>
    <w:rsid w:val="00E320ED"/>
    <w:rsid w:val="00E33AFB"/>
    <w:rsid w:val="00E34218"/>
    <w:rsid w:val="00E46282"/>
    <w:rsid w:val="00E5216E"/>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E2BED"/>
    <w:rsid w:val="00EE374B"/>
    <w:rsid w:val="00F11BB5"/>
    <w:rsid w:val="00F1417B"/>
    <w:rsid w:val="00F34B99"/>
    <w:rsid w:val="00F35A2D"/>
    <w:rsid w:val="00F52DAB"/>
    <w:rsid w:val="00F543F0"/>
    <w:rsid w:val="00F81D29"/>
    <w:rsid w:val="00F91C4D"/>
    <w:rsid w:val="00F92FD9"/>
    <w:rsid w:val="00FA6684"/>
    <w:rsid w:val="00FA731E"/>
    <w:rsid w:val="00FB2B38"/>
    <w:rsid w:val="00FC6358"/>
    <w:rsid w:val="00FD320D"/>
    <w:rsid w:val="00FE23DE"/>
    <w:rsid w:val="01E3453D"/>
    <w:rsid w:val="04A17E43"/>
    <w:rsid w:val="0500423F"/>
    <w:rsid w:val="07894168"/>
    <w:rsid w:val="09F84C5E"/>
    <w:rsid w:val="0A22525F"/>
    <w:rsid w:val="0B804272"/>
    <w:rsid w:val="0C0B2E15"/>
    <w:rsid w:val="0DDD567D"/>
    <w:rsid w:val="106D7BAB"/>
    <w:rsid w:val="108B27F4"/>
    <w:rsid w:val="10F9299C"/>
    <w:rsid w:val="133F3447"/>
    <w:rsid w:val="189B65B4"/>
    <w:rsid w:val="19F91FD0"/>
    <w:rsid w:val="1A6660D1"/>
    <w:rsid w:val="1B040D47"/>
    <w:rsid w:val="1B735E7E"/>
    <w:rsid w:val="1BA57027"/>
    <w:rsid w:val="1C307388"/>
    <w:rsid w:val="1D124109"/>
    <w:rsid w:val="1E313AAE"/>
    <w:rsid w:val="1F761158"/>
    <w:rsid w:val="23EE3F8C"/>
    <w:rsid w:val="2453679B"/>
    <w:rsid w:val="26532DB5"/>
    <w:rsid w:val="29DD1103"/>
    <w:rsid w:val="2D966A9E"/>
    <w:rsid w:val="2E6F2DFD"/>
    <w:rsid w:val="302417F6"/>
    <w:rsid w:val="30D46B9D"/>
    <w:rsid w:val="34C154BC"/>
    <w:rsid w:val="36076A43"/>
    <w:rsid w:val="3A932DA6"/>
    <w:rsid w:val="3B1C02ED"/>
    <w:rsid w:val="3F001EDD"/>
    <w:rsid w:val="3FEF612A"/>
    <w:rsid w:val="4049098E"/>
    <w:rsid w:val="40655987"/>
    <w:rsid w:val="436B5827"/>
    <w:rsid w:val="439066F1"/>
    <w:rsid w:val="46C62FE3"/>
    <w:rsid w:val="470A488B"/>
    <w:rsid w:val="47630C93"/>
    <w:rsid w:val="48D541C7"/>
    <w:rsid w:val="49674472"/>
    <w:rsid w:val="4C2E05EC"/>
    <w:rsid w:val="4EA7253E"/>
    <w:rsid w:val="51D84A25"/>
    <w:rsid w:val="51DA0503"/>
    <w:rsid w:val="52A615FA"/>
    <w:rsid w:val="54F6060C"/>
    <w:rsid w:val="566D2859"/>
    <w:rsid w:val="568957BF"/>
    <w:rsid w:val="59EB00E4"/>
    <w:rsid w:val="5B2D0F0F"/>
    <w:rsid w:val="5DA85F63"/>
    <w:rsid w:val="5DB2300F"/>
    <w:rsid w:val="5DDC5115"/>
    <w:rsid w:val="5F1068BA"/>
    <w:rsid w:val="5FCF5061"/>
    <w:rsid w:val="63703D50"/>
    <w:rsid w:val="638A0CCA"/>
    <w:rsid w:val="65025EA2"/>
    <w:rsid w:val="6B257D42"/>
    <w:rsid w:val="6C1A13B3"/>
    <w:rsid w:val="6EE90B05"/>
    <w:rsid w:val="70992832"/>
    <w:rsid w:val="727532DE"/>
    <w:rsid w:val="729778D2"/>
    <w:rsid w:val="736150D4"/>
    <w:rsid w:val="76505D0B"/>
    <w:rsid w:val="7A366FED"/>
    <w:rsid w:val="7F6C530A"/>
    <w:rsid w:val="7FC353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3" w:lineRule="auto"/>
      <w:outlineLvl w:val="2"/>
    </w:pPr>
    <w:rPr>
      <w:b/>
      <w:sz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36">
    <w:name w:val="Default Paragraph Font"/>
    <w:semiHidden/>
    <w:qFormat/>
    <w:uiPriority w:val="0"/>
  </w:style>
  <w:style w:type="table" w:default="1" w:styleId="43">
    <w:name w:val="Normal Table"/>
    <w:semiHidden/>
    <w:qFormat/>
    <w:uiPriority w:val="0"/>
    <w:tblPr>
      <w:tblLayout w:type="fixed"/>
      <w:tblCellMar>
        <w:top w:w="0" w:type="dxa"/>
        <w:left w:w="108" w:type="dxa"/>
        <w:bottom w:w="0" w:type="dxa"/>
        <w:right w:w="108" w:type="dxa"/>
      </w:tblCellMar>
    </w:tblPr>
  </w:style>
  <w:style w:type="paragraph" w:styleId="4">
    <w:name w:val="annotation subject"/>
    <w:basedOn w:val="5"/>
    <w:next w:val="5"/>
    <w:semiHidden/>
    <w:qFormat/>
    <w:uiPriority w:val="0"/>
    <w:rPr>
      <w:b/>
      <w:bCs/>
    </w:rPr>
  </w:style>
  <w:style w:type="paragraph" w:styleId="5">
    <w:name w:val="annotation text"/>
    <w:basedOn w:val="1"/>
    <w:semiHidden/>
    <w:qFormat/>
    <w:uiPriority w:val="0"/>
    <w:pPr>
      <w:jc w:val="left"/>
    </w:pPr>
  </w:style>
  <w:style w:type="paragraph" w:styleId="6">
    <w:name w:val="toc 7"/>
    <w:basedOn w:val="1"/>
    <w:next w:val="1"/>
    <w:semiHidden/>
    <w:qFormat/>
    <w:uiPriority w:val="0"/>
    <w:pPr>
      <w:tabs>
        <w:tab w:val="right" w:leader="dot" w:pos="9241"/>
      </w:tabs>
      <w:ind w:firstLine="505" w:firstLineChars="500"/>
      <w:jc w:val="left"/>
    </w:pPr>
    <w:rPr>
      <w:rFonts w:ascii="宋体"/>
      <w:szCs w:val="21"/>
    </w:rPr>
  </w:style>
  <w:style w:type="paragraph" w:styleId="7">
    <w:name w:val="index 8"/>
    <w:basedOn w:val="1"/>
    <w:next w:val="1"/>
    <w:qFormat/>
    <w:uiPriority w:val="0"/>
    <w:pPr>
      <w:ind w:left="1680" w:hanging="210"/>
      <w:jc w:val="left"/>
    </w:pPr>
    <w:rPr>
      <w:rFonts w:ascii="Calibri" w:hAnsi="Calibri"/>
      <w:sz w:val="20"/>
      <w:szCs w:val="20"/>
    </w:rPr>
  </w:style>
  <w:style w:type="paragraph" w:styleId="8">
    <w:name w:val="caption"/>
    <w:basedOn w:val="1"/>
    <w:next w:val="1"/>
    <w:qFormat/>
    <w:uiPriority w:val="0"/>
    <w:pPr>
      <w:spacing w:before="152" w:after="160"/>
    </w:pPr>
    <w:rPr>
      <w:rFonts w:ascii="Arial" w:hAnsi="Arial" w:eastAsia="黑体" w:cs="Arial"/>
      <w:sz w:val="20"/>
      <w:szCs w:val="20"/>
    </w:rPr>
  </w:style>
  <w:style w:type="paragraph" w:styleId="9">
    <w:name w:val="index 5"/>
    <w:basedOn w:val="1"/>
    <w:next w:val="1"/>
    <w:qFormat/>
    <w:uiPriority w:val="0"/>
    <w:pPr>
      <w:ind w:left="1050" w:hanging="210"/>
      <w:jc w:val="left"/>
    </w:pPr>
    <w:rPr>
      <w:rFonts w:ascii="Calibri" w:hAnsi="Calibri"/>
      <w:sz w:val="20"/>
      <w:szCs w:val="20"/>
    </w:rPr>
  </w:style>
  <w:style w:type="paragraph" w:styleId="10">
    <w:name w:val="Document Map"/>
    <w:basedOn w:val="1"/>
    <w:semiHidden/>
    <w:qFormat/>
    <w:uiPriority w:val="0"/>
    <w:pPr>
      <w:shd w:val="clear" w:color="auto" w:fill="000080"/>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Body Text"/>
    <w:basedOn w:val="1"/>
    <w:qFormat/>
    <w:uiPriority w:val="0"/>
    <w:pPr>
      <w:kinsoku w:val="0"/>
      <w:snapToGrid w:val="0"/>
      <w:spacing w:before="50" w:beforeLines="50" w:line="360" w:lineRule="auto"/>
      <w:ind w:left="100" w:leftChars="100" w:right="100" w:rightChars="100" w:firstLine="200" w:firstLineChars="200"/>
      <w:contextualSpacing/>
    </w:pPr>
    <w:rPr>
      <w:sz w:val="24"/>
      <w:szCs w:val="21"/>
    </w:rPr>
  </w:style>
  <w:style w:type="paragraph" w:styleId="13">
    <w:name w:val="Body Text Indent"/>
    <w:basedOn w:val="1"/>
    <w:qFormat/>
    <w:uiPriority w:val="0"/>
    <w:pPr>
      <w:spacing w:after="120" w:afterLines="0" w:afterAutospacing="0"/>
      <w:ind w:left="420" w:leftChars="200"/>
    </w:pPr>
  </w:style>
  <w:style w:type="paragraph" w:styleId="14">
    <w:name w:val="index 4"/>
    <w:basedOn w:val="1"/>
    <w:next w:val="1"/>
    <w:qFormat/>
    <w:uiPriority w:val="0"/>
    <w:pPr>
      <w:ind w:left="840" w:hanging="210"/>
      <w:jc w:val="left"/>
    </w:pPr>
    <w:rPr>
      <w:rFonts w:ascii="Calibri" w:hAnsi="Calibri"/>
      <w:sz w:val="20"/>
      <w:szCs w:val="20"/>
    </w:rPr>
  </w:style>
  <w:style w:type="paragraph" w:styleId="15">
    <w:name w:val="toc 5"/>
    <w:basedOn w:val="1"/>
    <w:next w:val="1"/>
    <w:semiHidden/>
    <w:qFormat/>
    <w:uiPriority w:val="0"/>
    <w:pPr>
      <w:tabs>
        <w:tab w:val="right" w:leader="dot" w:pos="9241"/>
      </w:tabs>
      <w:ind w:firstLine="300" w:firstLineChars="300"/>
      <w:jc w:val="left"/>
    </w:pPr>
    <w:rPr>
      <w:rFonts w:ascii="宋体"/>
      <w:szCs w:val="21"/>
    </w:rPr>
  </w:style>
  <w:style w:type="paragraph" w:styleId="16">
    <w:name w:val="toc 3"/>
    <w:basedOn w:val="1"/>
    <w:next w:val="1"/>
    <w:semiHidden/>
    <w:qFormat/>
    <w:uiPriority w:val="0"/>
    <w:pPr>
      <w:tabs>
        <w:tab w:val="right" w:leader="dot" w:pos="9241"/>
      </w:tabs>
      <w:ind w:firstLine="102" w:firstLineChars="100"/>
      <w:jc w:val="left"/>
    </w:pPr>
    <w:rPr>
      <w:rFonts w:ascii="宋体"/>
      <w:szCs w:val="21"/>
    </w:rPr>
  </w:style>
  <w:style w:type="paragraph" w:styleId="17">
    <w:name w:val="toc 8"/>
    <w:basedOn w:val="1"/>
    <w:next w:val="1"/>
    <w:semiHidden/>
    <w:qFormat/>
    <w:uiPriority w:val="0"/>
    <w:pPr>
      <w:tabs>
        <w:tab w:val="right" w:leader="dot" w:pos="9241"/>
      </w:tabs>
      <w:ind w:firstLine="607" w:firstLineChars="600"/>
      <w:jc w:val="left"/>
    </w:pPr>
    <w:rPr>
      <w:rFonts w:ascii="宋体"/>
      <w:szCs w:val="21"/>
    </w:rPr>
  </w:style>
  <w:style w:type="paragraph" w:styleId="18">
    <w:name w:val="index 3"/>
    <w:basedOn w:val="1"/>
    <w:next w:val="1"/>
    <w:qFormat/>
    <w:uiPriority w:val="0"/>
    <w:pPr>
      <w:ind w:left="630" w:hanging="210"/>
      <w:jc w:val="left"/>
    </w:pPr>
    <w:rPr>
      <w:rFonts w:ascii="Calibri" w:hAnsi="Calibri"/>
      <w:sz w:val="20"/>
      <w:szCs w:val="20"/>
    </w:rPr>
  </w:style>
  <w:style w:type="paragraph" w:styleId="19">
    <w:name w:val="endnote text"/>
    <w:basedOn w:val="1"/>
    <w:semiHidden/>
    <w:qFormat/>
    <w:uiPriority w:val="0"/>
    <w:pPr>
      <w:snapToGrid w:val="0"/>
      <w:jc w:val="left"/>
    </w:pPr>
  </w:style>
  <w:style w:type="paragraph" w:styleId="20">
    <w:name w:val="Balloon Text"/>
    <w:basedOn w:val="1"/>
    <w:semiHidden/>
    <w:qFormat/>
    <w:uiPriority w:val="0"/>
    <w:rPr>
      <w:sz w:val="18"/>
      <w:szCs w:val="18"/>
    </w:rPr>
  </w:style>
  <w:style w:type="paragraph" w:styleId="21">
    <w:name w:val="footer"/>
    <w:basedOn w:val="1"/>
    <w:qFormat/>
    <w:uiPriority w:val="0"/>
    <w:pPr>
      <w:snapToGrid w:val="0"/>
      <w:ind w:right="210" w:rightChars="100"/>
      <w:jc w:val="right"/>
    </w:pPr>
    <w:rPr>
      <w:sz w:val="18"/>
      <w:szCs w:val="18"/>
    </w:rPr>
  </w:style>
  <w:style w:type="paragraph" w:styleId="22">
    <w:name w:val="Body Text First Indent 2"/>
    <w:basedOn w:val="13"/>
    <w:qFormat/>
    <w:uiPriority w:val="0"/>
    <w:pPr>
      <w:ind w:firstLine="420" w:firstLineChars="200"/>
    </w:pPr>
  </w:style>
  <w:style w:type="paragraph" w:styleId="23">
    <w:name w:val="header"/>
    <w:basedOn w:val="1"/>
    <w:qFormat/>
    <w:uiPriority w:val="0"/>
    <w:pPr>
      <w:snapToGrid w:val="0"/>
      <w:jc w:val="left"/>
    </w:pPr>
    <w:rPr>
      <w:sz w:val="18"/>
      <w:szCs w:val="18"/>
    </w:rPr>
  </w:style>
  <w:style w:type="paragraph" w:styleId="24">
    <w:name w:val="toc 1"/>
    <w:basedOn w:val="1"/>
    <w:next w:val="1"/>
    <w:semiHidden/>
    <w:qFormat/>
    <w:uiPriority w:val="0"/>
    <w:pPr>
      <w:tabs>
        <w:tab w:val="right" w:leader="dot" w:pos="9241"/>
      </w:tabs>
      <w:spacing w:before="25" w:beforeLines="25" w:after="25" w:afterLines="25"/>
      <w:jc w:val="left"/>
    </w:pPr>
    <w:rPr>
      <w:rFonts w:ascii="宋体"/>
      <w:szCs w:val="21"/>
    </w:rPr>
  </w:style>
  <w:style w:type="paragraph" w:styleId="25">
    <w:name w:val="toc 4"/>
    <w:basedOn w:val="1"/>
    <w:next w:val="1"/>
    <w:semiHidden/>
    <w:qFormat/>
    <w:uiPriority w:val="0"/>
    <w:pPr>
      <w:tabs>
        <w:tab w:val="right" w:leader="dot" w:pos="9241"/>
      </w:tabs>
      <w:ind w:firstLine="198" w:firstLineChars="200"/>
      <w:jc w:val="left"/>
    </w:pPr>
    <w:rPr>
      <w:rFonts w:ascii="宋体"/>
      <w:szCs w:val="21"/>
    </w:rPr>
  </w:style>
  <w:style w:type="paragraph" w:styleId="26">
    <w:name w:val="index heading"/>
    <w:basedOn w:val="1"/>
    <w:next w:val="27"/>
    <w:qFormat/>
    <w:uiPriority w:val="0"/>
    <w:pPr>
      <w:spacing w:before="120" w:after="120"/>
      <w:jc w:val="center"/>
    </w:pPr>
    <w:rPr>
      <w:rFonts w:ascii="Calibri" w:hAnsi="Calibri"/>
      <w:b/>
      <w:bCs/>
      <w:iCs/>
      <w:szCs w:val="20"/>
    </w:rPr>
  </w:style>
  <w:style w:type="paragraph" w:styleId="27">
    <w:name w:val="index 1"/>
    <w:basedOn w:val="1"/>
    <w:next w:val="28"/>
    <w:qFormat/>
    <w:uiPriority w:val="0"/>
    <w:pPr>
      <w:tabs>
        <w:tab w:val="right" w:leader="dot" w:pos="9299"/>
      </w:tabs>
      <w:jc w:val="left"/>
    </w:pPr>
    <w:rPr>
      <w:rFonts w:ascii="宋体"/>
      <w:szCs w:val="21"/>
    </w:rPr>
  </w:style>
  <w:style w:type="paragraph" w:customStyle="1" w:styleId="28">
    <w:name w:val="段"/>
    <w:link w:val="13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9">
    <w:name w:val="footnote text"/>
    <w:basedOn w:val="1"/>
    <w:qFormat/>
    <w:uiPriority w:val="0"/>
    <w:pPr>
      <w:numPr>
        <w:ilvl w:val="0"/>
        <w:numId w:val="1"/>
      </w:numPr>
      <w:snapToGrid w:val="0"/>
      <w:jc w:val="left"/>
    </w:pPr>
    <w:rPr>
      <w:rFonts w:ascii="宋体"/>
      <w:sz w:val="18"/>
      <w:szCs w:val="18"/>
    </w:rPr>
  </w:style>
  <w:style w:type="paragraph" w:styleId="30">
    <w:name w:val="toc 6"/>
    <w:basedOn w:val="1"/>
    <w:next w:val="1"/>
    <w:semiHidden/>
    <w:qFormat/>
    <w:uiPriority w:val="0"/>
    <w:pPr>
      <w:tabs>
        <w:tab w:val="right" w:leader="dot" w:pos="9241"/>
      </w:tabs>
      <w:ind w:firstLine="403" w:firstLineChars="400"/>
      <w:jc w:val="left"/>
    </w:pPr>
    <w:rPr>
      <w:rFonts w:ascii="宋体"/>
      <w:szCs w:val="21"/>
    </w:rPr>
  </w:style>
  <w:style w:type="paragraph" w:styleId="31">
    <w:name w:val="index 7"/>
    <w:basedOn w:val="1"/>
    <w:next w:val="1"/>
    <w:qFormat/>
    <w:uiPriority w:val="0"/>
    <w:pPr>
      <w:ind w:left="1470" w:hanging="210"/>
      <w:jc w:val="left"/>
    </w:pPr>
    <w:rPr>
      <w:rFonts w:ascii="Calibri" w:hAnsi="Calibri"/>
      <w:sz w:val="20"/>
      <w:szCs w:val="20"/>
    </w:rPr>
  </w:style>
  <w:style w:type="paragraph" w:styleId="32">
    <w:name w:val="index 9"/>
    <w:basedOn w:val="1"/>
    <w:next w:val="1"/>
    <w:qFormat/>
    <w:uiPriority w:val="0"/>
    <w:pPr>
      <w:ind w:left="1890" w:hanging="210"/>
      <w:jc w:val="left"/>
    </w:pPr>
    <w:rPr>
      <w:rFonts w:ascii="Calibri" w:hAnsi="Calibri"/>
      <w:sz w:val="20"/>
      <w:szCs w:val="20"/>
    </w:rPr>
  </w:style>
  <w:style w:type="paragraph" w:styleId="33">
    <w:name w:val="toc 2"/>
    <w:basedOn w:val="1"/>
    <w:next w:val="1"/>
    <w:semiHidden/>
    <w:qFormat/>
    <w:uiPriority w:val="0"/>
    <w:pPr>
      <w:tabs>
        <w:tab w:val="right" w:leader="dot" w:pos="9241"/>
      </w:tabs>
    </w:pPr>
    <w:rPr>
      <w:rFonts w:ascii="宋体"/>
      <w:szCs w:val="21"/>
    </w:rPr>
  </w:style>
  <w:style w:type="paragraph" w:styleId="34">
    <w:name w:val="toc 9"/>
    <w:basedOn w:val="1"/>
    <w:next w:val="1"/>
    <w:semiHidden/>
    <w:qFormat/>
    <w:uiPriority w:val="0"/>
    <w:pPr>
      <w:ind w:left="1470"/>
      <w:jc w:val="left"/>
    </w:pPr>
    <w:rPr>
      <w:sz w:val="20"/>
      <w:szCs w:val="20"/>
    </w:rPr>
  </w:style>
  <w:style w:type="paragraph" w:styleId="35">
    <w:name w:val="index 2"/>
    <w:basedOn w:val="1"/>
    <w:next w:val="1"/>
    <w:qFormat/>
    <w:uiPriority w:val="0"/>
    <w:pPr>
      <w:ind w:left="420" w:hanging="210"/>
      <w:jc w:val="left"/>
    </w:pPr>
    <w:rPr>
      <w:rFonts w:ascii="Calibri" w:hAnsi="Calibri"/>
      <w:sz w:val="20"/>
      <w:szCs w:val="20"/>
    </w:rPr>
  </w:style>
  <w:style w:type="character" w:styleId="37">
    <w:name w:val="endnote reference"/>
    <w:basedOn w:val="36"/>
    <w:semiHidden/>
    <w:qFormat/>
    <w:uiPriority w:val="0"/>
    <w:rPr>
      <w:vertAlign w:val="superscript"/>
    </w:rPr>
  </w:style>
  <w:style w:type="character" w:styleId="38">
    <w:name w:val="page number"/>
    <w:basedOn w:val="36"/>
    <w:qFormat/>
    <w:uiPriority w:val="0"/>
    <w:rPr>
      <w:rFonts w:ascii="Times New Roman" w:hAnsi="Times New Roman" w:eastAsia="宋体"/>
      <w:sz w:val="18"/>
    </w:rPr>
  </w:style>
  <w:style w:type="character" w:styleId="39">
    <w:name w:val="FollowedHyperlink"/>
    <w:basedOn w:val="36"/>
    <w:qFormat/>
    <w:uiPriority w:val="0"/>
    <w:rPr>
      <w:color w:val="800080"/>
      <w:u w:val="single"/>
    </w:rPr>
  </w:style>
  <w:style w:type="character" w:styleId="40">
    <w:name w:val="Hyperlink"/>
    <w:basedOn w:val="36"/>
    <w:qFormat/>
    <w:uiPriority w:val="0"/>
    <w:rPr>
      <w:color w:val="0000FF"/>
      <w:spacing w:val="0"/>
      <w:w w:val="100"/>
      <w:szCs w:val="21"/>
      <w:u w:val="single"/>
    </w:rPr>
  </w:style>
  <w:style w:type="character" w:styleId="41">
    <w:name w:val="annotation reference"/>
    <w:basedOn w:val="36"/>
    <w:semiHidden/>
    <w:qFormat/>
    <w:uiPriority w:val="0"/>
    <w:rPr>
      <w:sz w:val="21"/>
      <w:szCs w:val="21"/>
    </w:rPr>
  </w:style>
  <w:style w:type="character" w:styleId="42">
    <w:name w:val="footnote reference"/>
    <w:basedOn w:val="36"/>
    <w:semiHidden/>
    <w:qFormat/>
    <w:uiPriority w:val="0"/>
    <w:rPr>
      <w:vertAlign w:val="superscript"/>
    </w:rPr>
  </w:style>
  <w:style w:type="table" w:styleId="44">
    <w:name w:val="Table Grid"/>
    <w:basedOn w:val="43"/>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45">
    <w:name w:val="正文表标题"/>
    <w:next w:val="28"/>
    <w:uiPriority w:val="0"/>
    <w:pPr>
      <w:numPr>
        <w:ilvl w:val="0"/>
        <w:numId w:val="2"/>
      </w:numPr>
      <w:spacing w:before="156" w:beforeLines="50" w:after="156" w:afterLines="50"/>
      <w:jc w:val="center"/>
    </w:pPr>
    <w:rPr>
      <w:rFonts w:ascii="黑体" w:hAnsi="Times New Roman" w:eastAsia="黑体" w:cs="Times New Roman"/>
      <w:sz w:val="21"/>
      <w:lang w:val="en-US" w:eastAsia="zh-CN" w:bidi="ar-SA"/>
    </w:rPr>
  </w:style>
  <w:style w:type="paragraph" w:customStyle="1" w:styleId="46">
    <w:name w:val="条文脚注"/>
    <w:basedOn w:val="29"/>
    <w:qFormat/>
    <w:uiPriority w:val="0"/>
    <w:pPr>
      <w:numPr>
        <w:ilvl w:val="0"/>
        <w:numId w:val="0"/>
      </w:numPr>
      <w:jc w:val="both"/>
    </w:pPr>
    <w:rPr>
      <w:rFonts w:ascii="宋体"/>
    </w:rPr>
  </w:style>
  <w:style w:type="paragraph" w:customStyle="1" w:styleId="47">
    <w:name w:val="附录图标题"/>
    <w:basedOn w:val="1"/>
    <w:next w:val="28"/>
    <w:uiPriority w:val="0"/>
    <w:pPr>
      <w:numPr>
        <w:ilvl w:val="1"/>
        <w:numId w:val="3"/>
      </w:numPr>
      <w:tabs>
        <w:tab w:val="left" w:pos="363"/>
      </w:tabs>
      <w:spacing w:before="50" w:beforeLines="50" w:after="50" w:afterLines="50"/>
      <w:ind w:left="0" w:firstLine="0"/>
      <w:jc w:val="center"/>
    </w:pPr>
    <w:rPr>
      <w:rFonts w:ascii="黑体" w:eastAsia="黑体"/>
      <w:szCs w:val="21"/>
    </w:rPr>
  </w:style>
  <w:style w:type="paragraph" w:customStyle="1" w:styleId="4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9">
    <w:name w:val="附录三级条标题"/>
    <w:basedOn w:val="50"/>
    <w:next w:val="28"/>
    <w:qFormat/>
    <w:uiPriority w:val="0"/>
    <w:pPr>
      <w:numPr>
        <w:ilvl w:val="4"/>
        <w:numId w:val="4"/>
      </w:numPr>
      <w:tabs>
        <w:tab w:val="left" w:pos="360"/>
      </w:tabs>
      <w:outlineLvl w:val="4"/>
    </w:pPr>
  </w:style>
  <w:style w:type="paragraph" w:customStyle="1" w:styleId="50">
    <w:name w:val="附录二级条标题"/>
    <w:basedOn w:val="1"/>
    <w:next w:val="28"/>
    <w:qFormat/>
    <w:uiPriority w:val="0"/>
    <w:pPr>
      <w:widowControl/>
      <w:numPr>
        <w:ilvl w:val="3"/>
        <w:numId w:val="4"/>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51">
    <w:name w:val="封面一致性程度标识2"/>
    <w:basedOn w:val="52"/>
    <w:qFormat/>
    <w:uiPriority w:val="0"/>
    <w:pPr>
      <w:framePr w:y="4469"/>
    </w:pPr>
  </w:style>
  <w:style w:type="paragraph" w:customStyle="1" w:styleId="52">
    <w:name w:val="封面一致性程度标识"/>
    <w:basedOn w:val="53"/>
    <w:qFormat/>
    <w:uiPriority w:val="0"/>
    <w:pPr>
      <w:spacing w:before="440"/>
    </w:pPr>
    <w:rPr>
      <w:rFonts w:ascii="宋体" w:eastAsia="宋体"/>
    </w:rPr>
  </w:style>
  <w:style w:type="paragraph" w:customStyle="1" w:styleId="53">
    <w:name w:val="封面标准英文名称"/>
    <w:basedOn w:val="48"/>
    <w:qFormat/>
    <w:uiPriority w:val="0"/>
    <w:pPr>
      <w:spacing w:before="370" w:line="400" w:lineRule="exact"/>
    </w:pPr>
    <w:rPr>
      <w:rFonts w:ascii="Times New Roman"/>
      <w:sz w:val="28"/>
      <w:szCs w:val="28"/>
    </w:rPr>
  </w:style>
  <w:style w:type="paragraph" w:customStyle="1" w:styleId="54">
    <w:name w:val="附录五级无"/>
    <w:basedOn w:val="55"/>
    <w:qFormat/>
    <w:uiPriority w:val="0"/>
    <w:pPr>
      <w:tabs>
        <w:tab w:val="left" w:pos="360"/>
      </w:tabs>
      <w:spacing w:before="0" w:beforeLines="0" w:after="0" w:afterLines="0"/>
    </w:pPr>
    <w:rPr>
      <w:rFonts w:ascii="宋体" w:eastAsia="宋体"/>
      <w:szCs w:val="21"/>
    </w:rPr>
  </w:style>
  <w:style w:type="paragraph" w:customStyle="1" w:styleId="55">
    <w:name w:val="附录五级条标题"/>
    <w:basedOn w:val="56"/>
    <w:next w:val="28"/>
    <w:qFormat/>
    <w:uiPriority w:val="0"/>
    <w:pPr>
      <w:numPr>
        <w:ilvl w:val="6"/>
        <w:numId w:val="4"/>
      </w:numPr>
      <w:tabs>
        <w:tab w:val="left" w:pos="360"/>
      </w:tabs>
      <w:outlineLvl w:val="6"/>
    </w:pPr>
  </w:style>
  <w:style w:type="paragraph" w:customStyle="1" w:styleId="56">
    <w:name w:val="附录四级条标题"/>
    <w:basedOn w:val="49"/>
    <w:next w:val="28"/>
    <w:qFormat/>
    <w:uiPriority w:val="0"/>
    <w:pPr>
      <w:numPr>
        <w:ilvl w:val="5"/>
        <w:numId w:val="4"/>
      </w:numPr>
      <w:outlineLvl w:val="5"/>
    </w:pPr>
  </w:style>
  <w:style w:type="paragraph" w:customStyle="1" w:styleId="57">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58">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59">
    <w:name w:val="附录公式"/>
    <w:basedOn w:val="28"/>
    <w:next w:val="28"/>
    <w:link w:val="138"/>
    <w:qFormat/>
    <w:uiPriority w:val="0"/>
  </w:style>
  <w:style w:type="paragraph" w:customStyle="1" w:styleId="60">
    <w:name w:val="注："/>
    <w:next w:val="28"/>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62">
    <w:name w:val="三级无"/>
    <w:basedOn w:val="63"/>
    <w:uiPriority w:val="0"/>
    <w:pPr>
      <w:spacing w:before="0" w:beforeLines="0" w:after="0" w:afterLines="0"/>
    </w:pPr>
    <w:rPr>
      <w:rFonts w:ascii="宋体" w:eastAsia="宋体"/>
    </w:rPr>
  </w:style>
  <w:style w:type="paragraph" w:customStyle="1" w:styleId="63">
    <w:name w:val="三级条标题"/>
    <w:basedOn w:val="64"/>
    <w:next w:val="28"/>
    <w:qFormat/>
    <w:uiPriority w:val="0"/>
    <w:pPr>
      <w:numPr>
        <w:ilvl w:val="3"/>
        <w:numId w:val="7"/>
      </w:numPr>
      <w:outlineLvl w:val="4"/>
    </w:pPr>
  </w:style>
  <w:style w:type="paragraph" w:customStyle="1" w:styleId="64">
    <w:name w:val="二级条标题"/>
    <w:basedOn w:val="65"/>
    <w:next w:val="28"/>
    <w:qFormat/>
    <w:uiPriority w:val="0"/>
    <w:pPr>
      <w:numPr>
        <w:ilvl w:val="2"/>
        <w:numId w:val="7"/>
      </w:numPr>
      <w:spacing w:before="50" w:after="50"/>
      <w:outlineLvl w:val="3"/>
    </w:pPr>
  </w:style>
  <w:style w:type="paragraph" w:customStyle="1" w:styleId="65">
    <w:name w:val="一级条标题"/>
    <w:next w:val="28"/>
    <w:qFormat/>
    <w:uiPriority w:val="0"/>
    <w:pPr>
      <w:numPr>
        <w:ilvl w:val="1"/>
        <w:numId w:val="7"/>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66">
    <w:name w:val="前言、引言标题"/>
    <w:next w:val="28"/>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7">
    <w:name w:val="封面标准文稿类别"/>
    <w:basedOn w:val="52"/>
    <w:qFormat/>
    <w:uiPriority w:val="0"/>
    <w:pPr>
      <w:spacing w:after="160" w:line="240" w:lineRule="auto"/>
    </w:pPr>
    <w:rPr>
      <w:sz w:val="24"/>
    </w:rPr>
  </w:style>
  <w:style w:type="paragraph" w:customStyle="1" w:styleId="68">
    <w:name w:val="附录图标号"/>
    <w:basedOn w:val="1"/>
    <w:qFormat/>
    <w:uiPriority w:val="0"/>
    <w:pPr>
      <w:keepNext/>
      <w:pageBreakBefore/>
      <w:widowControl/>
      <w:numPr>
        <w:ilvl w:val="0"/>
        <w:numId w:val="3"/>
      </w:numPr>
      <w:spacing w:line="14" w:lineRule="exact"/>
      <w:ind w:left="0" w:firstLine="363"/>
      <w:jc w:val="center"/>
      <w:outlineLvl w:val="0"/>
    </w:pPr>
    <w:rPr>
      <w:color w:val="FFFFFF"/>
    </w:rPr>
  </w:style>
  <w:style w:type="paragraph" w:customStyle="1" w:styleId="69">
    <w:name w:val="封面标准文稿编辑信息"/>
    <w:basedOn w:val="67"/>
    <w:qFormat/>
    <w:uiPriority w:val="0"/>
    <w:pPr>
      <w:spacing w:before="180" w:line="180" w:lineRule="exact"/>
    </w:pPr>
    <w:rPr>
      <w:sz w:val="21"/>
    </w:rPr>
  </w:style>
  <w:style w:type="paragraph" w:customStyle="1" w:styleId="70">
    <w:name w:val="正文图标题"/>
    <w:next w:val="28"/>
    <w:uiPriority w:val="0"/>
    <w:pPr>
      <w:numPr>
        <w:ilvl w:val="0"/>
        <w:numId w:val="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71">
    <w:name w:val="附录二级无"/>
    <w:basedOn w:val="50"/>
    <w:qFormat/>
    <w:uiPriority w:val="0"/>
    <w:pPr>
      <w:tabs>
        <w:tab w:val="clear" w:pos="360"/>
      </w:tabs>
      <w:spacing w:before="0" w:beforeLines="0" w:after="0" w:afterLines="0"/>
    </w:pPr>
    <w:rPr>
      <w:rFonts w:ascii="宋体" w:eastAsia="宋体"/>
      <w:szCs w:val="21"/>
    </w:rPr>
  </w:style>
  <w:style w:type="paragraph" w:customStyle="1" w:styleId="72">
    <w:name w:val="发布部门"/>
    <w:next w:val="28"/>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3">
    <w:name w:val="实施日期"/>
    <w:basedOn w:val="74"/>
    <w:qFormat/>
    <w:uiPriority w:val="0"/>
    <w:pPr>
      <w:framePr w:vAnchor="page" w:hAnchor="page"/>
      <w:jc w:val="right"/>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其他发布日期"/>
    <w:basedOn w:val="74"/>
    <w:qFormat/>
    <w:uiPriority w:val="0"/>
    <w:pPr>
      <w:framePr w:vAnchor="page" w:hAnchor="page" w:x="1419"/>
    </w:pPr>
  </w:style>
  <w:style w:type="paragraph" w:customStyle="1" w:styleId="76">
    <w:name w:val="其他实施日期"/>
    <w:basedOn w:val="73"/>
    <w:qFormat/>
    <w:uiPriority w:val="0"/>
  </w:style>
  <w:style w:type="paragraph" w:customStyle="1" w:styleId="77">
    <w:name w:val="图表脚注说明"/>
    <w:basedOn w:val="1"/>
    <w:uiPriority w:val="0"/>
    <w:pPr>
      <w:numPr>
        <w:ilvl w:val="0"/>
        <w:numId w:val="9"/>
      </w:numPr>
    </w:pPr>
    <w:rPr>
      <w:rFonts w:ascii="宋体"/>
      <w:sz w:val="18"/>
      <w:szCs w:val="18"/>
    </w:rPr>
  </w:style>
  <w:style w:type="paragraph" w:customStyle="1" w:styleId="78">
    <w:name w:val="附录数字编号列项（二级）"/>
    <w:qFormat/>
    <w:uiPriority w:val="0"/>
    <w:pPr>
      <w:numPr>
        <w:ilvl w:val="1"/>
        <w:numId w:val="10"/>
      </w:numPr>
    </w:pPr>
    <w:rPr>
      <w:rFonts w:ascii="宋体" w:hAnsi="Times New Roman" w:eastAsia="宋体" w:cs="Times New Roman"/>
      <w:sz w:val="21"/>
      <w:lang w:val="en-US" w:eastAsia="zh-CN" w:bidi="ar-SA"/>
    </w:rPr>
  </w:style>
  <w:style w:type="paragraph" w:customStyle="1" w:styleId="79">
    <w:name w:val="附录四级无"/>
    <w:basedOn w:val="56"/>
    <w:qFormat/>
    <w:uiPriority w:val="0"/>
    <w:pPr>
      <w:spacing w:before="0" w:beforeLines="0" w:after="0" w:afterLines="0"/>
    </w:pPr>
    <w:rPr>
      <w:rFonts w:ascii="宋体" w:eastAsia="宋体"/>
      <w:szCs w:val="21"/>
    </w:rPr>
  </w:style>
  <w:style w:type="paragraph" w:customStyle="1" w:styleId="80">
    <w:name w:val="字母编号列项（一级）"/>
    <w:qFormat/>
    <w:uiPriority w:val="0"/>
    <w:pPr>
      <w:numPr>
        <w:ilvl w:val="0"/>
        <w:numId w:val="11"/>
      </w:numPr>
      <w:jc w:val="both"/>
    </w:pPr>
    <w:rPr>
      <w:rFonts w:ascii="宋体" w:hAnsi="Times New Roman" w:eastAsia="宋体" w:cs="Times New Roman"/>
      <w:sz w:val="21"/>
      <w:lang w:val="en-US" w:eastAsia="zh-CN" w:bidi="ar-SA"/>
    </w:rPr>
  </w:style>
  <w:style w:type="paragraph" w:customStyle="1" w:styleId="81">
    <w:name w:val="封面标准文稿类别2"/>
    <w:basedOn w:val="67"/>
    <w:qFormat/>
    <w:uiPriority w:val="0"/>
    <w:pPr>
      <w:framePr w:y="4469"/>
    </w:pPr>
  </w:style>
  <w:style w:type="paragraph" w:customStyle="1" w:styleId="8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3">
    <w:name w:val="编号列项（三级）"/>
    <w:qFormat/>
    <w:uiPriority w:val="0"/>
    <w:pPr>
      <w:numPr>
        <w:ilvl w:val="2"/>
        <w:numId w:val="11"/>
      </w:numPr>
    </w:pPr>
    <w:rPr>
      <w:rFonts w:ascii="宋体" w:hAnsi="Times New Roman" w:eastAsia="宋体" w:cs="Times New Roman"/>
      <w:sz w:val="21"/>
      <w:lang w:val="en-US" w:eastAsia="zh-CN" w:bidi="ar-SA"/>
    </w:rPr>
  </w:style>
  <w:style w:type="paragraph" w:customStyle="1" w:styleId="84">
    <w:name w:val="注×："/>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85">
    <w:name w:val="附录标题"/>
    <w:basedOn w:val="28"/>
    <w:next w:val="28"/>
    <w:qFormat/>
    <w:uiPriority w:val="0"/>
    <w:pPr>
      <w:ind w:firstLine="0" w:firstLineChars="0"/>
      <w:jc w:val="center"/>
    </w:pPr>
    <w:rPr>
      <w:rFonts w:ascii="黑体" w:eastAsia="黑体"/>
    </w:rPr>
  </w:style>
  <w:style w:type="paragraph" w:customStyle="1" w:styleId="86">
    <w:name w:val="终结线"/>
    <w:basedOn w:val="1"/>
    <w:qFormat/>
    <w:uiPriority w:val="0"/>
    <w:pPr>
      <w:framePr w:hSpace="181" w:vSpace="181" w:wrap="around" w:vAnchor="text" w:hAnchor="margin" w:xAlign="center" w:y="285"/>
    </w:pPr>
  </w:style>
  <w:style w:type="paragraph" w:customStyle="1" w:styleId="8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8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9">
    <w:name w:val="五级条标题"/>
    <w:basedOn w:val="90"/>
    <w:next w:val="28"/>
    <w:qFormat/>
    <w:uiPriority w:val="0"/>
    <w:pPr>
      <w:numPr>
        <w:ilvl w:val="5"/>
        <w:numId w:val="7"/>
      </w:numPr>
      <w:outlineLvl w:val="6"/>
    </w:pPr>
  </w:style>
  <w:style w:type="paragraph" w:customStyle="1" w:styleId="90">
    <w:name w:val="四级条标题"/>
    <w:basedOn w:val="63"/>
    <w:next w:val="28"/>
    <w:qFormat/>
    <w:uiPriority w:val="0"/>
    <w:pPr>
      <w:numPr>
        <w:ilvl w:val="4"/>
        <w:numId w:val="7"/>
      </w:numPr>
      <w:outlineLvl w:val="5"/>
    </w:pPr>
  </w:style>
  <w:style w:type="paragraph" w:customStyle="1" w:styleId="91">
    <w:name w:val="封面标准名称2"/>
    <w:basedOn w:val="48"/>
    <w:uiPriority w:val="0"/>
    <w:pPr>
      <w:framePr w:y="4469"/>
      <w:spacing w:before="630" w:beforeLines="630"/>
    </w:pPr>
  </w:style>
  <w:style w:type="paragraph" w:customStyle="1" w:styleId="92">
    <w:name w:val="参考文献"/>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3">
    <w:name w:val="参考文献、索引标题"/>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4">
    <w:name w:val="附录标识"/>
    <w:basedOn w:val="1"/>
    <w:next w:val="28"/>
    <w:qFormat/>
    <w:uiPriority w:val="0"/>
    <w:pPr>
      <w:keepNext/>
      <w:widowControl/>
      <w:numPr>
        <w:ilvl w:val="0"/>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96">
    <w:name w:val="标准书眉_偶数页"/>
    <w:basedOn w:val="95"/>
    <w:next w:val="1"/>
    <w:uiPriority w:val="0"/>
    <w:pPr>
      <w:jc w:val="left"/>
    </w:pPr>
    <w:rPr>
      <w:rFonts w:ascii="黑体" w:eastAsia="黑体"/>
    </w:rPr>
  </w:style>
  <w:style w:type="paragraph" w:customStyle="1" w:styleId="97">
    <w:name w:val="数字编号列项（二级）"/>
    <w:qFormat/>
    <w:uiPriority w:val="0"/>
    <w:pPr>
      <w:numPr>
        <w:ilvl w:val="1"/>
        <w:numId w:val="11"/>
      </w:numPr>
      <w:jc w:val="both"/>
    </w:pPr>
    <w:rPr>
      <w:rFonts w:ascii="宋体" w:hAnsi="Times New Roman" w:eastAsia="宋体" w:cs="Times New Roman"/>
      <w:sz w:val="21"/>
      <w:lang w:val="en-US" w:eastAsia="zh-CN" w:bidi="ar-SA"/>
    </w:rPr>
  </w:style>
  <w:style w:type="paragraph" w:customStyle="1" w:styleId="98">
    <w:name w:val="封面标准英文名称2"/>
    <w:basedOn w:val="53"/>
    <w:qFormat/>
    <w:uiPriority w:val="0"/>
    <w:pPr>
      <w:framePr w:y="4469"/>
    </w:pPr>
  </w:style>
  <w:style w:type="paragraph" w:customStyle="1" w:styleId="99">
    <w:name w:val="附录字母编号列项（一级）"/>
    <w:qFormat/>
    <w:uiPriority w:val="0"/>
    <w:pPr>
      <w:numPr>
        <w:ilvl w:val="0"/>
        <w:numId w:val="10"/>
      </w:numPr>
    </w:pPr>
    <w:rPr>
      <w:rFonts w:ascii="宋体" w:hAnsi="Times New Roman" w:eastAsia="宋体" w:cs="Times New Roman"/>
      <w:sz w:val="21"/>
      <w:lang w:val="en-US" w:eastAsia="zh-CN" w:bidi="ar-SA"/>
    </w:rPr>
  </w:style>
  <w:style w:type="paragraph" w:customStyle="1" w:styleId="100">
    <w:name w:val="列项——（一级）"/>
    <w:qFormat/>
    <w:uiPriority w:val="0"/>
    <w:pPr>
      <w:widowControl w:val="0"/>
      <w:numPr>
        <w:ilvl w:val="0"/>
        <w:numId w:val="13"/>
      </w:numPr>
      <w:jc w:val="both"/>
    </w:pPr>
    <w:rPr>
      <w:rFonts w:ascii="宋体" w:hAnsi="Times New Roman" w:eastAsia="宋体" w:cs="Times New Roman"/>
      <w:sz w:val="21"/>
      <w:lang w:val="en-US" w:eastAsia="zh-CN" w:bidi="ar-SA"/>
    </w:rPr>
  </w:style>
  <w:style w:type="paragraph" w:customStyle="1" w:styleId="101">
    <w:name w:val="附录三级无"/>
    <w:basedOn w:val="49"/>
    <w:qFormat/>
    <w:uiPriority w:val="0"/>
    <w:pPr>
      <w:tabs>
        <w:tab w:val="clear" w:pos="360"/>
      </w:tabs>
      <w:spacing w:before="0" w:beforeLines="0" w:after="0" w:afterLines="0"/>
    </w:pPr>
    <w:rPr>
      <w:rFonts w:ascii="宋体" w:eastAsia="宋体"/>
      <w:szCs w:val="21"/>
    </w:rPr>
  </w:style>
  <w:style w:type="paragraph" w:customStyle="1" w:styleId="102">
    <w:name w:val="注：（正文）"/>
    <w:basedOn w:val="60"/>
    <w:next w:val="28"/>
    <w:qFormat/>
    <w:uiPriority w:val="0"/>
  </w:style>
  <w:style w:type="paragraph" w:customStyle="1" w:styleId="103">
    <w:name w:val="附录一级无"/>
    <w:basedOn w:val="104"/>
    <w:qFormat/>
    <w:uiPriority w:val="0"/>
    <w:pPr>
      <w:tabs>
        <w:tab w:val="left" w:pos="360"/>
      </w:tabs>
      <w:spacing w:before="0" w:beforeLines="0" w:after="0" w:afterLines="0"/>
    </w:pPr>
    <w:rPr>
      <w:rFonts w:ascii="宋体" w:eastAsia="宋体"/>
      <w:szCs w:val="21"/>
    </w:rPr>
  </w:style>
  <w:style w:type="paragraph" w:customStyle="1" w:styleId="104">
    <w:name w:val="附录一级条标题"/>
    <w:basedOn w:val="105"/>
    <w:next w:val="28"/>
    <w:uiPriority w:val="0"/>
    <w:pPr>
      <w:numPr>
        <w:ilvl w:val="2"/>
        <w:numId w:val="4"/>
      </w:numPr>
      <w:tabs>
        <w:tab w:val="left" w:pos="360"/>
      </w:tabs>
      <w:autoSpaceDN w:val="0"/>
      <w:spacing w:before="50" w:beforeLines="50" w:after="50" w:afterLines="50"/>
      <w:outlineLvl w:val="2"/>
    </w:pPr>
  </w:style>
  <w:style w:type="paragraph" w:customStyle="1" w:styleId="105">
    <w:name w:val="附录章标题"/>
    <w:next w:val="28"/>
    <w:qFormat/>
    <w:uiPriority w:val="0"/>
    <w:pPr>
      <w:numPr>
        <w:ilvl w:val="1"/>
        <w:numId w:val="4"/>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7">
    <w:name w:val="其他标准标志"/>
    <w:basedOn w:val="108"/>
    <w:qFormat/>
    <w:uiPriority w:val="0"/>
    <w:pPr>
      <w:framePr w:w="6101" w:vAnchor="page" w:hAnchor="page" w:x="4673" w:y="942"/>
    </w:pPr>
    <w:rPr>
      <w:w w:val="130"/>
    </w:rPr>
  </w:style>
  <w:style w:type="paragraph" w:customStyle="1" w:styleId="10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09">
    <w:name w:val="附录表标号"/>
    <w:basedOn w:val="1"/>
    <w:next w:val="28"/>
    <w:qFormat/>
    <w:uiPriority w:val="0"/>
    <w:pPr>
      <w:numPr>
        <w:ilvl w:val="0"/>
        <w:numId w:val="14"/>
      </w:numPr>
      <w:tabs>
        <w:tab w:val="clear" w:pos="0"/>
      </w:tabs>
      <w:spacing w:line="14" w:lineRule="exact"/>
      <w:ind w:left="811" w:hanging="448"/>
      <w:jc w:val="center"/>
      <w:outlineLvl w:val="0"/>
    </w:pPr>
    <w:rPr>
      <w:color w:val="FFFFFF"/>
    </w:rPr>
  </w:style>
  <w:style w:type="paragraph" w:customStyle="1" w:styleId="11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12">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3">
    <w:name w:val="四级无"/>
    <w:basedOn w:val="90"/>
    <w:qFormat/>
    <w:uiPriority w:val="0"/>
    <w:pPr>
      <w:spacing w:before="0" w:beforeLines="0" w:after="0" w:afterLines="0"/>
    </w:pPr>
    <w:rPr>
      <w:rFonts w:ascii="宋体" w:eastAsia="宋体"/>
    </w:rPr>
  </w:style>
  <w:style w:type="paragraph" w:customStyle="1" w:styleId="114">
    <w:name w:val="正文公式编号制表符"/>
    <w:basedOn w:val="28"/>
    <w:next w:val="28"/>
    <w:qFormat/>
    <w:uiPriority w:val="0"/>
    <w:pPr>
      <w:ind w:firstLine="0" w:firstLineChars="0"/>
    </w:pPr>
  </w:style>
  <w:style w:type="paragraph" w:customStyle="1" w:styleId="115">
    <w:name w:val="二级无"/>
    <w:basedOn w:val="64"/>
    <w:qFormat/>
    <w:uiPriority w:val="0"/>
    <w:pPr>
      <w:spacing w:before="0" w:beforeLines="0" w:after="0" w:afterLines="0"/>
    </w:pPr>
    <w:rPr>
      <w:rFonts w:ascii="宋体" w:eastAsia="宋体"/>
    </w:rPr>
  </w:style>
  <w:style w:type="paragraph" w:customStyle="1" w:styleId="116">
    <w:name w:val="示例×："/>
    <w:basedOn w:val="117"/>
    <w:qFormat/>
    <w:uiPriority w:val="0"/>
    <w:pPr>
      <w:numPr>
        <w:ilvl w:val="0"/>
        <w:numId w:val="15"/>
      </w:numPr>
      <w:spacing w:before="0" w:beforeLines="0" w:after="0" w:afterLines="0"/>
      <w:outlineLvl w:val="9"/>
    </w:pPr>
    <w:rPr>
      <w:rFonts w:ascii="宋体" w:eastAsia="宋体"/>
      <w:sz w:val="18"/>
      <w:szCs w:val="18"/>
    </w:rPr>
  </w:style>
  <w:style w:type="paragraph" w:customStyle="1" w:styleId="117">
    <w:name w:val="章标题"/>
    <w:next w:val="28"/>
    <w:qFormat/>
    <w:uiPriority w:val="0"/>
    <w:pPr>
      <w:numPr>
        <w:ilvl w:val="0"/>
        <w:numId w:val="7"/>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18">
    <w:name w:val="封面标准文稿编辑信息2"/>
    <w:basedOn w:val="69"/>
    <w:qFormat/>
    <w:uiPriority w:val="0"/>
    <w:pPr>
      <w:framePr w:y="4469"/>
    </w:pPr>
  </w:style>
  <w:style w:type="paragraph" w:customStyle="1" w:styleId="119">
    <w:name w:val="示例后文字"/>
    <w:basedOn w:val="28"/>
    <w:next w:val="28"/>
    <w:qFormat/>
    <w:uiPriority w:val="0"/>
    <w:pPr>
      <w:ind w:firstLine="360"/>
    </w:pPr>
    <w:rPr>
      <w:sz w:val="18"/>
    </w:rPr>
  </w:style>
  <w:style w:type="paragraph" w:customStyle="1" w:styleId="120">
    <w:name w:val="图的脚注"/>
    <w:next w:val="28"/>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1">
    <w:name w:val="列项◆（三级）"/>
    <w:basedOn w:val="1"/>
    <w:qFormat/>
    <w:uiPriority w:val="0"/>
    <w:pPr>
      <w:numPr>
        <w:ilvl w:val="2"/>
        <w:numId w:val="13"/>
      </w:numPr>
    </w:pPr>
    <w:rPr>
      <w:rFonts w:ascii="宋体"/>
      <w:szCs w:val="21"/>
    </w:rPr>
  </w:style>
  <w:style w:type="paragraph" w:customStyle="1" w:styleId="122">
    <w:name w:val="目次、标准名称标题"/>
    <w:basedOn w:val="1"/>
    <w:next w:val="28"/>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23">
    <w:name w:val="图标脚注说明"/>
    <w:basedOn w:val="28"/>
    <w:qFormat/>
    <w:uiPriority w:val="0"/>
    <w:pPr>
      <w:ind w:left="840" w:hanging="420" w:firstLineChars="0"/>
    </w:pPr>
    <w:rPr>
      <w:sz w:val="18"/>
      <w:szCs w:val="18"/>
    </w:rPr>
  </w:style>
  <w:style w:type="paragraph" w:customStyle="1" w:styleId="124">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5">
    <w:name w:val="五级无"/>
    <w:basedOn w:val="89"/>
    <w:qFormat/>
    <w:uiPriority w:val="0"/>
    <w:pPr>
      <w:spacing w:before="0" w:beforeLines="0" w:after="0" w:afterLines="0"/>
    </w:pPr>
    <w:rPr>
      <w:rFonts w:ascii="宋体" w:eastAsia="宋体"/>
    </w:rPr>
  </w:style>
  <w:style w:type="paragraph" w:customStyle="1" w:styleId="12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7">
    <w:name w:val="首示例"/>
    <w:next w:val="28"/>
    <w:link w:val="140"/>
    <w:qFormat/>
    <w:uiPriority w:val="0"/>
    <w:pPr>
      <w:numPr>
        <w:ilvl w:val="0"/>
        <w:numId w:val="16"/>
      </w:numPr>
      <w:tabs>
        <w:tab w:val="left" w:pos="360"/>
      </w:tabs>
      <w:ind w:firstLine="0"/>
    </w:pPr>
    <w:rPr>
      <w:rFonts w:ascii="宋体" w:hAnsi="宋体" w:eastAsia="宋体" w:cs="Times New Roman"/>
      <w:kern w:val="2"/>
      <w:sz w:val="18"/>
      <w:szCs w:val="18"/>
      <w:lang w:val="en-US" w:eastAsia="zh-CN" w:bidi="ar-SA"/>
    </w:rPr>
  </w:style>
  <w:style w:type="paragraph" w:customStyle="1" w:styleId="128">
    <w:name w:val="附录公式编号制表符"/>
    <w:basedOn w:val="1"/>
    <w:next w:val="28"/>
    <w:qFormat/>
    <w:uiPriority w:val="0"/>
    <w:pPr>
      <w:widowControl/>
      <w:tabs>
        <w:tab w:val="center" w:pos="4201"/>
        <w:tab w:val="right" w:leader="dot" w:pos="9298"/>
      </w:tabs>
      <w:autoSpaceDE w:val="0"/>
      <w:autoSpaceDN w:val="0"/>
    </w:pPr>
    <w:rPr>
      <w:rFonts w:ascii="宋体"/>
      <w:kern w:val="0"/>
      <w:szCs w:val="20"/>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示例"/>
    <w:next w:val="111"/>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31">
    <w:name w:val="Table Paragraph"/>
    <w:basedOn w:val="1"/>
    <w:qFormat/>
    <w:uiPriority w:val="0"/>
    <w:rPr>
      <w:sz w:val="24"/>
    </w:rPr>
  </w:style>
  <w:style w:type="paragraph" w:customStyle="1" w:styleId="132">
    <w:name w:val="标准书眉一"/>
    <w:qFormat/>
    <w:uiPriority w:val="0"/>
    <w:pPr>
      <w:jc w:val="both"/>
    </w:pPr>
    <w:rPr>
      <w:rFonts w:ascii="Times New Roman" w:hAnsi="Times New Roman" w:eastAsia="宋体" w:cs="Times New Roman"/>
      <w:lang w:val="en-US" w:eastAsia="zh-CN" w:bidi="ar-SA"/>
    </w:rPr>
  </w:style>
  <w:style w:type="paragraph" w:customStyle="1" w:styleId="133">
    <w:name w:val="列项●（二级）"/>
    <w:qFormat/>
    <w:uiPriority w:val="0"/>
    <w:pPr>
      <w:numPr>
        <w:ilvl w:val="1"/>
        <w:numId w:val="13"/>
      </w:numPr>
      <w:tabs>
        <w:tab w:val="left" w:pos="840"/>
      </w:tabs>
      <w:jc w:val="both"/>
    </w:pPr>
    <w:rPr>
      <w:rFonts w:ascii="宋体" w:hAnsi="Times New Roman" w:eastAsia="宋体" w:cs="Times New Roman"/>
      <w:sz w:val="21"/>
      <w:lang w:val="en-US" w:eastAsia="zh-CN" w:bidi="ar-SA"/>
    </w:rPr>
  </w:style>
  <w:style w:type="paragraph" w:customStyle="1" w:styleId="13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35">
    <w:name w:val="一级无"/>
    <w:basedOn w:val="65"/>
    <w:qFormat/>
    <w:uiPriority w:val="0"/>
    <w:pPr>
      <w:spacing w:before="0" w:beforeLines="0" w:after="0" w:afterLines="0"/>
    </w:pPr>
    <w:rPr>
      <w:rFonts w:ascii="宋体" w:eastAsia="宋体"/>
    </w:rPr>
  </w:style>
  <w:style w:type="paragraph" w:customStyle="1" w:styleId="136">
    <w:name w:val="其他发布部门"/>
    <w:basedOn w:val="72"/>
    <w:uiPriority w:val="0"/>
    <w:pPr>
      <w:framePr w:y="15310"/>
      <w:spacing w:line="0" w:lineRule="atLeast"/>
    </w:pPr>
    <w:rPr>
      <w:rFonts w:ascii="黑体" w:eastAsia="黑体"/>
      <w:b w:val="0"/>
    </w:rPr>
  </w:style>
  <w:style w:type="paragraph" w:customStyle="1" w:styleId="137">
    <w:name w:val="附录表标题"/>
    <w:basedOn w:val="1"/>
    <w:next w:val="28"/>
    <w:qFormat/>
    <w:uiPriority w:val="0"/>
    <w:pPr>
      <w:numPr>
        <w:ilvl w:val="1"/>
        <w:numId w:val="14"/>
      </w:numPr>
      <w:spacing w:before="50" w:beforeLines="50" w:after="50" w:afterLines="50"/>
      <w:jc w:val="center"/>
    </w:pPr>
    <w:rPr>
      <w:rFonts w:ascii="黑体" w:eastAsia="黑体"/>
      <w:szCs w:val="21"/>
    </w:rPr>
  </w:style>
  <w:style w:type="character" w:customStyle="1" w:styleId="138">
    <w:name w:val="附录公式 Char"/>
    <w:basedOn w:val="139"/>
    <w:link w:val="59"/>
    <w:uiPriority w:val="0"/>
  </w:style>
  <w:style w:type="character" w:customStyle="1" w:styleId="139">
    <w:name w:val="段 Char"/>
    <w:basedOn w:val="36"/>
    <w:link w:val="28"/>
    <w:uiPriority w:val="0"/>
    <w:rPr>
      <w:rFonts w:ascii="宋体"/>
      <w:sz w:val="21"/>
      <w:lang w:val="en-US" w:eastAsia="zh-CN" w:bidi="ar-SA"/>
    </w:rPr>
  </w:style>
  <w:style w:type="character" w:customStyle="1" w:styleId="140">
    <w:name w:val="首示例 Char"/>
    <w:basedOn w:val="36"/>
    <w:link w:val="127"/>
    <w:qFormat/>
    <w:uiPriority w:val="0"/>
    <w:rPr>
      <w:rFonts w:ascii="宋体" w:hAnsi="宋体" w:eastAsia="宋体"/>
      <w:kern w:val="2"/>
      <w:sz w:val="18"/>
      <w:szCs w:val="18"/>
      <w:lang w:val="en-US" w:eastAsia="zh-CN" w:bidi="ar-SA"/>
    </w:rPr>
  </w:style>
  <w:style w:type="character" w:customStyle="1" w:styleId="141">
    <w:name w:val="发布"/>
    <w:basedOn w:val="36"/>
    <w:qFormat/>
    <w:uiPriority w:val="0"/>
    <w:rPr>
      <w:rFonts w:ascii="黑体" w:eastAsia="黑体"/>
      <w:spacing w:val="85"/>
      <w:w w:val="100"/>
      <w:position w:val="3"/>
      <w:sz w:val="28"/>
      <w:szCs w:val="2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湿地生态监测技术规程.doc</Template>
  <Pages>10</Pages>
  <Words>4336</Words>
  <Characters>5586</Characters>
  <Lines>133</Lines>
  <Paragraphs>37</Paragraphs>
  <TotalTime>0</TotalTime>
  <ScaleCrop>false</ScaleCrop>
  <LinksUpToDate>false</LinksUpToDate>
  <CharactersWithSpaces>5798</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2009-06-19T05:05:00Z</dcterms:created>
  <dcterms:modified xsi:type="dcterms:W3CDTF">2025-05-28T11:52:11Z</dcterms:modified>
  <dc:title>标准名称</dc:title>
  <cp:revision>319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